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A020C" w:rsidRDefault="00FA020C">
      <w:pPr>
        <w:jc w:val="center"/>
        <w:rPr>
          <w:rFonts w:ascii="Montserrat" w:eastAsia="Montserrat" w:hAnsi="Montserrat" w:cs="Montserrat"/>
        </w:rPr>
      </w:pPr>
    </w:p>
    <w:p w14:paraId="00000002" w14:textId="77777777" w:rsidR="00FA020C" w:rsidRDefault="00FA020C">
      <w:pPr>
        <w:jc w:val="center"/>
        <w:rPr>
          <w:rFonts w:ascii="Montserrat" w:eastAsia="Montserrat" w:hAnsi="Montserrat" w:cs="Montserrat"/>
        </w:rPr>
      </w:pPr>
    </w:p>
    <w:p w14:paraId="00000003" w14:textId="77777777" w:rsidR="00FA020C" w:rsidRDefault="00FA020C">
      <w:pPr>
        <w:jc w:val="center"/>
        <w:rPr>
          <w:rFonts w:ascii="Montserrat" w:eastAsia="Montserrat" w:hAnsi="Montserrat" w:cs="Montserrat"/>
        </w:rPr>
      </w:pPr>
    </w:p>
    <w:p w14:paraId="00000004" w14:textId="77777777" w:rsidR="00FA020C" w:rsidRDefault="00FA020C">
      <w:pPr>
        <w:rPr>
          <w:rFonts w:ascii="Montserrat" w:eastAsia="Montserrat" w:hAnsi="Montserrat" w:cs="Montserrat"/>
        </w:rPr>
      </w:pPr>
    </w:p>
    <w:p w14:paraId="00000005" w14:textId="77777777" w:rsidR="00FA020C" w:rsidRDefault="00FA020C">
      <w:pPr>
        <w:jc w:val="center"/>
        <w:rPr>
          <w:rFonts w:ascii="Montserrat" w:eastAsia="Montserrat" w:hAnsi="Montserrat" w:cs="Montserrat"/>
        </w:rPr>
      </w:pPr>
    </w:p>
    <w:p w14:paraId="00000006" w14:textId="77777777" w:rsidR="00FA020C" w:rsidRDefault="00FA020C">
      <w:pPr>
        <w:jc w:val="center"/>
        <w:rPr>
          <w:rFonts w:ascii="Montserrat" w:eastAsia="Montserrat" w:hAnsi="Montserrat" w:cs="Montserrat"/>
        </w:rPr>
      </w:pPr>
    </w:p>
    <w:p w14:paraId="00000007" w14:textId="77777777" w:rsidR="00FA020C" w:rsidRDefault="00246DDB">
      <w:pPr>
        <w:jc w:val="center"/>
        <w:rPr>
          <w:rFonts w:ascii="Montserrat" w:eastAsia="Montserrat" w:hAnsi="Montserrat" w:cs="Montserrat"/>
          <w:color w:val="000000"/>
          <w:sz w:val="44"/>
          <w:szCs w:val="44"/>
        </w:rPr>
      </w:pPr>
      <w:r>
        <w:rPr>
          <w:rFonts w:ascii="Montserrat" w:eastAsia="Montserrat" w:hAnsi="Montserrat" w:cs="Montserrat"/>
          <w:color w:val="000000"/>
          <w:sz w:val="44"/>
          <w:szCs w:val="44"/>
        </w:rPr>
        <w:t>Programul Regional Nord-Est 2021-2027</w:t>
      </w:r>
    </w:p>
    <w:p w14:paraId="00000008" w14:textId="77777777" w:rsidR="00FA020C" w:rsidRDefault="00FA020C">
      <w:pPr>
        <w:jc w:val="center"/>
        <w:rPr>
          <w:rFonts w:ascii="Montserrat" w:eastAsia="Montserrat" w:hAnsi="Montserrat" w:cs="Montserrat"/>
        </w:rPr>
      </w:pPr>
    </w:p>
    <w:p w14:paraId="00000009" w14:textId="77777777" w:rsidR="00FA020C" w:rsidRDefault="00246DDB">
      <w:pPr>
        <w:jc w:val="center"/>
        <w:rPr>
          <w:rFonts w:ascii="Montserrat" w:eastAsia="Montserrat" w:hAnsi="Montserrat" w:cs="Montserrat"/>
          <w:b/>
          <w:sz w:val="66"/>
          <w:szCs w:val="66"/>
        </w:rPr>
      </w:pPr>
      <w:r>
        <w:rPr>
          <w:rFonts w:ascii="Montserrat" w:eastAsia="Montserrat" w:hAnsi="Montserrat" w:cs="Montserrat"/>
          <w:b/>
          <w:sz w:val="66"/>
          <w:szCs w:val="66"/>
        </w:rPr>
        <w:t>GHIDUL SOLICITANTULUI DE FINANȚARE</w:t>
      </w:r>
    </w:p>
    <w:p w14:paraId="0000000A" w14:textId="77777777" w:rsidR="00FA020C" w:rsidRDefault="00FA020C">
      <w:pPr>
        <w:jc w:val="center"/>
        <w:rPr>
          <w:rFonts w:ascii="Montserrat" w:eastAsia="Montserrat" w:hAnsi="Montserrat" w:cs="Montserrat"/>
          <w:color w:val="00B0F0"/>
          <w:sz w:val="44"/>
          <w:szCs w:val="44"/>
        </w:rPr>
      </w:pPr>
    </w:p>
    <w:p w14:paraId="0000000B"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Promovarea dezvoltării integrate și incluzive în domeniul social, economic și al mediului, precum și a culturii, a patrimoniului natural, a turismului sustenabil și a securității în zonele urbane</w:t>
      </w:r>
    </w:p>
    <w:p w14:paraId="0000000C" w14:textId="77777777" w:rsidR="00FA020C" w:rsidRDefault="00FA020C">
      <w:pPr>
        <w:jc w:val="center"/>
        <w:rPr>
          <w:rFonts w:ascii="Montserrat" w:eastAsia="Montserrat" w:hAnsi="Montserrat" w:cs="Montserrat"/>
          <w:color w:val="00B0F0"/>
          <w:sz w:val="44"/>
          <w:szCs w:val="44"/>
        </w:rPr>
      </w:pPr>
    </w:p>
    <w:p w14:paraId="0000000D" w14:textId="77777777" w:rsidR="00FA020C" w:rsidRDefault="00FA020C">
      <w:pPr>
        <w:jc w:val="center"/>
        <w:rPr>
          <w:rFonts w:ascii="Montserrat" w:eastAsia="Montserrat" w:hAnsi="Montserrat" w:cs="Montserrat"/>
          <w:color w:val="00B0F0"/>
          <w:sz w:val="44"/>
          <w:szCs w:val="44"/>
        </w:rPr>
      </w:pPr>
    </w:p>
    <w:p w14:paraId="0000000E"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 xml:space="preserve">Apel PR/2023/7/1 </w:t>
      </w:r>
    </w:p>
    <w:p w14:paraId="0000000F" w14:textId="77777777" w:rsidR="00FA020C" w:rsidRDefault="00FA020C">
      <w:pPr>
        <w:jc w:val="center"/>
        <w:rPr>
          <w:rFonts w:ascii="Montserrat" w:eastAsia="Montserrat" w:hAnsi="Montserrat" w:cs="Montserrat"/>
          <w:color w:val="00B0F0"/>
          <w:sz w:val="44"/>
          <w:szCs w:val="44"/>
        </w:rPr>
      </w:pPr>
    </w:p>
    <w:p w14:paraId="00000010" w14:textId="77777777" w:rsidR="00FA020C" w:rsidRDefault="00FA020C">
      <w:pPr>
        <w:jc w:val="center"/>
        <w:rPr>
          <w:rFonts w:ascii="Montserrat" w:eastAsia="Montserrat" w:hAnsi="Montserrat" w:cs="Montserrat"/>
          <w:color w:val="00B0F0"/>
          <w:sz w:val="44"/>
          <w:szCs w:val="44"/>
        </w:rPr>
      </w:pPr>
    </w:p>
    <w:p w14:paraId="00000011"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b/>
          <w:noProof/>
          <w:sz w:val="66"/>
          <w:szCs w:val="66"/>
        </w:rPr>
        <w:drawing>
          <wp:inline distT="0" distB="0" distL="0" distR="0" wp14:anchorId="641F4ED6" wp14:editId="202056CA">
            <wp:extent cx="6188710" cy="2124075"/>
            <wp:effectExtent l="0" t="0" r="0" b="0"/>
            <wp:docPr id="1482543614"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8"/>
                    <a:srcRect/>
                    <a:stretch>
                      <a:fillRect/>
                    </a:stretch>
                  </pic:blipFill>
                  <pic:spPr>
                    <a:xfrm>
                      <a:off x="0" y="0"/>
                      <a:ext cx="6188710" cy="2124075"/>
                    </a:xfrm>
                    <a:prstGeom prst="rect">
                      <a:avLst/>
                    </a:prstGeom>
                    <a:ln/>
                  </pic:spPr>
                </pic:pic>
              </a:graphicData>
            </a:graphic>
          </wp:inline>
        </w:drawing>
      </w:r>
    </w:p>
    <w:p w14:paraId="00000012" w14:textId="77777777" w:rsidR="00FA020C" w:rsidRDefault="00FA020C">
      <w:pPr>
        <w:jc w:val="center"/>
        <w:rPr>
          <w:rFonts w:ascii="Montserrat" w:eastAsia="Montserrat" w:hAnsi="Montserrat" w:cs="Montserrat"/>
          <w:color w:val="00B0F0"/>
          <w:sz w:val="44"/>
          <w:szCs w:val="44"/>
        </w:rPr>
      </w:pPr>
    </w:p>
    <w:p w14:paraId="00000013" w14:textId="77777777" w:rsidR="00FA020C" w:rsidRDefault="00FA020C">
      <w:pPr>
        <w:jc w:val="center"/>
        <w:rPr>
          <w:rFonts w:ascii="Montserrat" w:eastAsia="Montserrat" w:hAnsi="Montserrat" w:cs="Montserrat"/>
          <w:color w:val="00B0F0"/>
          <w:sz w:val="44"/>
          <w:szCs w:val="44"/>
        </w:rPr>
      </w:pPr>
    </w:p>
    <w:p w14:paraId="00000014" w14:textId="77777777" w:rsidR="00FA020C" w:rsidRDefault="00FA020C">
      <w:pPr>
        <w:jc w:val="center"/>
        <w:rPr>
          <w:rFonts w:ascii="Montserrat" w:eastAsia="Montserrat" w:hAnsi="Montserrat" w:cs="Montserrat"/>
          <w:color w:val="00B0F0"/>
          <w:sz w:val="44"/>
          <w:szCs w:val="44"/>
        </w:rPr>
      </w:pPr>
    </w:p>
    <w:p w14:paraId="00000015" w14:textId="77777777" w:rsidR="00FA020C" w:rsidRDefault="00FA020C">
      <w:pPr>
        <w:jc w:val="center"/>
        <w:rPr>
          <w:rFonts w:ascii="Montserrat" w:eastAsia="Montserrat" w:hAnsi="Montserrat" w:cs="Montserrat"/>
          <w:color w:val="00B0F0"/>
          <w:sz w:val="44"/>
          <w:szCs w:val="44"/>
        </w:rPr>
      </w:pPr>
    </w:p>
    <w:p w14:paraId="00000016" w14:textId="77777777" w:rsidR="00FA020C" w:rsidRDefault="00FA020C">
      <w:pPr>
        <w:jc w:val="center"/>
        <w:rPr>
          <w:rFonts w:ascii="Montserrat" w:eastAsia="Montserrat" w:hAnsi="Montserrat" w:cs="Montserrat"/>
          <w:color w:val="00B0F0"/>
          <w:sz w:val="44"/>
          <w:szCs w:val="44"/>
        </w:rPr>
      </w:pPr>
    </w:p>
    <w:p w14:paraId="00000017" w14:textId="77777777" w:rsidR="00FA020C" w:rsidRDefault="00FA020C">
      <w:pPr>
        <w:jc w:val="center"/>
        <w:rPr>
          <w:rFonts w:ascii="Montserrat" w:eastAsia="Montserrat" w:hAnsi="Montserrat" w:cs="Montserrat"/>
          <w:color w:val="00B0F0"/>
          <w:sz w:val="44"/>
          <w:szCs w:val="44"/>
        </w:rPr>
      </w:pPr>
    </w:p>
    <w:p w14:paraId="00000018"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bookmarkStart w:id="0" w:name="_heading=h.gjdgxs" w:colFirst="0" w:colLast="0"/>
      <w:bookmarkEnd w:id="0"/>
    </w:p>
    <w:p w14:paraId="00000019"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11893"/>
          <w:sz w:val="40"/>
          <w:szCs w:val="40"/>
        </w:rPr>
      </w:pPr>
      <w:r>
        <w:rPr>
          <w:rFonts w:ascii="Montserrat" w:eastAsia="Montserrat" w:hAnsi="Montserrat" w:cs="Montserrat"/>
          <w:b/>
          <w:smallCaps/>
          <w:color w:val="011893"/>
          <w:sz w:val="40"/>
          <w:szCs w:val="40"/>
        </w:rPr>
        <w:t>PRIORITATEA 7</w:t>
      </w:r>
    </w:p>
    <w:p w14:paraId="0000001A"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smallCaps/>
          <w:color w:val="000000"/>
          <w:sz w:val="28"/>
          <w:szCs w:val="28"/>
        </w:rPr>
      </w:pPr>
      <w:r>
        <w:rPr>
          <w:rFonts w:ascii="Montserrat" w:eastAsia="Montserrat" w:hAnsi="Montserrat" w:cs="Montserrat"/>
          <w:smallCaps/>
          <w:color w:val="000000"/>
          <w:sz w:val="28"/>
          <w:szCs w:val="28"/>
        </w:rPr>
        <w:t>NORD-EST – O REGIUNE MAI ATRACTIVA</w:t>
      </w:r>
    </w:p>
    <w:p w14:paraId="0000001B"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0"/>
          <w:szCs w:val="20"/>
        </w:rPr>
      </w:pPr>
    </w:p>
    <w:p w14:paraId="0000001C" w14:textId="77777777" w:rsidR="00FA020C" w:rsidRDefault="00FA020C">
      <w:pPr>
        <w:spacing w:line="276" w:lineRule="auto"/>
        <w:rPr>
          <w:rFonts w:ascii="Montserrat" w:eastAsia="Montserrat" w:hAnsi="Montserrat" w:cs="Montserrat"/>
          <w:b/>
          <w:smallCaps/>
          <w:sz w:val="20"/>
          <w:szCs w:val="20"/>
        </w:rPr>
      </w:pPr>
    </w:p>
    <w:p w14:paraId="0000001D" w14:textId="77777777" w:rsidR="00FA020C" w:rsidRDefault="00FA020C">
      <w:pPr>
        <w:spacing w:line="276" w:lineRule="auto"/>
        <w:rPr>
          <w:rFonts w:ascii="Montserrat" w:eastAsia="Montserrat" w:hAnsi="Montserrat" w:cs="Montserrat"/>
          <w:b/>
          <w:smallCaps/>
          <w:sz w:val="20"/>
          <w:szCs w:val="20"/>
        </w:rPr>
      </w:pPr>
    </w:p>
    <w:p w14:paraId="0000001E" w14:textId="77777777" w:rsidR="00FA020C" w:rsidRDefault="00FA020C">
      <w:pPr>
        <w:spacing w:line="276" w:lineRule="auto"/>
        <w:rPr>
          <w:rFonts w:ascii="Montserrat" w:eastAsia="Montserrat" w:hAnsi="Montserrat" w:cs="Montserrat"/>
          <w:b/>
          <w:smallCaps/>
          <w:sz w:val="20"/>
          <w:szCs w:val="20"/>
        </w:rPr>
      </w:pPr>
    </w:p>
    <w:p w14:paraId="0000001F" w14:textId="77777777" w:rsidR="00FA020C" w:rsidRDefault="00FA020C">
      <w:pPr>
        <w:spacing w:line="276" w:lineRule="auto"/>
        <w:rPr>
          <w:rFonts w:ascii="Montserrat" w:eastAsia="Montserrat" w:hAnsi="Montserrat" w:cs="Montserrat"/>
          <w:b/>
          <w:smallCaps/>
          <w:sz w:val="20"/>
          <w:szCs w:val="20"/>
        </w:rPr>
      </w:pPr>
    </w:p>
    <w:p w14:paraId="00000020" w14:textId="77777777" w:rsidR="00FA020C" w:rsidRDefault="00FA020C">
      <w:pPr>
        <w:spacing w:line="276" w:lineRule="auto"/>
        <w:rPr>
          <w:rFonts w:ascii="Montserrat" w:eastAsia="Montserrat" w:hAnsi="Montserrat" w:cs="Montserrat"/>
          <w:b/>
          <w:smallCaps/>
          <w:sz w:val="20"/>
          <w:szCs w:val="20"/>
        </w:rPr>
      </w:pPr>
    </w:p>
    <w:p w14:paraId="00000021" w14:textId="77777777"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00B0F0"/>
          <w:sz w:val="40"/>
          <w:szCs w:val="40"/>
        </w:rPr>
      </w:pPr>
      <w:bookmarkStart w:id="1" w:name="_heading=h.30j0zll" w:colFirst="0" w:colLast="0"/>
      <w:bookmarkEnd w:id="1"/>
      <w:r>
        <w:rPr>
          <w:rFonts w:ascii="Montserrat" w:eastAsia="Montserrat" w:hAnsi="Montserrat" w:cs="Montserrat"/>
          <w:b/>
          <w:smallCaps/>
          <w:color w:val="00B0F0"/>
          <w:sz w:val="40"/>
          <w:szCs w:val="40"/>
        </w:rPr>
        <w:t>OBIECTIV SPECIFIC</w:t>
      </w:r>
    </w:p>
    <w:p w14:paraId="00000022" w14:textId="6467431B" w:rsidR="00FA020C" w:rsidRDefault="00246DDB">
      <w:pPr>
        <w:keepNext/>
        <w:pBdr>
          <w:top w:val="nil"/>
          <w:left w:val="nil"/>
          <w:bottom w:val="nil"/>
          <w:right w:val="nil"/>
          <w:between w:val="nil"/>
        </w:pBdr>
        <w:spacing w:line="276" w:lineRule="auto"/>
        <w:jc w:val="center"/>
        <w:rPr>
          <w:rFonts w:ascii="Montserrat" w:eastAsia="Montserrat" w:hAnsi="Montserrat" w:cs="Montserrat"/>
          <w:b/>
          <w:smallCaps/>
          <w:color w:val="272727"/>
          <w:sz w:val="20"/>
          <w:szCs w:val="20"/>
        </w:rPr>
      </w:pPr>
      <w:bookmarkStart w:id="2" w:name="_heading=h.1fob9te" w:colFirst="0" w:colLast="0"/>
      <w:bookmarkEnd w:id="2"/>
      <w:r>
        <w:rPr>
          <w:rFonts w:ascii="Montserrat" w:eastAsia="Montserrat" w:hAnsi="Montserrat" w:cs="Montserrat"/>
          <w:b/>
          <w:smallCaps/>
          <w:color w:val="000000"/>
          <w:sz w:val="20"/>
          <w:szCs w:val="20"/>
        </w:rPr>
        <w:t xml:space="preserve"> </w:t>
      </w:r>
      <w:r w:rsidR="00852FBF" w:rsidRPr="00852FBF">
        <w:rPr>
          <w:rFonts w:ascii="Montserrat" w:eastAsia="Montserrat" w:hAnsi="Montserrat" w:cs="Montserrat"/>
          <w:smallCaps/>
          <w:color w:val="000000"/>
          <w:sz w:val="28"/>
          <w:szCs w:val="28"/>
        </w:rPr>
        <w:t>RSO 5.1.</w:t>
      </w:r>
      <w:r w:rsidR="00852FBF">
        <w:rPr>
          <w:rFonts w:ascii="Montserrat" w:eastAsia="Montserrat" w:hAnsi="Montserrat" w:cs="Montserrat"/>
          <w:b/>
          <w:smallCaps/>
          <w:color w:val="000000"/>
          <w:sz w:val="20"/>
          <w:szCs w:val="20"/>
        </w:rPr>
        <w:t xml:space="preserve"> </w:t>
      </w:r>
      <w:r>
        <w:rPr>
          <w:rFonts w:ascii="Montserrat" w:eastAsia="Montserrat" w:hAnsi="Montserrat" w:cs="Montserrat"/>
          <w:smallCaps/>
          <w:color w:val="000000"/>
          <w:sz w:val="28"/>
          <w:szCs w:val="28"/>
        </w:rPr>
        <w:t>PROMOVAREA DEZVOLTĂRII INTEGRATE SI INCLUZIVE IN DOMENIUL SOCIAL, ECONOMIC SI AL MEDIULUI, PRECUM SI A CULTURII, A PATRIMONIULUI NATURAL, A TURISMULUI DURABIL SI A SECURITATII IN ZONELE URBANE</w:t>
      </w:r>
    </w:p>
    <w:p w14:paraId="00000023" w14:textId="77777777" w:rsidR="00FA020C" w:rsidRDefault="00FA020C">
      <w:pPr>
        <w:spacing w:line="276" w:lineRule="auto"/>
        <w:rPr>
          <w:rFonts w:ascii="Montserrat" w:eastAsia="Montserrat" w:hAnsi="Montserrat" w:cs="Montserrat"/>
          <w:b/>
          <w:smallCaps/>
          <w:sz w:val="20"/>
          <w:szCs w:val="20"/>
        </w:rPr>
      </w:pPr>
    </w:p>
    <w:p w14:paraId="00000024" w14:textId="77777777" w:rsidR="00FA020C" w:rsidRDefault="00FA020C">
      <w:pPr>
        <w:spacing w:line="276" w:lineRule="auto"/>
        <w:rPr>
          <w:rFonts w:ascii="Montserrat" w:eastAsia="Montserrat" w:hAnsi="Montserrat" w:cs="Montserrat"/>
          <w:b/>
          <w:smallCaps/>
          <w:sz w:val="20"/>
          <w:szCs w:val="20"/>
        </w:rPr>
      </w:pPr>
    </w:p>
    <w:p w14:paraId="00000025" w14:textId="77777777" w:rsidR="00FA020C" w:rsidRDefault="00FA020C">
      <w:pPr>
        <w:keepNext/>
        <w:pBdr>
          <w:top w:val="nil"/>
          <w:left w:val="nil"/>
          <w:bottom w:val="nil"/>
          <w:right w:val="nil"/>
          <w:between w:val="nil"/>
        </w:pBdr>
        <w:spacing w:line="276" w:lineRule="auto"/>
        <w:jc w:val="center"/>
        <w:rPr>
          <w:rFonts w:ascii="Montserrat" w:eastAsia="Montserrat" w:hAnsi="Montserrat" w:cs="Montserrat"/>
          <w:b/>
          <w:smallCaps/>
          <w:color w:val="000000"/>
          <w:sz w:val="28"/>
          <w:szCs w:val="28"/>
        </w:rPr>
      </w:pPr>
    </w:p>
    <w:p w14:paraId="00000026"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color w:val="00B0F0"/>
          <w:sz w:val="44"/>
          <w:szCs w:val="44"/>
        </w:rPr>
        <w:t>Apel PR/2023/7/1</w:t>
      </w:r>
    </w:p>
    <w:p w14:paraId="00000027" w14:textId="77777777" w:rsidR="00FA020C" w:rsidRDefault="00246DDB">
      <w:pPr>
        <w:jc w:val="center"/>
        <w:rPr>
          <w:rFonts w:ascii="Montserrat" w:eastAsia="Montserrat" w:hAnsi="Montserrat" w:cs="Montserrat"/>
          <w:color w:val="00B0F0"/>
          <w:sz w:val="44"/>
          <w:szCs w:val="44"/>
        </w:rPr>
      </w:pPr>
      <w:r>
        <w:rPr>
          <w:rFonts w:ascii="Montserrat" w:eastAsia="Montserrat" w:hAnsi="Montserrat" w:cs="Montserrat"/>
          <w:smallCaps/>
          <w:sz w:val="28"/>
          <w:szCs w:val="28"/>
        </w:rPr>
        <w:t>DESTINAT MUNICIPIILOR REȘEDINȚĂ DE JUDEȚ</w:t>
      </w:r>
    </w:p>
    <w:p w14:paraId="00000028" w14:textId="77777777" w:rsidR="00FA020C" w:rsidRDefault="00FA020C">
      <w:pPr>
        <w:jc w:val="center"/>
        <w:rPr>
          <w:rFonts w:ascii="Montserrat" w:eastAsia="Montserrat" w:hAnsi="Montserrat" w:cs="Montserrat"/>
          <w:b/>
          <w:sz w:val="66"/>
          <w:szCs w:val="66"/>
        </w:rPr>
      </w:pPr>
    </w:p>
    <w:p w14:paraId="00000029" w14:textId="77777777" w:rsidR="00FA020C" w:rsidRDefault="00FA020C">
      <w:pPr>
        <w:jc w:val="center"/>
        <w:rPr>
          <w:rFonts w:ascii="Montserrat" w:eastAsia="Montserrat" w:hAnsi="Montserrat" w:cs="Montserrat"/>
          <w:b/>
          <w:sz w:val="66"/>
          <w:szCs w:val="66"/>
        </w:rPr>
      </w:pPr>
    </w:p>
    <w:p w14:paraId="0000002A" w14:textId="77777777" w:rsidR="00FA020C" w:rsidRDefault="00FA020C">
      <w:pPr>
        <w:jc w:val="center"/>
        <w:rPr>
          <w:rFonts w:ascii="Montserrat" w:eastAsia="Montserrat" w:hAnsi="Montserrat" w:cs="Montserrat"/>
          <w:b/>
          <w:sz w:val="66"/>
          <w:szCs w:val="66"/>
        </w:rPr>
      </w:pPr>
    </w:p>
    <w:p w14:paraId="0000002B" w14:textId="77777777" w:rsidR="00FA020C" w:rsidRDefault="00FA020C">
      <w:pPr>
        <w:jc w:val="center"/>
        <w:rPr>
          <w:rFonts w:ascii="Montserrat" w:eastAsia="Montserrat" w:hAnsi="Montserrat" w:cs="Montserrat"/>
          <w:b/>
          <w:sz w:val="66"/>
          <w:szCs w:val="66"/>
        </w:rPr>
      </w:pPr>
    </w:p>
    <w:p w14:paraId="0000002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Verdana" w:eastAsia="Verdana" w:hAnsi="Verdana" w:cs="Verdana"/>
          <w:color w:val="000000"/>
        </w:rPr>
      </w:pPr>
    </w:p>
    <w:p w14:paraId="0000002D"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sz w:val="28"/>
          <w:szCs w:val="28"/>
        </w:rPr>
      </w:pPr>
      <w:r>
        <w:rPr>
          <w:rFonts w:ascii="Verdana" w:eastAsia="Verdana" w:hAnsi="Verdana" w:cs="Verdana"/>
          <w:color w:val="000000"/>
        </w:rPr>
        <w:lastRenderedPageBreak/>
        <w:t xml:space="preserve">     </w:t>
      </w:r>
      <w:r>
        <w:rPr>
          <w:rFonts w:ascii="Montserrat" w:eastAsia="Montserrat" w:hAnsi="Montserrat" w:cs="Montserrat"/>
          <w:color w:val="000000"/>
          <w:sz w:val="28"/>
          <w:szCs w:val="28"/>
        </w:rPr>
        <w:t>Cuprins</w:t>
      </w:r>
    </w:p>
    <w:p w14:paraId="0000002E" w14:textId="77777777" w:rsidR="00FA020C" w:rsidRDefault="00FA020C"/>
    <w:sdt>
      <w:sdtPr>
        <w:rPr>
          <w:lang w:val="ro-RO"/>
        </w:rPr>
        <w:id w:val="-1400744431"/>
        <w:docPartObj>
          <w:docPartGallery w:val="Table of Contents"/>
          <w:docPartUnique/>
        </w:docPartObj>
      </w:sdtPr>
      <w:sdtEndPr>
        <w:rPr>
          <w:rFonts w:ascii="Calibri" w:eastAsia="Calibri" w:hAnsi="Calibri" w:cs="Calibri"/>
          <w:i w:val="0"/>
          <w:iCs w:val="0"/>
        </w:rPr>
      </w:sdtEndPr>
      <w:sdtContent>
        <w:p w14:paraId="4F9A8B2B" w14:textId="259167A2" w:rsidR="00AE1369" w:rsidRDefault="00AE1369" w:rsidP="00AE1369">
          <w:pPr>
            <w:pStyle w:val="Titlucuprins"/>
            <w:numPr>
              <w:ilvl w:val="0"/>
              <w:numId w:val="0"/>
            </w:numPr>
            <w:ind w:left="360" w:hanging="360"/>
          </w:pPr>
          <w:r>
            <w:rPr>
              <w:lang w:val="ro-RO"/>
            </w:rPr>
            <w:t>Cuprins</w:t>
          </w:r>
        </w:p>
        <w:p w14:paraId="3BE578FA" w14:textId="15AA3EBE"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r>
            <w:fldChar w:fldCharType="begin"/>
          </w:r>
          <w:r>
            <w:instrText xml:space="preserve"> TOC \o "1-3" \h \z \u </w:instrText>
          </w:r>
          <w:r>
            <w:fldChar w:fldCharType="separate"/>
          </w:r>
          <w:hyperlink w:anchor="_Toc139883304" w:history="1">
            <w:r w:rsidRPr="00A05E85">
              <w:rPr>
                <w:rStyle w:val="Hyperlink"/>
                <w:rFonts w:eastAsia="Montserrat" w:cs="Montserrat"/>
              </w:rPr>
              <w:t>1.</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PREAMBUL, ABREVIERI ȘI GLOSAR</w:t>
            </w:r>
            <w:r>
              <w:rPr>
                <w:webHidden/>
              </w:rPr>
              <w:tab/>
            </w:r>
            <w:r>
              <w:rPr>
                <w:webHidden/>
              </w:rPr>
              <w:fldChar w:fldCharType="begin"/>
            </w:r>
            <w:r>
              <w:rPr>
                <w:webHidden/>
              </w:rPr>
              <w:instrText xml:space="preserve"> PAGEREF _Toc139883304 \h </w:instrText>
            </w:r>
            <w:r>
              <w:rPr>
                <w:webHidden/>
              </w:rPr>
            </w:r>
            <w:r>
              <w:rPr>
                <w:webHidden/>
              </w:rPr>
              <w:fldChar w:fldCharType="separate"/>
            </w:r>
            <w:r w:rsidR="00571A94">
              <w:rPr>
                <w:webHidden/>
              </w:rPr>
              <w:t>5</w:t>
            </w:r>
            <w:r>
              <w:rPr>
                <w:webHidden/>
              </w:rPr>
              <w:fldChar w:fldCharType="end"/>
            </w:r>
          </w:hyperlink>
        </w:p>
        <w:p w14:paraId="6D5EE8A8" w14:textId="140FEF2E"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05" w:history="1">
            <w:r w:rsidRPr="00A05E85">
              <w:rPr>
                <w:rStyle w:val="Hyperlink"/>
                <w:rFonts w:eastAsia="Montserrat" w:cs="Montserrat"/>
                <w:noProof/>
              </w:rPr>
              <w:t>1.1.</w:t>
            </w:r>
            <w:r>
              <w:rPr>
                <w:rFonts w:asciiTheme="minorHAnsi" w:eastAsiaTheme="minorEastAsia" w:hAnsiTheme="minorHAnsi" w:cstheme="minorBidi"/>
                <w:noProof/>
                <w:kern w:val="2"/>
                <w:sz w:val="22"/>
                <w:szCs w:val="22"/>
                <w14:ligatures w14:val="standardContextual"/>
              </w:rPr>
              <w:tab/>
            </w:r>
            <w:r w:rsidRPr="00A05E85">
              <w:rPr>
                <w:rStyle w:val="Hyperlink"/>
                <w:noProof/>
              </w:rPr>
              <w:t>Preambul</w:t>
            </w:r>
            <w:r>
              <w:rPr>
                <w:noProof/>
                <w:webHidden/>
              </w:rPr>
              <w:tab/>
            </w:r>
            <w:r>
              <w:rPr>
                <w:noProof/>
                <w:webHidden/>
              </w:rPr>
              <w:fldChar w:fldCharType="begin"/>
            </w:r>
            <w:r>
              <w:rPr>
                <w:noProof/>
                <w:webHidden/>
              </w:rPr>
              <w:instrText xml:space="preserve"> PAGEREF _Toc139883305 \h </w:instrText>
            </w:r>
            <w:r>
              <w:rPr>
                <w:noProof/>
                <w:webHidden/>
              </w:rPr>
            </w:r>
            <w:r>
              <w:rPr>
                <w:noProof/>
                <w:webHidden/>
              </w:rPr>
              <w:fldChar w:fldCharType="separate"/>
            </w:r>
            <w:r w:rsidR="00571A94">
              <w:rPr>
                <w:noProof/>
                <w:webHidden/>
              </w:rPr>
              <w:t>5</w:t>
            </w:r>
            <w:r>
              <w:rPr>
                <w:noProof/>
                <w:webHidden/>
              </w:rPr>
              <w:fldChar w:fldCharType="end"/>
            </w:r>
          </w:hyperlink>
        </w:p>
        <w:p w14:paraId="6D106D10" w14:textId="3294B59F" w:rsidR="00AE1369" w:rsidRDefault="00AE1369">
          <w:pPr>
            <w:pStyle w:val="Cuprins2"/>
            <w:rPr>
              <w:rFonts w:asciiTheme="minorHAnsi" w:eastAsiaTheme="minorEastAsia" w:hAnsiTheme="minorHAnsi" w:cstheme="minorBidi"/>
              <w:noProof/>
              <w:kern w:val="2"/>
              <w:sz w:val="22"/>
              <w:szCs w:val="22"/>
              <w14:ligatures w14:val="standardContextual"/>
            </w:rPr>
          </w:pPr>
          <w:hyperlink w:anchor="_Toc139883306" w:history="1">
            <w:r w:rsidRPr="00A05E85">
              <w:rPr>
                <w:rStyle w:val="Hyperlink"/>
                <w:rFonts w:ascii="Courier New" w:eastAsia="Courier New" w:hAnsi="Courier New" w:cs="Courier New"/>
                <w:noProof/>
              </w:rPr>
              <w:t>o</w:t>
            </w:r>
            <w:r>
              <w:rPr>
                <w:noProof/>
                <w:webHidden/>
              </w:rPr>
              <w:tab/>
            </w:r>
            <w:r>
              <w:rPr>
                <w:noProof/>
                <w:webHidden/>
              </w:rPr>
              <w:fldChar w:fldCharType="begin"/>
            </w:r>
            <w:r>
              <w:rPr>
                <w:noProof/>
                <w:webHidden/>
              </w:rPr>
              <w:instrText xml:space="preserve"> PAGEREF _Toc139883306 \h </w:instrText>
            </w:r>
            <w:r>
              <w:rPr>
                <w:noProof/>
                <w:webHidden/>
              </w:rPr>
            </w:r>
            <w:r>
              <w:rPr>
                <w:noProof/>
                <w:webHidden/>
              </w:rPr>
              <w:fldChar w:fldCharType="separate"/>
            </w:r>
            <w:r w:rsidR="00571A94">
              <w:rPr>
                <w:noProof/>
                <w:webHidden/>
              </w:rPr>
              <w:t>5</w:t>
            </w:r>
            <w:r>
              <w:rPr>
                <w:noProof/>
                <w:webHidden/>
              </w:rPr>
              <w:fldChar w:fldCharType="end"/>
            </w:r>
          </w:hyperlink>
        </w:p>
        <w:p w14:paraId="2A34FEB7" w14:textId="74BB9949"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07" w:history="1">
            <w:r w:rsidRPr="00A05E85">
              <w:rPr>
                <w:rStyle w:val="Hyperlink"/>
                <w:rFonts w:eastAsia="Montserrat" w:cs="Montserrat"/>
                <w:noProof/>
              </w:rPr>
              <w:t>1.2.</w:t>
            </w:r>
            <w:r>
              <w:rPr>
                <w:rFonts w:asciiTheme="minorHAnsi" w:eastAsiaTheme="minorEastAsia" w:hAnsiTheme="minorHAnsi" w:cstheme="minorBidi"/>
                <w:noProof/>
                <w:kern w:val="2"/>
                <w:sz w:val="22"/>
                <w:szCs w:val="22"/>
                <w14:ligatures w14:val="standardContextual"/>
              </w:rPr>
              <w:tab/>
            </w:r>
            <w:r w:rsidRPr="00A05E85">
              <w:rPr>
                <w:rStyle w:val="Hyperlink"/>
                <w:noProof/>
              </w:rPr>
              <w:t>Abrevieri</w:t>
            </w:r>
            <w:r>
              <w:rPr>
                <w:noProof/>
                <w:webHidden/>
              </w:rPr>
              <w:tab/>
            </w:r>
            <w:r>
              <w:rPr>
                <w:noProof/>
                <w:webHidden/>
              </w:rPr>
              <w:fldChar w:fldCharType="begin"/>
            </w:r>
            <w:r>
              <w:rPr>
                <w:noProof/>
                <w:webHidden/>
              </w:rPr>
              <w:instrText xml:space="preserve"> PAGEREF _Toc139883307 \h </w:instrText>
            </w:r>
            <w:r>
              <w:rPr>
                <w:noProof/>
                <w:webHidden/>
              </w:rPr>
            </w:r>
            <w:r>
              <w:rPr>
                <w:noProof/>
                <w:webHidden/>
              </w:rPr>
              <w:fldChar w:fldCharType="separate"/>
            </w:r>
            <w:r w:rsidR="00571A94">
              <w:rPr>
                <w:noProof/>
                <w:webHidden/>
              </w:rPr>
              <w:t>6</w:t>
            </w:r>
            <w:r>
              <w:rPr>
                <w:noProof/>
                <w:webHidden/>
              </w:rPr>
              <w:fldChar w:fldCharType="end"/>
            </w:r>
          </w:hyperlink>
        </w:p>
        <w:p w14:paraId="4E1C8EB7" w14:textId="4F0B5855"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08" w:history="1">
            <w:r w:rsidRPr="00A05E85">
              <w:rPr>
                <w:rStyle w:val="Hyperlink"/>
                <w:rFonts w:eastAsia="Montserrat" w:cs="Montserrat"/>
                <w:noProof/>
              </w:rPr>
              <w:t>1.3.</w:t>
            </w:r>
            <w:r>
              <w:rPr>
                <w:rFonts w:asciiTheme="minorHAnsi" w:eastAsiaTheme="minorEastAsia" w:hAnsiTheme="minorHAnsi" w:cstheme="minorBidi"/>
                <w:noProof/>
                <w:kern w:val="2"/>
                <w:sz w:val="22"/>
                <w:szCs w:val="22"/>
                <w14:ligatures w14:val="standardContextual"/>
              </w:rPr>
              <w:tab/>
            </w:r>
            <w:r w:rsidRPr="00A05E85">
              <w:rPr>
                <w:rStyle w:val="Hyperlink"/>
                <w:noProof/>
              </w:rPr>
              <w:t>Glosar</w:t>
            </w:r>
            <w:r>
              <w:rPr>
                <w:noProof/>
                <w:webHidden/>
              </w:rPr>
              <w:tab/>
            </w:r>
            <w:r>
              <w:rPr>
                <w:noProof/>
                <w:webHidden/>
              </w:rPr>
              <w:fldChar w:fldCharType="begin"/>
            </w:r>
            <w:r>
              <w:rPr>
                <w:noProof/>
                <w:webHidden/>
              </w:rPr>
              <w:instrText xml:space="preserve"> PAGEREF _Toc139883308 \h </w:instrText>
            </w:r>
            <w:r>
              <w:rPr>
                <w:noProof/>
                <w:webHidden/>
              </w:rPr>
            </w:r>
            <w:r>
              <w:rPr>
                <w:noProof/>
                <w:webHidden/>
              </w:rPr>
              <w:fldChar w:fldCharType="separate"/>
            </w:r>
            <w:r w:rsidR="00571A94">
              <w:rPr>
                <w:noProof/>
                <w:webHidden/>
              </w:rPr>
              <w:t>6</w:t>
            </w:r>
            <w:r>
              <w:rPr>
                <w:noProof/>
                <w:webHidden/>
              </w:rPr>
              <w:fldChar w:fldCharType="end"/>
            </w:r>
          </w:hyperlink>
        </w:p>
        <w:p w14:paraId="389BF353" w14:textId="58868FC8"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09" w:history="1">
            <w:r w:rsidRPr="00A05E85">
              <w:rPr>
                <w:rStyle w:val="Hyperlink"/>
                <w:rFonts w:eastAsia="Montserrat" w:cs="Montserrat"/>
              </w:rPr>
              <w:t>2.</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ELEMENTE DE CONTEXT</w:t>
            </w:r>
            <w:r>
              <w:rPr>
                <w:webHidden/>
              </w:rPr>
              <w:tab/>
            </w:r>
            <w:r>
              <w:rPr>
                <w:webHidden/>
              </w:rPr>
              <w:fldChar w:fldCharType="begin"/>
            </w:r>
            <w:r>
              <w:rPr>
                <w:webHidden/>
              </w:rPr>
              <w:instrText xml:space="preserve"> PAGEREF _Toc139883309 \h </w:instrText>
            </w:r>
            <w:r>
              <w:rPr>
                <w:webHidden/>
              </w:rPr>
            </w:r>
            <w:r>
              <w:rPr>
                <w:webHidden/>
              </w:rPr>
              <w:fldChar w:fldCharType="separate"/>
            </w:r>
            <w:r w:rsidR="00571A94">
              <w:rPr>
                <w:webHidden/>
              </w:rPr>
              <w:t>9</w:t>
            </w:r>
            <w:r>
              <w:rPr>
                <w:webHidden/>
              </w:rPr>
              <w:fldChar w:fldCharType="end"/>
            </w:r>
          </w:hyperlink>
        </w:p>
        <w:p w14:paraId="51D27FC2" w14:textId="5F7DD17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0" w:history="1">
            <w:r w:rsidRPr="00A05E85">
              <w:rPr>
                <w:rStyle w:val="Hyperlink"/>
                <w:rFonts w:eastAsia="Montserrat" w:cs="Montserrat"/>
                <w:noProof/>
              </w:rPr>
              <w:t>2.1.</w:t>
            </w:r>
            <w:r>
              <w:rPr>
                <w:rFonts w:asciiTheme="minorHAnsi" w:eastAsiaTheme="minorEastAsia" w:hAnsiTheme="minorHAnsi" w:cstheme="minorBidi"/>
                <w:noProof/>
                <w:kern w:val="2"/>
                <w:sz w:val="22"/>
                <w:szCs w:val="22"/>
                <w14:ligatures w14:val="standardContextual"/>
              </w:rPr>
              <w:tab/>
            </w:r>
            <w:r w:rsidRPr="00A05E85">
              <w:rPr>
                <w:rStyle w:val="Hyperlink"/>
                <w:noProof/>
              </w:rPr>
              <w:t>Informații generale Program</w:t>
            </w:r>
            <w:r>
              <w:rPr>
                <w:noProof/>
                <w:webHidden/>
              </w:rPr>
              <w:tab/>
            </w:r>
            <w:r>
              <w:rPr>
                <w:noProof/>
                <w:webHidden/>
              </w:rPr>
              <w:fldChar w:fldCharType="begin"/>
            </w:r>
            <w:r>
              <w:rPr>
                <w:noProof/>
                <w:webHidden/>
              </w:rPr>
              <w:instrText xml:space="preserve"> PAGEREF _Toc139883310 \h </w:instrText>
            </w:r>
            <w:r>
              <w:rPr>
                <w:noProof/>
                <w:webHidden/>
              </w:rPr>
            </w:r>
            <w:r>
              <w:rPr>
                <w:noProof/>
                <w:webHidden/>
              </w:rPr>
              <w:fldChar w:fldCharType="separate"/>
            </w:r>
            <w:r w:rsidR="00571A94">
              <w:rPr>
                <w:noProof/>
                <w:webHidden/>
              </w:rPr>
              <w:t>9</w:t>
            </w:r>
            <w:r>
              <w:rPr>
                <w:noProof/>
                <w:webHidden/>
              </w:rPr>
              <w:fldChar w:fldCharType="end"/>
            </w:r>
          </w:hyperlink>
        </w:p>
        <w:p w14:paraId="137C0FB1" w14:textId="70A42FDA"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1" w:history="1">
            <w:r w:rsidRPr="00A05E85">
              <w:rPr>
                <w:rStyle w:val="Hyperlink"/>
                <w:rFonts w:eastAsia="Montserrat" w:cs="Montserrat"/>
                <w:noProof/>
              </w:rPr>
              <w:t>2.2.</w:t>
            </w:r>
            <w:r>
              <w:rPr>
                <w:rFonts w:asciiTheme="minorHAnsi" w:eastAsiaTheme="minorEastAsia" w:hAnsiTheme="minorHAnsi" w:cstheme="minorBidi"/>
                <w:noProof/>
                <w:kern w:val="2"/>
                <w:sz w:val="22"/>
                <w:szCs w:val="22"/>
                <w14:ligatures w14:val="standardContextual"/>
              </w:rPr>
              <w:tab/>
            </w:r>
            <w:r w:rsidRPr="00A05E85">
              <w:rPr>
                <w:rStyle w:val="Hyperlink"/>
                <w:noProof/>
              </w:rPr>
              <w:t>Prioritatea/Fond/Obiectiv de politică/Obiectiv specific</w:t>
            </w:r>
            <w:r>
              <w:rPr>
                <w:noProof/>
                <w:webHidden/>
              </w:rPr>
              <w:tab/>
            </w:r>
            <w:r>
              <w:rPr>
                <w:noProof/>
                <w:webHidden/>
              </w:rPr>
              <w:fldChar w:fldCharType="begin"/>
            </w:r>
            <w:r>
              <w:rPr>
                <w:noProof/>
                <w:webHidden/>
              </w:rPr>
              <w:instrText xml:space="preserve"> PAGEREF _Toc139883311 \h </w:instrText>
            </w:r>
            <w:r>
              <w:rPr>
                <w:noProof/>
                <w:webHidden/>
              </w:rPr>
            </w:r>
            <w:r>
              <w:rPr>
                <w:noProof/>
                <w:webHidden/>
              </w:rPr>
              <w:fldChar w:fldCharType="separate"/>
            </w:r>
            <w:r w:rsidR="00571A94">
              <w:rPr>
                <w:noProof/>
                <w:webHidden/>
              </w:rPr>
              <w:t>9</w:t>
            </w:r>
            <w:r>
              <w:rPr>
                <w:noProof/>
                <w:webHidden/>
              </w:rPr>
              <w:fldChar w:fldCharType="end"/>
            </w:r>
          </w:hyperlink>
        </w:p>
        <w:p w14:paraId="1972C774" w14:textId="792A3263"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2" w:history="1">
            <w:r w:rsidRPr="00A05E85">
              <w:rPr>
                <w:rStyle w:val="Hyperlink"/>
                <w:rFonts w:eastAsia="Montserrat" w:cs="Montserrat"/>
                <w:noProof/>
              </w:rPr>
              <w:t>2.3.</w:t>
            </w:r>
            <w:r>
              <w:rPr>
                <w:rFonts w:asciiTheme="minorHAnsi" w:eastAsiaTheme="minorEastAsia" w:hAnsiTheme="minorHAnsi" w:cstheme="minorBidi"/>
                <w:noProof/>
                <w:kern w:val="2"/>
                <w:sz w:val="22"/>
                <w:szCs w:val="22"/>
                <w14:ligatures w14:val="standardContextual"/>
              </w:rPr>
              <w:tab/>
            </w:r>
            <w:r w:rsidRPr="00A05E85">
              <w:rPr>
                <w:rStyle w:val="Hyperlink"/>
                <w:noProof/>
              </w:rPr>
              <w:t>Reglementări europene și naționale, cadrul strategic, documente programatice aplicabile</w:t>
            </w:r>
            <w:r>
              <w:rPr>
                <w:noProof/>
                <w:webHidden/>
              </w:rPr>
              <w:tab/>
            </w:r>
            <w:r>
              <w:rPr>
                <w:noProof/>
                <w:webHidden/>
              </w:rPr>
              <w:fldChar w:fldCharType="begin"/>
            </w:r>
            <w:r>
              <w:rPr>
                <w:noProof/>
                <w:webHidden/>
              </w:rPr>
              <w:instrText xml:space="preserve"> PAGEREF _Toc139883312 \h </w:instrText>
            </w:r>
            <w:r>
              <w:rPr>
                <w:noProof/>
                <w:webHidden/>
              </w:rPr>
            </w:r>
            <w:r>
              <w:rPr>
                <w:noProof/>
                <w:webHidden/>
              </w:rPr>
              <w:fldChar w:fldCharType="separate"/>
            </w:r>
            <w:r w:rsidR="00571A94">
              <w:rPr>
                <w:noProof/>
                <w:webHidden/>
              </w:rPr>
              <w:t>10</w:t>
            </w:r>
            <w:r>
              <w:rPr>
                <w:noProof/>
                <w:webHidden/>
              </w:rPr>
              <w:fldChar w:fldCharType="end"/>
            </w:r>
          </w:hyperlink>
        </w:p>
        <w:p w14:paraId="635A71EC" w14:textId="2BBA720F" w:rsidR="00AE1369" w:rsidRDefault="00AE1369">
          <w:pPr>
            <w:pStyle w:val="Cuprins2"/>
            <w:rPr>
              <w:rFonts w:asciiTheme="minorHAnsi" w:eastAsiaTheme="minorEastAsia" w:hAnsiTheme="minorHAnsi" w:cstheme="minorBidi"/>
              <w:noProof/>
              <w:kern w:val="2"/>
              <w:sz w:val="22"/>
              <w:szCs w:val="22"/>
              <w14:ligatures w14:val="standardContextual"/>
            </w:rPr>
          </w:pPr>
          <w:hyperlink w:anchor="_Toc139883313" w:history="1">
            <w:r w:rsidRPr="00A05E85">
              <w:rPr>
                <w:rStyle w:val="Hyperlink"/>
                <w:rFonts w:ascii="Courier New" w:eastAsia="Courier New" w:hAnsi="Courier New" w:cs="Courier New"/>
                <w:noProof/>
              </w:rPr>
              <w:t>o</w:t>
            </w:r>
            <w:r>
              <w:rPr>
                <w:noProof/>
                <w:webHidden/>
              </w:rPr>
              <w:tab/>
            </w:r>
            <w:r>
              <w:rPr>
                <w:noProof/>
                <w:webHidden/>
              </w:rPr>
              <w:fldChar w:fldCharType="begin"/>
            </w:r>
            <w:r>
              <w:rPr>
                <w:noProof/>
                <w:webHidden/>
              </w:rPr>
              <w:instrText xml:space="preserve"> PAGEREF _Toc139883313 \h </w:instrText>
            </w:r>
            <w:r>
              <w:rPr>
                <w:noProof/>
                <w:webHidden/>
              </w:rPr>
            </w:r>
            <w:r>
              <w:rPr>
                <w:noProof/>
                <w:webHidden/>
              </w:rPr>
              <w:fldChar w:fldCharType="separate"/>
            </w:r>
            <w:r w:rsidR="00571A94">
              <w:rPr>
                <w:noProof/>
                <w:webHidden/>
              </w:rPr>
              <w:t>10</w:t>
            </w:r>
            <w:r>
              <w:rPr>
                <w:noProof/>
                <w:webHidden/>
              </w:rPr>
              <w:fldChar w:fldCharType="end"/>
            </w:r>
          </w:hyperlink>
        </w:p>
        <w:p w14:paraId="1FD16133" w14:textId="33E9414F"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14" w:history="1">
            <w:r w:rsidRPr="00A05E85">
              <w:rPr>
                <w:rStyle w:val="Hyperlink"/>
                <w:rFonts w:eastAsia="Montserrat" w:cs="Montserrat"/>
              </w:rPr>
              <w:t>3.</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ASPECTE SPECIFICE APELULUI DE PROIECTE</w:t>
            </w:r>
            <w:r>
              <w:rPr>
                <w:webHidden/>
              </w:rPr>
              <w:tab/>
            </w:r>
            <w:r>
              <w:rPr>
                <w:webHidden/>
              </w:rPr>
              <w:fldChar w:fldCharType="begin"/>
            </w:r>
            <w:r>
              <w:rPr>
                <w:webHidden/>
              </w:rPr>
              <w:instrText xml:space="preserve"> PAGEREF _Toc139883314 \h </w:instrText>
            </w:r>
            <w:r>
              <w:rPr>
                <w:webHidden/>
              </w:rPr>
            </w:r>
            <w:r>
              <w:rPr>
                <w:webHidden/>
              </w:rPr>
              <w:fldChar w:fldCharType="separate"/>
            </w:r>
            <w:r w:rsidR="00571A94">
              <w:rPr>
                <w:webHidden/>
              </w:rPr>
              <w:t>11</w:t>
            </w:r>
            <w:r>
              <w:rPr>
                <w:webHidden/>
              </w:rPr>
              <w:fldChar w:fldCharType="end"/>
            </w:r>
          </w:hyperlink>
        </w:p>
        <w:p w14:paraId="3E8A9BAC" w14:textId="137FD720"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5" w:history="1">
            <w:r w:rsidRPr="00A05E85">
              <w:rPr>
                <w:rStyle w:val="Hyperlink"/>
                <w:rFonts w:eastAsia="Montserrat" w:cs="Montserrat"/>
                <w:noProof/>
              </w:rPr>
              <w:t>3.1.</w:t>
            </w:r>
            <w:r>
              <w:rPr>
                <w:rFonts w:asciiTheme="minorHAnsi" w:eastAsiaTheme="minorEastAsia" w:hAnsiTheme="minorHAnsi" w:cstheme="minorBidi"/>
                <w:noProof/>
                <w:kern w:val="2"/>
                <w:sz w:val="22"/>
                <w:szCs w:val="22"/>
                <w14:ligatures w14:val="standardContextual"/>
              </w:rPr>
              <w:tab/>
            </w:r>
            <w:r w:rsidRPr="00A05E85">
              <w:rPr>
                <w:rStyle w:val="Hyperlink"/>
                <w:noProof/>
              </w:rPr>
              <w:t>Tipul de apel</w:t>
            </w:r>
            <w:r>
              <w:rPr>
                <w:noProof/>
                <w:webHidden/>
              </w:rPr>
              <w:tab/>
            </w:r>
            <w:r>
              <w:rPr>
                <w:noProof/>
                <w:webHidden/>
              </w:rPr>
              <w:fldChar w:fldCharType="begin"/>
            </w:r>
            <w:r>
              <w:rPr>
                <w:noProof/>
                <w:webHidden/>
              </w:rPr>
              <w:instrText xml:space="preserve"> PAGEREF _Toc139883315 \h </w:instrText>
            </w:r>
            <w:r>
              <w:rPr>
                <w:noProof/>
                <w:webHidden/>
              </w:rPr>
            </w:r>
            <w:r>
              <w:rPr>
                <w:noProof/>
                <w:webHidden/>
              </w:rPr>
              <w:fldChar w:fldCharType="separate"/>
            </w:r>
            <w:r w:rsidR="00571A94">
              <w:rPr>
                <w:noProof/>
                <w:webHidden/>
              </w:rPr>
              <w:t>11</w:t>
            </w:r>
            <w:r>
              <w:rPr>
                <w:noProof/>
                <w:webHidden/>
              </w:rPr>
              <w:fldChar w:fldCharType="end"/>
            </w:r>
          </w:hyperlink>
        </w:p>
        <w:p w14:paraId="6682ED86" w14:textId="26C7A1EF"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6" w:history="1">
            <w:r w:rsidRPr="00A05E85">
              <w:rPr>
                <w:rStyle w:val="Hyperlink"/>
                <w:rFonts w:eastAsia="Montserrat" w:cs="Montserrat"/>
                <w:noProof/>
              </w:rPr>
              <w:t>3.2.</w:t>
            </w:r>
            <w:r>
              <w:rPr>
                <w:rFonts w:asciiTheme="minorHAnsi" w:eastAsiaTheme="minorEastAsia" w:hAnsiTheme="minorHAnsi" w:cstheme="minorBidi"/>
                <w:noProof/>
                <w:kern w:val="2"/>
                <w:sz w:val="22"/>
                <w:szCs w:val="22"/>
                <w14:ligatures w14:val="standardContextual"/>
              </w:rPr>
              <w:tab/>
            </w:r>
            <w:r w:rsidRPr="00A05E85">
              <w:rPr>
                <w:rStyle w:val="Hyperlink"/>
                <w:noProof/>
              </w:rPr>
              <w:t>Forma de sprijin (granturi; instrumentele financiare; premii)</w:t>
            </w:r>
            <w:r>
              <w:rPr>
                <w:noProof/>
                <w:webHidden/>
              </w:rPr>
              <w:tab/>
            </w:r>
            <w:r>
              <w:rPr>
                <w:noProof/>
                <w:webHidden/>
              </w:rPr>
              <w:fldChar w:fldCharType="begin"/>
            </w:r>
            <w:r>
              <w:rPr>
                <w:noProof/>
                <w:webHidden/>
              </w:rPr>
              <w:instrText xml:space="preserve"> PAGEREF _Toc139883316 \h </w:instrText>
            </w:r>
            <w:r>
              <w:rPr>
                <w:noProof/>
                <w:webHidden/>
              </w:rPr>
            </w:r>
            <w:r>
              <w:rPr>
                <w:noProof/>
                <w:webHidden/>
              </w:rPr>
              <w:fldChar w:fldCharType="separate"/>
            </w:r>
            <w:r w:rsidR="00571A94">
              <w:rPr>
                <w:noProof/>
                <w:webHidden/>
              </w:rPr>
              <w:t>11</w:t>
            </w:r>
            <w:r>
              <w:rPr>
                <w:noProof/>
                <w:webHidden/>
              </w:rPr>
              <w:fldChar w:fldCharType="end"/>
            </w:r>
          </w:hyperlink>
        </w:p>
        <w:p w14:paraId="47DF17EE" w14:textId="25717B8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7" w:history="1">
            <w:r w:rsidRPr="00A05E85">
              <w:rPr>
                <w:rStyle w:val="Hyperlink"/>
                <w:rFonts w:eastAsia="Montserrat" w:cs="Montserrat"/>
                <w:noProof/>
              </w:rPr>
              <w:t>3.3.</w:t>
            </w:r>
            <w:r>
              <w:rPr>
                <w:rFonts w:asciiTheme="minorHAnsi" w:eastAsiaTheme="minorEastAsia" w:hAnsiTheme="minorHAnsi" w:cstheme="minorBidi"/>
                <w:noProof/>
                <w:kern w:val="2"/>
                <w:sz w:val="22"/>
                <w:szCs w:val="22"/>
                <w14:ligatures w14:val="standardContextual"/>
              </w:rPr>
              <w:tab/>
            </w:r>
            <w:r w:rsidRPr="00A05E85">
              <w:rPr>
                <w:rStyle w:val="Hyperlink"/>
                <w:noProof/>
              </w:rPr>
              <w:t>Bugetul alocat apelului de proiecte</w:t>
            </w:r>
            <w:r>
              <w:rPr>
                <w:noProof/>
                <w:webHidden/>
              </w:rPr>
              <w:tab/>
            </w:r>
            <w:r>
              <w:rPr>
                <w:noProof/>
                <w:webHidden/>
              </w:rPr>
              <w:fldChar w:fldCharType="begin"/>
            </w:r>
            <w:r>
              <w:rPr>
                <w:noProof/>
                <w:webHidden/>
              </w:rPr>
              <w:instrText xml:space="preserve"> PAGEREF _Toc139883317 \h </w:instrText>
            </w:r>
            <w:r>
              <w:rPr>
                <w:noProof/>
                <w:webHidden/>
              </w:rPr>
            </w:r>
            <w:r>
              <w:rPr>
                <w:noProof/>
                <w:webHidden/>
              </w:rPr>
              <w:fldChar w:fldCharType="separate"/>
            </w:r>
            <w:r w:rsidR="00571A94">
              <w:rPr>
                <w:noProof/>
                <w:webHidden/>
              </w:rPr>
              <w:t>11</w:t>
            </w:r>
            <w:r>
              <w:rPr>
                <w:noProof/>
                <w:webHidden/>
              </w:rPr>
              <w:fldChar w:fldCharType="end"/>
            </w:r>
          </w:hyperlink>
        </w:p>
        <w:p w14:paraId="54A5CEAA" w14:textId="6DC6E7B9"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8" w:history="1">
            <w:r w:rsidRPr="00A05E85">
              <w:rPr>
                <w:rStyle w:val="Hyperlink"/>
                <w:rFonts w:eastAsia="Montserrat" w:cs="Montserrat"/>
                <w:noProof/>
              </w:rPr>
              <w:t>3.4.</w:t>
            </w:r>
            <w:r>
              <w:rPr>
                <w:rFonts w:asciiTheme="minorHAnsi" w:eastAsiaTheme="minorEastAsia" w:hAnsiTheme="minorHAnsi" w:cstheme="minorBidi"/>
                <w:noProof/>
                <w:kern w:val="2"/>
                <w:sz w:val="22"/>
                <w:szCs w:val="22"/>
                <w14:ligatures w14:val="standardContextual"/>
              </w:rPr>
              <w:tab/>
            </w:r>
            <w:r w:rsidRPr="00A05E85">
              <w:rPr>
                <w:rStyle w:val="Hyperlink"/>
                <w:noProof/>
              </w:rPr>
              <w:t>Rata de cofinanțare</w:t>
            </w:r>
            <w:r>
              <w:rPr>
                <w:noProof/>
                <w:webHidden/>
              </w:rPr>
              <w:tab/>
            </w:r>
            <w:r>
              <w:rPr>
                <w:noProof/>
                <w:webHidden/>
              </w:rPr>
              <w:fldChar w:fldCharType="begin"/>
            </w:r>
            <w:r>
              <w:rPr>
                <w:noProof/>
                <w:webHidden/>
              </w:rPr>
              <w:instrText xml:space="preserve"> PAGEREF _Toc139883318 \h </w:instrText>
            </w:r>
            <w:r>
              <w:rPr>
                <w:noProof/>
                <w:webHidden/>
              </w:rPr>
            </w:r>
            <w:r>
              <w:rPr>
                <w:noProof/>
                <w:webHidden/>
              </w:rPr>
              <w:fldChar w:fldCharType="separate"/>
            </w:r>
            <w:r w:rsidR="00571A94">
              <w:rPr>
                <w:noProof/>
                <w:webHidden/>
              </w:rPr>
              <w:t>12</w:t>
            </w:r>
            <w:r>
              <w:rPr>
                <w:noProof/>
                <w:webHidden/>
              </w:rPr>
              <w:fldChar w:fldCharType="end"/>
            </w:r>
          </w:hyperlink>
        </w:p>
        <w:p w14:paraId="77F63B5A" w14:textId="66F4833D"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19" w:history="1">
            <w:r w:rsidRPr="00A05E85">
              <w:rPr>
                <w:rStyle w:val="Hyperlink"/>
                <w:rFonts w:eastAsia="Montserrat" w:cs="Montserrat"/>
                <w:noProof/>
              </w:rPr>
              <w:t>3.5.</w:t>
            </w:r>
            <w:r>
              <w:rPr>
                <w:rFonts w:asciiTheme="minorHAnsi" w:eastAsiaTheme="minorEastAsia" w:hAnsiTheme="minorHAnsi" w:cstheme="minorBidi"/>
                <w:noProof/>
                <w:kern w:val="2"/>
                <w:sz w:val="22"/>
                <w:szCs w:val="22"/>
                <w14:ligatures w14:val="standardContextual"/>
              </w:rPr>
              <w:tab/>
            </w:r>
            <w:r w:rsidRPr="00A05E85">
              <w:rPr>
                <w:rStyle w:val="Hyperlink"/>
                <w:noProof/>
              </w:rPr>
              <w:t>Zona/zonele geografică(e) vizată(e) de apelul de proiecte</w:t>
            </w:r>
            <w:r>
              <w:rPr>
                <w:noProof/>
                <w:webHidden/>
              </w:rPr>
              <w:tab/>
            </w:r>
            <w:r>
              <w:rPr>
                <w:noProof/>
                <w:webHidden/>
              </w:rPr>
              <w:fldChar w:fldCharType="begin"/>
            </w:r>
            <w:r>
              <w:rPr>
                <w:noProof/>
                <w:webHidden/>
              </w:rPr>
              <w:instrText xml:space="preserve"> PAGEREF _Toc139883319 \h </w:instrText>
            </w:r>
            <w:r>
              <w:rPr>
                <w:noProof/>
                <w:webHidden/>
              </w:rPr>
            </w:r>
            <w:r>
              <w:rPr>
                <w:noProof/>
                <w:webHidden/>
              </w:rPr>
              <w:fldChar w:fldCharType="separate"/>
            </w:r>
            <w:r w:rsidR="00571A94">
              <w:rPr>
                <w:noProof/>
                <w:webHidden/>
              </w:rPr>
              <w:t>13</w:t>
            </w:r>
            <w:r>
              <w:rPr>
                <w:noProof/>
                <w:webHidden/>
              </w:rPr>
              <w:fldChar w:fldCharType="end"/>
            </w:r>
          </w:hyperlink>
        </w:p>
        <w:p w14:paraId="3C4FE59B" w14:textId="4E6A1E6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20" w:history="1">
            <w:r w:rsidRPr="00A05E85">
              <w:rPr>
                <w:rStyle w:val="Hyperlink"/>
                <w:rFonts w:eastAsia="Montserrat" w:cs="Montserrat"/>
                <w:noProof/>
              </w:rPr>
              <w:t>3.6.</w:t>
            </w:r>
            <w:r>
              <w:rPr>
                <w:rFonts w:asciiTheme="minorHAnsi" w:eastAsiaTheme="minorEastAsia" w:hAnsiTheme="minorHAnsi" w:cstheme="minorBidi"/>
                <w:noProof/>
                <w:kern w:val="2"/>
                <w:sz w:val="22"/>
                <w:szCs w:val="22"/>
                <w14:ligatures w14:val="standardContextual"/>
              </w:rPr>
              <w:tab/>
            </w:r>
            <w:r w:rsidRPr="00A05E85">
              <w:rPr>
                <w:rStyle w:val="Hyperlink"/>
                <w:noProof/>
              </w:rPr>
              <w:t>Acțiuni sprijinite în cadrul apelului</w:t>
            </w:r>
            <w:r>
              <w:rPr>
                <w:noProof/>
                <w:webHidden/>
              </w:rPr>
              <w:tab/>
            </w:r>
            <w:r>
              <w:rPr>
                <w:noProof/>
                <w:webHidden/>
              </w:rPr>
              <w:fldChar w:fldCharType="begin"/>
            </w:r>
            <w:r>
              <w:rPr>
                <w:noProof/>
                <w:webHidden/>
              </w:rPr>
              <w:instrText xml:space="preserve"> PAGEREF _Toc139883320 \h </w:instrText>
            </w:r>
            <w:r>
              <w:rPr>
                <w:noProof/>
                <w:webHidden/>
              </w:rPr>
            </w:r>
            <w:r>
              <w:rPr>
                <w:noProof/>
                <w:webHidden/>
              </w:rPr>
              <w:fldChar w:fldCharType="separate"/>
            </w:r>
            <w:r w:rsidR="00571A94">
              <w:rPr>
                <w:noProof/>
                <w:webHidden/>
              </w:rPr>
              <w:t>13</w:t>
            </w:r>
            <w:r>
              <w:rPr>
                <w:noProof/>
                <w:webHidden/>
              </w:rPr>
              <w:fldChar w:fldCharType="end"/>
            </w:r>
          </w:hyperlink>
        </w:p>
        <w:p w14:paraId="6028332A" w14:textId="11BF62AD"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21" w:history="1">
            <w:r w:rsidRPr="00A05E85">
              <w:rPr>
                <w:rStyle w:val="Hyperlink"/>
                <w:rFonts w:eastAsia="Montserrat" w:cs="Montserrat"/>
                <w:noProof/>
              </w:rPr>
              <w:t>3.7.</w:t>
            </w:r>
            <w:r>
              <w:rPr>
                <w:rFonts w:asciiTheme="minorHAnsi" w:eastAsiaTheme="minorEastAsia" w:hAnsiTheme="minorHAnsi" w:cstheme="minorBidi"/>
                <w:noProof/>
                <w:kern w:val="2"/>
                <w:sz w:val="22"/>
                <w:szCs w:val="22"/>
                <w14:ligatures w14:val="standardContextual"/>
              </w:rPr>
              <w:tab/>
            </w:r>
            <w:r w:rsidRPr="00A05E85">
              <w:rPr>
                <w:rStyle w:val="Hyperlink"/>
                <w:noProof/>
              </w:rPr>
              <w:t>Grup țintă vizat de apelul de proiecte</w:t>
            </w:r>
            <w:r>
              <w:rPr>
                <w:noProof/>
                <w:webHidden/>
              </w:rPr>
              <w:tab/>
            </w:r>
            <w:r>
              <w:rPr>
                <w:noProof/>
                <w:webHidden/>
              </w:rPr>
              <w:fldChar w:fldCharType="begin"/>
            </w:r>
            <w:r>
              <w:rPr>
                <w:noProof/>
                <w:webHidden/>
              </w:rPr>
              <w:instrText xml:space="preserve"> PAGEREF _Toc139883321 \h </w:instrText>
            </w:r>
            <w:r>
              <w:rPr>
                <w:noProof/>
                <w:webHidden/>
              </w:rPr>
            </w:r>
            <w:r>
              <w:rPr>
                <w:noProof/>
                <w:webHidden/>
              </w:rPr>
              <w:fldChar w:fldCharType="separate"/>
            </w:r>
            <w:r w:rsidR="00571A94">
              <w:rPr>
                <w:noProof/>
                <w:webHidden/>
              </w:rPr>
              <w:t>13</w:t>
            </w:r>
            <w:r>
              <w:rPr>
                <w:noProof/>
                <w:webHidden/>
              </w:rPr>
              <w:fldChar w:fldCharType="end"/>
            </w:r>
          </w:hyperlink>
        </w:p>
        <w:p w14:paraId="013FB385" w14:textId="1033E926"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22" w:history="1">
            <w:r w:rsidRPr="00A05E85">
              <w:rPr>
                <w:rStyle w:val="Hyperlink"/>
                <w:rFonts w:eastAsia="Montserrat" w:cs="Montserrat"/>
                <w:noProof/>
              </w:rPr>
              <w:t>3.8.</w:t>
            </w:r>
            <w:r>
              <w:rPr>
                <w:rFonts w:asciiTheme="minorHAnsi" w:eastAsiaTheme="minorEastAsia" w:hAnsiTheme="minorHAnsi" w:cstheme="minorBidi"/>
                <w:noProof/>
                <w:kern w:val="2"/>
                <w:sz w:val="22"/>
                <w:szCs w:val="22"/>
                <w14:ligatures w14:val="standardContextual"/>
              </w:rPr>
              <w:tab/>
            </w:r>
            <w:r w:rsidRPr="00A05E85">
              <w:rPr>
                <w:rStyle w:val="Hyperlink"/>
                <w:noProof/>
              </w:rPr>
              <w:t>Indicatori</w:t>
            </w:r>
            <w:r>
              <w:rPr>
                <w:noProof/>
                <w:webHidden/>
              </w:rPr>
              <w:tab/>
            </w:r>
            <w:r>
              <w:rPr>
                <w:noProof/>
                <w:webHidden/>
              </w:rPr>
              <w:fldChar w:fldCharType="begin"/>
            </w:r>
            <w:r>
              <w:rPr>
                <w:noProof/>
                <w:webHidden/>
              </w:rPr>
              <w:instrText xml:space="preserve"> PAGEREF _Toc139883322 \h </w:instrText>
            </w:r>
            <w:r>
              <w:rPr>
                <w:noProof/>
                <w:webHidden/>
              </w:rPr>
            </w:r>
            <w:r>
              <w:rPr>
                <w:noProof/>
                <w:webHidden/>
              </w:rPr>
              <w:fldChar w:fldCharType="separate"/>
            </w:r>
            <w:r w:rsidR="00571A94">
              <w:rPr>
                <w:noProof/>
                <w:webHidden/>
              </w:rPr>
              <w:t>13</w:t>
            </w:r>
            <w:r>
              <w:rPr>
                <w:noProof/>
                <w:webHidden/>
              </w:rPr>
              <w:fldChar w:fldCharType="end"/>
            </w:r>
          </w:hyperlink>
        </w:p>
        <w:p w14:paraId="03D69FF4" w14:textId="11A49A23"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23" w:history="1">
            <w:r w:rsidRPr="00A05E85">
              <w:rPr>
                <w:rStyle w:val="Hyperlink"/>
                <w:rFonts w:eastAsia="Montserrat" w:cs="Montserrat"/>
                <w:noProof/>
              </w:rPr>
              <w:t>3.9.</w:t>
            </w:r>
            <w:r>
              <w:rPr>
                <w:rFonts w:asciiTheme="minorHAnsi" w:eastAsiaTheme="minorEastAsia" w:hAnsiTheme="minorHAnsi" w:cstheme="minorBidi"/>
                <w:noProof/>
                <w:kern w:val="2"/>
                <w:sz w:val="22"/>
                <w:szCs w:val="22"/>
                <w14:ligatures w14:val="standardContextual"/>
              </w:rPr>
              <w:tab/>
            </w:r>
            <w:r w:rsidRPr="00A05E85">
              <w:rPr>
                <w:rStyle w:val="Hyperlink"/>
                <w:noProof/>
              </w:rPr>
              <w:t>Rezultatele așteptate</w:t>
            </w:r>
            <w:r>
              <w:rPr>
                <w:noProof/>
                <w:webHidden/>
              </w:rPr>
              <w:tab/>
            </w:r>
            <w:r>
              <w:rPr>
                <w:noProof/>
                <w:webHidden/>
              </w:rPr>
              <w:fldChar w:fldCharType="begin"/>
            </w:r>
            <w:r>
              <w:rPr>
                <w:noProof/>
                <w:webHidden/>
              </w:rPr>
              <w:instrText xml:space="preserve"> PAGEREF _Toc139883323 \h </w:instrText>
            </w:r>
            <w:r>
              <w:rPr>
                <w:noProof/>
                <w:webHidden/>
              </w:rPr>
            </w:r>
            <w:r>
              <w:rPr>
                <w:noProof/>
                <w:webHidden/>
              </w:rPr>
              <w:fldChar w:fldCharType="separate"/>
            </w:r>
            <w:r w:rsidR="00571A94">
              <w:rPr>
                <w:noProof/>
                <w:webHidden/>
              </w:rPr>
              <w:t>14</w:t>
            </w:r>
            <w:r>
              <w:rPr>
                <w:noProof/>
                <w:webHidden/>
              </w:rPr>
              <w:fldChar w:fldCharType="end"/>
            </w:r>
          </w:hyperlink>
        </w:p>
        <w:p w14:paraId="5BC314AE" w14:textId="626826F8"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4" w:history="1">
            <w:r w:rsidRPr="00A05E85">
              <w:rPr>
                <w:rStyle w:val="Hyperlink"/>
                <w:rFonts w:eastAsia="Montserrat" w:cs="Montserrat"/>
                <w:noProof/>
              </w:rPr>
              <w:t>3.10.</w:t>
            </w:r>
            <w:r>
              <w:rPr>
                <w:rFonts w:asciiTheme="minorHAnsi" w:eastAsiaTheme="minorEastAsia" w:hAnsiTheme="minorHAnsi" w:cstheme="minorBidi"/>
                <w:noProof/>
                <w:kern w:val="2"/>
                <w:sz w:val="22"/>
                <w:szCs w:val="22"/>
                <w14:ligatures w14:val="standardContextual"/>
              </w:rPr>
              <w:tab/>
            </w:r>
            <w:r w:rsidRPr="00A05E85">
              <w:rPr>
                <w:rStyle w:val="Hyperlink"/>
                <w:noProof/>
              </w:rPr>
              <w:t>Operațiune de importanță strategică</w:t>
            </w:r>
            <w:r>
              <w:rPr>
                <w:noProof/>
                <w:webHidden/>
              </w:rPr>
              <w:tab/>
            </w:r>
            <w:r>
              <w:rPr>
                <w:noProof/>
                <w:webHidden/>
              </w:rPr>
              <w:fldChar w:fldCharType="begin"/>
            </w:r>
            <w:r>
              <w:rPr>
                <w:noProof/>
                <w:webHidden/>
              </w:rPr>
              <w:instrText xml:space="preserve"> PAGEREF _Toc139883324 \h </w:instrText>
            </w:r>
            <w:r>
              <w:rPr>
                <w:noProof/>
                <w:webHidden/>
              </w:rPr>
            </w:r>
            <w:r>
              <w:rPr>
                <w:noProof/>
                <w:webHidden/>
              </w:rPr>
              <w:fldChar w:fldCharType="separate"/>
            </w:r>
            <w:r w:rsidR="00571A94">
              <w:rPr>
                <w:noProof/>
                <w:webHidden/>
              </w:rPr>
              <w:t>15</w:t>
            </w:r>
            <w:r>
              <w:rPr>
                <w:noProof/>
                <w:webHidden/>
              </w:rPr>
              <w:fldChar w:fldCharType="end"/>
            </w:r>
          </w:hyperlink>
        </w:p>
        <w:p w14:paraId="65FD2FA8" w14:textId="6C567BD6"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5" w:history="1">
            <w:r w:rsidRPr="00A05E85">
              <w:rPr>
                <w:rStyle w:val="Hyperlink"/>
                <w:rFonts w:eastAsia="Montserrat" w:cs="Montserrat"/>
                <w:noProof/>
              </w:rPr>
              <w:t>3.11.</w:t>
            </w:r>
            <w:r>
              <w:rPr>
                <w:rFonts w:asciiTheme="minorHAnsi" w:eastAsiaTheme="minorEastAsia" w:hAnsiTheme="minorHAnsi" w:cstheme="minorBidi"/>
                <w:noProof/>
                <w:kern w:val="2"/>
                <w:sz w:val="22"/>
                <w:szCs w:val="22"/>
                <w14:ligatures w14:val="standardContextual"/>
              </w:rPr>
              <w:tab/>
            </w:r>
            <w:r w:rsidRPr="00A05E85">
              <w:rPr>
                <w:rStyle w:val="Hyperlink"/>
                <w:noProof/>
              </w:rPr>
              <w:t>Investiții teritoriale integrate</w:t>
            </w:r>
            <w:r>
              <w:rPr>
                <w:noProof/>
                <w:webHidden/>
              </w:rPr>
              <w:tab/>
            </w:r>
            <w:r>
              <w:rPr>
                <w:noProof/>
                <w:webHidden/>
              </w:rPr>
              <w:fldChar w:fldCharType="begin"/>
            </w:r>
            <w:r>
              <w:rPr>
                <w:noProof/>
                <w:webHidden/>
              </w:rPr>
              <w:instrText xml:space="preserve"> PAGEREF _Toc139883325 \h </w:instrText>
            </w:r>
            <w:r>
              <w:rPr>
                <w:noProof/>
                <w:webHidden/>
              </w:rPr>
            </w:r>
            <w:r>
              <w:rPr>
                <w:noProof/>
                <w:webHidden/>
              </w:rPr>
              <w:fldChar w:fldCharType="separate"/>
            </w:r>
            <w:r w:rsidR="00571A94">
              <w:rPr>
                <w:noProof/>
                <w:webHidden/>
              </w:rPr>
              <w:t>15</w:t>
            </w:r>
            <w:r>
              <w:rPr>
                <w:noProof/>
                <w:webHidden/>
              </w:rPr>
              <w:fldChar w:fldCharType="end"/>
            </w:r>
          </w:hyperlink>
        </w:p>
        <w:p w14:paraId="3D1A35D2" w14:textId="56D7AC2A"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6" w:history="1">
            <w:r w:rsidRPr="00A05E85">
              <w:rPr>
                <w:rStyle w:val="Hyperlink"/>
                <w:rFonts w:eastAsia="Montserrat" w:cs="Montserrat"/>
                <w:noProof/>
              </w:rPr>
              <w:t>3.12.</w:t>
            </w:r>
            <w:r>
              <w:rPr>
                <w:rFonts w:asciiTheme="minorHAnsi" w:eastAsiaTheme="minorEastAsia" w:hAnsiTheme="minorHAnsi" w:cstheme="minorBidi"/>
                <w:noProof/>
                <w:kern w:val="2"/>
                <w:sz w:val="22"/>
                <w:szCs w:val="22"/>
                <w14:ligatures w14:val="standardContextual"/>
              </w:rPr>
              <w:tab/>
            </w:r>
            <w:r w:rsidRPr="00A05E85">
              <w:rPr>
                <w:rStyle w:val="Hyperlink"/>
                <w:noProof/>
              </w:rPr>
              <w:t>Dezvoltare locală plasată sub responsabilitatea comunității</w:t>
            </w:r>
            <w:r>
              <w:rPr>
                <w:noProof/>
                <w:webHidden/>
              </w:rPr>
              <w:tab/>
            </w:r>
            <w:r>
              <w:rPr>
                <w:noProof/>
                <w:webHidden/>
              </w:rPr>
              <w:fldChar w:fldCharType="begin"/>
            </w:r>
            <w:r>
              <w:rPr>
                <w:noProof/>
                <w:webHidden/>
              </w:rPr>
              <w:instrText xml:space="preserve"> PAGEREF _Toc139883326 \h </w:instrText>
            </w:r>
            <w:r>
              <w:rPr>
                <w:noProof/>
                <w:webHidden/>
              </w:rPr>
            </w:r>
            <w:r>
              <w:rPr>
                <w:noProof/>
                <w:webHidden/>
              </w:rPr>
              <w:fldChar w:fldCharType="separate"/>
            </w:r>
            <w:r w:rsidR="00571A94">
              <w:rPr>
                <w:noProof/>
                <w:webHidden/>
              </w:rPr>
              <w:t>15</w:t>
            </w:r>
            <w:r>
              <w:rPr>
                <w:noProof/>
                <w:webHidden/>
              </w:rPr>
              <w:fldChar w:fldCharType="end"/>
            </w:r>
          </w:hyperlink>
        </w:p>
        <w:p w14:paraId="318F8172" w14:textId="0508F6F1"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7" w:history="1">
            <w:r w:rsidRPr="00A05E85">
              <w:rPr>
                <w:rStyle w:val="Hyperlink"/>
                <w:rFonts w:eastAsia="Montserrat" w:cs="Montserrat"/>
                <w:noProof/>
              </w:rPr>
              <w:t>3.13.</w:t>
            </w:r>
            <w:r>
              <w:rPr>
                <w:rFonts w:asciiTheme="minorHAnsi" w:eastAsiaTheme="minorEastAsia" w:hAnsiTheme="minorHAnsi" w:cstheme="minorBidi"/>
                <w:noProof/>
                <w:kern w:val="2"/>
                <w:sz w:val="22"/>
                <w:szCs w:val="22"/>
                <w14:ligatures w14:val="standardContextual"/>
              </w:rPr>
              <w:tab/>
            </w:r>
            <w:r w:rsidRPr="00A05E85">
              <w:rPr>
                <w:rStyle w:val="Hyperlink"/>
                <w:noProof/>
              </w:rPr>
              <w:t>Reguli privind ajutorul de stat</w:t>
            </w:r>
            <w:r>
              <w:rPr>
                <w:noProof/>
                <w:webHidden/>
              </w:rPr>
              <w:tab/>
            </w:r>
            <w:r>
              <w:rPr>
                <w:noProof/>
                <w:webHidden/>
              </w:rPr>
              <w:fldChar w:fldCharType="begin"/>
            </w:r>
            <w:r>
              <w:rPr>
                <w:noProof/>
                <w:webHidden/>
              </w:rPr>
              <w:instrText xml:space="preserve"> PAGEREF _Toc139883327 \h </w:instrText>
            </w:r>
            <w:r>
              <w:rPr>
                <w:noProof/>
                <w:webHidden/>
              </w:rPr>
            </w:r>
            <w:r>
              <w:rPr>
                <w:noProof/>
                <w:webHidden/>
              </w:rPr>
              <w:fldChar w:fldCharType="separate"/>
            </w:r>
            <w:r w:rsidR="00571A94">
              <w:rPr>
                <w:noProof/>
                <w:webHidden/>
              </w:rPr>
              <w:t>15</w:t>
            </w:r>
            <w:r>
              <w:rPr>
                <w:noProof/>
                <w:webHidden/>
              </w:rPr>
              <w:fldChar w:fldCharType="end"/>
            </w:r>
          </w:hyperlink>
        </w:p>
        <w:p w14:paraId="6965C92E" w14:textId="5440AAB1"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8" w:history="1">
            <w:r w:rsidRPr="00A05E85">
              <w:rPr>
                <w:rStyle w:val="Hyperlink"/>
                <w:rFonts w:eastAsia="Montserrat" w:cs="Montserrat"/>
                <w:noProof/>
              </w:rPr>
              <w:t>3.14.</w:t>
            </w:r>
            <w:r>
              <w:rPr>
                <w:rFonts w:asciiTheme="minorHAnsi" w:eastAsiaTheme="minorEastAsia" w:hAnsiTheme="minorHAnsi" w:cstheme="minorBidi"/>
                <w:noProof/>
                <w:kern w:val="2"/>
                <w:sz w:val="22"/>
                <w:szCs w:val="22"/>
                <w14:ligatures w14:val="standardContextual"/>
              </w:rPr>
              <w:tab/>
            </w:r>
            <w:r w:rsidRPr="00A05E85">
              <w:rPr>
                <w:rStyle w:val="Hyperlink"/>
                <w:noProof/>
              </w:rPr>
              <w:t>Reguli privind instrumentele financiare</w:t>
            </w:r>
            <w:r>
              <w:rPr>
                <w:noProof/>
                <w:webHidden/>
              </w:rPr>
              <w:tab/>
            </w:r>
            <w:r>
              <w:rPr>
                <w:noProof/>
                <w:webHidden/>
              </w:rPr>
              <w:fldChar w:fldCharType="begin"/>
            </w:r>
            <w:r>
              <w:rPr>
                <w:noProof/>
                <w:webHidden/>
              </w:rPr>
              <w:instrText xml:space="preserve"> PAGEREF _Toc139883328 \h </w:instrText>
            </w:r>
            <w:r>
              <w:rPr>
                <w:noProof/>
                <w:webHidden/>
              </w:rPr>
            </w:r>
            <w:r>
              <w:rPr>
                <w:noProof/>
                <w:webHidden/>
              </w:rPr>
              <w:fldChar w:fldCharType="separate"/>
            </w:r>
            <w:r w:rsidR="00571A94">
              <w:rPr>
                <w:noProof/>
                <w:webHidden/>
              </w:rPr>
              <w:t>16</w:t>
            </w:r>
            <w:r>
              <w:rPr>
                <w:noProof/>
                <w:webHidden/>
              </w:rPr>
              <w:fldChar w:fldCharType="end"/>
            </w:r>
          </w:hyperlink>
        </w:p>
        <w:p w14:paraId="00E3D097" w14:textId="0BC4E6CC"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29" w:history="1">
            <w:r w:rsidRPr="00A05E85">
              <w:rPr>
                <w:rStyle w:val="Hyperlink"/>
                <w:rFonts w:eastAsia="Montserrat" w:cs="Montserrat"/>
                <w:noProof/>
              </w:rPr>
              <w:t>3.15.</w:t>
            </w:r>
            <w:r>
              <w:rPr>
                <w:rFonts w:asciiTheme="minorHAnsi" w:eastAsiaTheme="minorEastAsia" w:hAnsiTheme="minorHAnsi" w:cstheme="minorBidi"/>
                <w:noProof/>
                <w:kern w:val="2"/>
                <w:sz w:val="22"/>
                <w:szCs w:val="22"/>
                <w14:ligatures w14:val="standardContextual"/>
              </w:rPr>
              <w:tab/>
            </w:r>
            <w:r w:rsidRPr="00A05E85">
              <w:rPr>
                <w:rStyle w:val="Hyperlink"/>
                <w:noProof/>
              </w:rPr>
              <w:t>Acțiuni interregionale, transfrontaliere și transnaționale</w:t>
            </w:r>
            <w:r>
              <w:rPr>
                <w:noProof/>
                <w:webHidden/>
              </w:rPr>
              <w:tab/>
            </w:r>
            <w:r>
              <w:rPr>
                <w:noProof/>
                <w:webHidden/>
              </w:rPr>
              <w:fldChar w:fldCharType="begin"/>
            </w:r>
            <w:r>
              <w:rPr>
                <w:noProof/>
                <w:webHidden/>
              </w:rPr>
              <w:instrText xml:space="preserve"> PAGEREF _Toc139883329 \h </w:instrText>
            </w:r>
            <w:r>
              <w:rPr>
                <w:noProof/>
                <w:webHidden/>
              </w:rPr>
            </w:r>
            <w:r>
              <w:rPr>
                <w:noProof/>
                <w:webHidden/>
              </w:rPr>
              <w:fldChar w:fldCharType="separate"/>
            </w:r>
            <w:r w:rsidR="00571A94">
              <w:rPr>
                <w:noProof/>
                <w:webHidden/>
              </w:rPr>
              <w:t>16</w:t>
            </w:r>
            <w:r>
              <w:rPr>
                <w:noProof/>
                <w:webHidden/>
              </w:rPr>
              <w:fldChar w:fldCharType="end"/>
            </w:r>
          </w:hyperlink>
        </w:p>
        <w:p w14:paraId="3EC5F364" w14:textId="19DF25EB"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0" w:history="1">
            <w:r w:rsidRPr="00A05E85">
              <w:rPr>
                <w:rStyle w:val="Hyperlink"/>
                <w:rFonts w:eastAsia="Montserrat" w:cs="Montserrat"/>
                <w:noProof/>
              </w:rPr>
              <w:t>3.16.</w:t>
            </w:r>
            <w:r>
              <w:rPr>
                <w:rFonts w:asciiTheme="minorHAnsi" w:eastAsiaTheme="minorEastAsia" w:hAnsiTheme="minorHAnsi" w:cstheme="minorBidi"/>
                <w:noProof/>
                <w:kern w:val="2"/>
                <w:sz w:val="22"/>
                <w:szCs w:val="22"/>
                <w14:ligatures w14:val="standardContextual"/>
              </w:rPr>
              <w:tab/>
            </w:r>
            <w:r w:rsidRPr="00A05E85">
              <w:rPr>
                <w:rStyle w:val="Hyperlink"/>
                <w:noProof/>
              </w:rPr>
              <w:t>Principii orizontale</w:t>
            </w:r>
            <w:r>
              <w:rPr>
                <w:noProof/>
                <w:webHidden/>
              </w:rPr>
              <w:tab/>
            </w:r>
            <w:r>
              <w:rPr>
                <w:noProof/>
                <w:webHidden/>
              </w:rPr>
              <w:fldChar w:fldCharType="begin"/>
            </w:r>
            <w:r>
              <w:rPr>
                <w:noProof/>
                <w:webHidden/>
              </w:rPr>
              <w:instrText xml:space="preserve"> PAGEREF _Toc139883330 \h </w:instrText>
            </w:r>
            <w:r>
              <w:rPr>
                <w:noProof/>
                <w:webHidden/>
              </w:rPr>
            </w:r>
            <w:r>
              <w:rPr>
                <w:noProof/>
                <w:webHidden/>
              </w:rPr>
              <w:fldChar w:fldCharType="separate"/>
            </w:r>
            <w:r w:rsidR="00571A94">
              <w:rPr>
                <w:noProof/>
                <w:webHidden/>
              </w:rPr>
              <w:t>16</w:t>
            </w:r>
            <w:r>
              <w:rPr>
                <w:noProof/>
                <w:webHidden/>
              </w:rPr>
              <w:fldChar w:fldCharType="end"/>
            </w:r>
          </w:hyperlink>
        </w:p>
        <w:p w14:paraId="4B17288F" w14:textId="45152021"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1" w:history="1">
            <w:r w:rsidRPr="00A05E85">
              <w:rPr>
                <w:rStyle w:val="Hyperlink"/>
                <w:rFonts w:eastAsia="Montserrat" w:cs="Montserrat"/>
                <w:noProof/>
              </w:rPr>
              <w:t>3.17.</w:t>
            </w:r>
            <w:r>
              <w:rPr>
                <w:rFonts w:asciiTheme="minorHAnsi" w:eastAsiaTheme="minorEastAsia" w:hAnsiTheme="minorHAnsi" w:cstheme="minorBidi"/>
                <w:noProof/>
                <w:kern w:val="2"/>
                <w:sz w:val="22"/>
                <w:szCs w:val="22"/>
                <w14:ligatures w14:val="standardContextual"/>
              </w:rPr>
              <w:tab/>
            </w:r>
            <w:r w:rsidRPr="00A05E85">
              <w:rPr>
                <w:rStyle w:val="Hyperlink"/>
                <w:noProof/>
              </w:rPr>
              <w:t>Aspecte de mediu (inclusiv aplicarea Directivei 2011/92/UE a Parlamentului European și a Consiliului). Aplicarea principiului  DNSH. Imunizarea la schimbările climatice</w:t>
            </w:r>
            <w:r>
              <w:rPr>
                <w:noProof/>
                <w:webHidden/>
              </w:rPr>
              <w:tab/>
            </w:r>
            <w:r>
              <w:rPr>
                <w:noProof/>
                <w:webHidden/>
              </w:rPr>
              <w:fldChar w:fldCharType="begin"/>
            </w:r>
            <w:r>
              <w:rPr>
                <w:noProof/>
                <w:webHidden/>
              </w:rPr>
              <w:instrText xml:space="preserve"> PAGEREF _Toc139883331 \h </w:instrText>
            </w:r>
            <w:r>
              <w:rPr>
                <w:noProof/>
                <w:webHidden/>
              </w:rPr>
            </w:r>
            <w:r>
              <w:rPr>
                <w:noProof/>
                <w:webHidden/>
              </w:rPr>
              <w:fldChar w:fldCharType="separate"/>
            </w:r>
            <w:r w:rsidR="00571A94">
              <w:rPr>
                <w:noProof/>
                <w:webHidden/>
              </w:rPr>
              <w:t>17</w:t>
            </w:r>
            <w:r>
              <w:rPr>
                <w:noProof/>
                <w:webHidden/>
              </w:rPr>
              <w:fldChar w:fldCharType="end"/>
            </w:r>
          </w:hyperlink>
        </w:p>
        <w:p w14:paraId="527BC419" w14:textId="4AA81970"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2" w:history="1">
            <w:r w:rsidRPr="00A05E85">
              <w:rPr>
                <w:rStyle w:val="Hyperlink"/>
                <w:rFonts w:eastAsia="Montserrat" w:cs="Montserrat"/>
                <w:noProof/>
              </w:rPr>
              <w:t>3.18.</w:t>
            </w:r>
            <w:r>
              <w:rPr>
                <w:rFonts w:asciiTheme="minorHAnsi" w:eastAsiaTheme="minorEastAsia" w:hAnsiTheme="minorHAnsi" w:cstheme="minorBidi"/>
                <w:noProof/>
                <w:kern w:val="2"/>
                <w:sz w:val="22"/>
                <w:szCs w:val="22"/>
                <w14:ligatures w14:val="standardContextual"/>
              </w:rPr>
              <w:tab/>
            </w:r>
            <w:r w:rsidRPr="00A05E85">
              <w:rPr>
                <w:rStyle w:val="Hyperlink"/>
                <w:noProof/>
              </w:rPr>
              <w:t>Caracterul durabil al proiectului</w:t>
            </w:r>
            <w:r>
              <w:rPr>
                <w:noProof/>
                <w:webHidden/>
              </w:rPr>
              <w:tab/>
            </w:r>
            <w:r>
              <w:rPr>
                <w:noProof/>
                <w:webHidden/>
              </w:rPr>
              <w:fldChar w:fldCharType="begin"/>
            </w:r>
            <w:r>
              <w:rPr>
                <w:noProof/>
                <w:webHidden/>
              </w:rPr>
              <w:instrText xml:space="preserve"> PAGEREF _Toc139883332 \h </w:instrText>
            </w:r>
            <w:r>
              <w:rPr>
                <w:noProof/>
                <w:webHidden/>
              </w:rPr>
            </w:r>
            <w:r>
              <w:rPr>
                <w:noProof/>
                <w:webHidden/>
              </w:rPr>
              <w:fldChar w:fldCharType="separate"/>
            </w:r>
            <w:r w:rsidR="00571A94">
              <w:rPr>
                <w:noProof/>
                <w:webHidden/>
              </w:rPr>
              <w:t>18</w:t>
            </w:r>
            <w:r>
              <w:rPr>
                <w:noProof/>
                <w:webHidden/>
              </w:rPr>
              <w:fldChar w:fldCharType="end"/>
            </w:r>
          </w:hyperlink>
        </w:p>
        <w:p w14:paraId="711EDE3A" w14:textId="3AF9E0DC"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3" w:history="1">
            <w:r w:rsidRPr="00A05E85">
              <w:rPr>
                <w:rStyle w:val="Hyperlink"/>
                <w:rFonts w:eastAsia="Montserrat" w:cs="Montserrat"/>
                <w:noProof/>
              </w:rPr>
              <w:t>3.19.</w:t>
            </w:r>
            <w:r>
              <w:rPr>
                <w:rFonts w:asciiTheme="minorHAnsi" w:eastAsiaTheme="minorEastAsia" w:hAnsiTheme="minorHAnsi" w:cstheme="minorBidi"/>
                <w:noProof/>
                <w:kern w:val="2"/>
                <w:sz w:val="22"/>
                <w:szCs w:val="22"/>
                <w14:ligatures w14:val="standardContextual"/>
              </w:rPr>
              <w:tab/>
            </w:r>
            <w:r w:rsidRPr="00A05E85">
              <w:rPr>
                <w:rStyle w:val="Hyperlink"/>
                <w:noProof/>
              </w:rPr>
              <w:t>Acțiuni menite să garanteze egalitatea de șanse, de gen, incluziunea și nediscriminarea</w:t>
            </w:r>
            <w:r>
              <w:rPr>
                <w:noProof/>
                <w:webHidden/>
              </w:rPr>
              <w:tab/>
            </w:r>
            <w:r>
              <w:rPr>
                <w:noProof/>
                <w:webHidden/>
              </w:rPr>
              <w:fldChar w:fldCharType="begin"/>
            </w:r>
            <w:r>
              <w:rPr>
                <w:noProof/>
                <w:webHidden/>
              </w:rPr>
              <w:instrText xml:space="preserve"> PAGEREF _Toc139883333 \h </w:instrText>
            </w:r>
            <w:r>
              <w:rPr>
                <w:noProof/>
                <w:webHidden/>
              </w:rPr>
            </w:r>
            <w:r>
              <w:rPr>
                <w:noProof/>
                <w:webHidden/>
              </w:rPr>
              <w:fldChar w:fldCharType="separate"/>
            </w:r>
            <w:r w:rsidR="00571A94">
              <w:rPr>
                <w:noProof/>
                <w:webHidden/>
              </w:rPr>
              <w:t>18</w:t>
            </w:r>
            <w:r>
              <w:rPr>
                <w:noProof/>
                <w:webHidden/>
              </w:rPr>
              <w:fldChar w:fldCharType="end"/>
            </w:r>
          </w:hyperlink>
        </w:p>
        <w:p w14:paraId="48404D88" w14:textId="3217E3FC"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4" w:history="1">
            <w:r w:rsidRPr="00A05E85">
              <w:rPr>
                <w:rStyle w:val="Hyperlink"/>
                <w:rFonts w:eastAsia="Montserrat" w:cs="Montserrat"/>
                <w:noProof/>
              </w:rPr>
              <w:t>3.20.</w:t>
            </w:r>
            <w:r>
              <w:rPr>
                <w:rFonts w:asciiTheme="minorHAnsi" w:eastAsiaTheme="minorEastAsia" w:hAnsiTheme="minorHAnsi" w:cstheme="minorBidi"/>
                <w:noProof/>
                <w:kern w:val="2"/>
                <w:sz w:val="22"/>
                <w:szCs w:val="22"/>
                <w14:ligatures w14:val="standardContextual"/>
              </w:rPr>
              <w:tab/>
            </w:r>
            <w:r w:rsidRPr="00A05E85">
              <w:rPr>
                <w:rStyle w:val="Hyperlink"/>
                <w:noProof/>
              </w:rPr>
              <w:t>Teme secundare</w:t>
            </w:r>
            <w:r>
              <w:rPr>
                <w:noProof/>
                <w:webHidden/>
              </w:rPr>
              <w:tab/>
            </w:r>
            <w:r>
              <w:rPr>
                <w:noProof/>
                <w:webHidden/>
              </w:rPr>
              <w:fldChar w:fldCharType="begin"/>
            </w:r>
            <w:r>
              <w:rPr>
                <w:noProof/>
                <w:webHidden/>
              </w:rPr>
              <w:instrText xml:space="preserve"> PAGEREF _Toc139883334 \h </w:instrText>
            </w:r>
            <w:r>
              <w:rPr>
                <w:noProof/>
                <w:webHidden/>
              </w:rPr>
            </w:r>
            <w:r>
              <w:rPr>
                <w:noProof/>
                <w:webHidden/>
              </w:rPr>
              <w:fldChar w:fldCharType="separate"/>
            </w:r>
            <w:r w:rsidR="00571A94">
              <w:rPr>
                <w:noProof/>
                <w:webHidden/>
              </w:rPr>
              <w:t>19</w:t>
            </w:r>
            <w:r>
              <w:rPr>
                <w:noProof/>
                <w:webHidden/>
              </w:rPr>
              <w:fldChar w:fldCharType="end"/>
            </w:r>
          </w:hyperlink>
        </w:p>
        <w:p w14:paraId="65EB3AFD" w14:textId="52CEDB07"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35" w:history="1">
            <w:r w:rsidRPr="00A05E85">
              <w:rPr>
                <w:rStyle w:val="Hyperlink"/>
                <w:rFonts w:eastAsia="Montserrat" w:cs="Montserrat"/>
                <w:noProof/>
              </w:rPr>
              <w:t>3.21.</w:t>
            </w:r>
            <w:r>
              <w:rPr>
                <w:rFonts w:asciiTheme="minorHAnsi" w:eastAsiaTheme="minorEastAsia" w:hAnsiTheme="minorHAnsi" w:cstheme="minorBidi"/>
                <w:noProof/>
                <w:kern w:val="2"/>
                <w:sz w:val="22"/>
                <w:szCs w:val="22"/>
                <w14:ligatures w14:val="standardContextual"/>
              </w:rPr>
              <w:tab/>
            </w:r>
            <w:r w:rsidRPr="00A05E85">
              <w:rPr>
                <w:rStyle w:val="Hyperlink"/>
                <w:noProof/>
              </w:rPr>
              <w:t>Informarea și vizibilitatea sprijinului din fonduri</w:t>
            </w:r>
            <w:r>
              <w:rPr>
                <w:noProof/>
                <w:webHidden/>
              </w:rPr>
              <w:tab/>
            </w:r>
            <w:r>
              <w:rPr>
                <w:noProof/>
                <w:webHidden/>
              </w:rPr>
              <w:fldChar w:fldCharType="begin"/>
            </w:r>
            <w:r>
              <w:rPr>
                <w:noProof/>
                <w:webHidden/>
              </w:rPr>
              <w:instrText xml:space="preserve"> PAGEREF _Toc139883335 \h </w:instrText>
            </w:r>
            <w:r>
              <w:rPr>
                <w:noProof/>
                <w:webHidden/>
              </w:rPr>
            </w:r>
            <w:r>
              <w:rPr>
                <w:noProof/>
                <w:webHidden/>
              </w:rPr>
              <w:fldChar w:fldCharType="separate"/>
            </w:r>
            <w:r w:rsidR="00571A94">
              <w:rPr>
                <w:noProof/>
                <w:webHidden/>
              </w:rPr>
              <w:t>19</w:t>
            </w:r>
            <w:r>
              <w:rPr>
                <w:noProof/>
                <w:webHidden/>
              </w:rPr>
              <w:fldChar w:fldCharType="end"/>
            </w:r>
          </w:hyperlink>
        </w:p>
        <w:p w14:paraId="0C42DAEC" w14:textId="1F14B168"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36" w:history="1">
            <w:r w:rsidRPr="00A05E85">
              <w:rPr>
                <w:rStyle w:val="Hyperlink"/>
                <w:rFonts w:eastAsia="Montserrat" w:cs="Montserrat"/>
              </w:rPr>
              <w:t>4.</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INFORMAȚII ADMINISTRATIVE DESPRE APELUL DE PROIECTE</w:t>
            </w:r>
            <w:r>
              <w:rPr>
                <w:webHidden/>
              </w:rPr>
              <w:tab/>
            </w:r>
            <w:r>
              <w:rPr>
                <w:webHidden/>
              </w:rPr>
              <w:fldChar w:fldCharType="begin"/>
            </w:r>
            <w:r>
              <w:rPr>
                <w:webHidden/>
              </w:rPr>
              <w:instrText xml:space="preserve"> PAGEREF _Toc139883336 \h </w:instrText>
            </w:r>
            <w:r>
              <w:rPr>
                <w:webHidden/>
              </w:rPr>
            </w:r>
            <w:r>
              <w:rPr>
                <w:webHidden/>
              </w:rPr>
              <w:fldChar w:fldCharType="separate"/>
            </w:r>
            <w:r w:rsidR="00571A94">
              <w:rPr>
                <w:webHidden/>
              </w:rPr>
              <w:t>19</w:t>
            </w:r>
            <w:r>
              <w:rPr>
                <w:webHidden/>
              </w:rPr>
              <w:fldChar w:fldCharType="end"/>
            </w:r>
          </w:hyperlink>
        </w:p>
        <w:p w14:paraId="7BD54F7F" w14:textId="67526ECA"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37" w:history="1">
            <w:r w:rsidRPr="00A05E85">
              <w:rPr>
                <w:rStyle w:val="Hyperlink"/>
                <w:rFonts w:eastAsia="Montserrat" w:cs="Montserrat"/>
                <w:noProof/>
              </w:rPr>
              <w:t>4.1.</w:t>
            </w:r>
            <w:r>
              <w:rPr>
                <w:rFonts w:asciiTheme="minorHAnsi" w:eastAsiaTheme="minorEastAsia" w:hAnsiTheme="minorHAnsi" w:cstheme="minorBidi"/>
                <w:noProof/>
                <w:kern w:val="2"/>
                <w:sz w:val="22"/>
                <w:szCs w:val="22"/>
                <w14:ligatures w14:val="standardContextual"/>
              </w:rPr>
              <w:tab/>
            </w:r>
            <w:r w:rsidRPr="00A05E85">
              <w:rPr>
                <w:rStyle w:val="Hyperlink"/>
                <w:noProof/>
              </w:rPr>
              <w:t>Data deschiderii apelului de proiecte: ....................</w:t>
            </w:r>
            <w:r>
              <w:rPr>
                <w:noProof/>
                <w:webHidden/>
              </w:rPr>
              <w:tab/>
            </w:r>
            <w:r>
              <w:rPr>
                <w:noProof/>
                <w:webHidden/>
              </w:rPr>
              <w:fldChar w:fldCharType="begin"/>
            </w:r>
            <w:r>
              <w:rPr>
                <w:noProof/>
                <w:webHidden/>
              </w:rPr>
              <w:instrText xml:space="preserve"> PAGEREF _Toc139883337 \h </w:instrText>
            </w:r>
            <w:r>
              <w:rPr>
                <w:noProof/>
                <w:webHidden/>
              </w:rPr>
            </w:r>
            <w:r>
              <w:rPr>
                <w:noProof/>
                <w:webHidden/>
              </w:rPr>
              <w:fldChar w:fldCharType="separate"/>
            </w:r>
            <w:r w:rsidR="00571A94">
              <w:rPr>
                <w:noProof/>
                <w:webHidden/>
              </w:rPr>
              <w:t>19</w:t>
            </w:r>
            <w:r>
              <w:rPr>
                <w:noProof/>
                <w:webHidden/>
              </w:rPr>
              <w:fldChar w:fldCharType="end"/>
            </w:r>
          </w:hyperlink>
        </w:p>
        <w:p w14:paraId="4157AB14" w14:textId="6F6FE48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38" w:history="1">
            <w:r w:rsidRPr="00A05E85">
              <w:rPr>
                <w:rStyle w:val="Hyperlink"/>
                <w:rFonts w:eastAsia="Montserrat" w:cs="Montserrat"/>
                <w:noProof/>
              </w:rPr>
              <w:t>4.2.</w:t>
            </w:r>
            <w:r>
              <w:rPr>
                <w:rFonts w:asciiTheme="minorHAnsi" w:eastAsiaTheme="minorEastAsia" w:hAnsiTheme="minorHAnsi" w:cstheme="minorBidi"/>
                <w:noProof/>
                <w:kern w:val="2"/>
                <w:sz w:val="22"/>
                <w:szCs w:val="22"/>
                <w14:ligatures w14:val="standardContextual"/>
              </w:rPr>
              <w:tab/>
            </w:r>
            <w:r w:rsidRPr="00A05E85">
              <w:rPr>
                <w:rStyle w:val="Hyperlink"/>
                <w:noProof/>
              </w:rPr>
              <w:t>Perioada de pregătire a proiectelor:</w:t>
            </w:r>
            <w:r>
              <w:rPr>
                <w:noProof/>
                <w:webHidden/>
              </w:rPr>
              <w:tab/>
            </w:r>
            <w:r>
              <w:rPr>
                <w:noProof/>
                <w:webHidden/>
              </w:rPr>
              <w:fldChar w:fldCharType="begin"/>
            </w:r>
            <w:r>
              <w:rPr>
                <w:noProof/>
                <w:webHidden/>
              </w:rPr>
              <w:instrText xml:space="preserve"> PAGEREF _Toc139883338 \h </w:instrText>
            </w:r>
            <w:r>
              <w:rPr>
                <w:noProof/>
                <w:webHidden/>
              </w:rPr>
            </w:r>
            <w:r>
              <w:rPr>
                <w:noProof/>
                <w:webHidden/>
              </w:rPr>
              <w:fldChar w:fldCharType="separate"/>
            </w:r>
            <w:r w:rsidR="00571A94">
              <w:rPr>
                <w:noProof/>
                <w:webHidden/>
              </w:rPr>
              <w:t>19</w:t>
            </w:r>
            <w:r>
              <w:rPr>
                <w:noProof/>
                <w:webHidden/>
              </w:rPr>
              <w:fldChar w:fldCharType="end"/>
            </w:r>
          </w:hyperlink>
        </w:p>
        <w:p w14:paraId="5B4B067D" w14:textId="342E54B8"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39" w:history="1">
            <w:r w:rsidRPr="00A05E85">
              <w:rPr>
                <w:rStyle w:val="Hyperlink"/>
                <w:rFonts w:eastAsia="Montserrat" w:cs="Montserrat"/>
                <w:noProof/>
              </w:rPr>
              <w:t>4.3.</w:t>
            </w:r>
            <w:r>
              <w:rPr>
                <w:rFonts w:asciiTheme="minorHAnsi" w:eastAsiaTheme="minorEastAsia" w:hAnsiTheme="minorHAnsi" w:cstheme="minorBidi"/>
                <w:noProof/>
                <w:kern w:val="2"/>
                <w:sz w:val="22"/>
                <w:szCs w:val="22"/>
                <w14:ligatures w14:val="standardContextual"/>
              </w:rPr>
              <w:tab/>
            </w:r>
            <w:r w:rsidRPr="00A05E85">
              <w:rPr>
                <w:rStyle w:val="Hyperlink"/>
                <w:noProof/>
              </w:rPr>
              <w:t>Perioada de depunere a proiectelor</w:t>
            </w:r>
            <w:r>
              <w:rPr>
                <w:noProof/>
                <w:webHidden/>
              </w:rPr>
              <w:tab/>
            </w:r>
            <w:r>
              <w:rPr>
                <w:noProof/>
                <w:webHidden/>
              </w:rPr>
              <w:fldChar w:fldCharType="begin"/>
            </w:r>
            <w:r>
              <w:rPr>
                <w:noProof/>
                <w:webHidden/>
              </w:rPr>
              <w:instrText xml:space="preserve"> PAGEREF _Toc139883339 \h </w:instrText>
            </w:r>
            <w:r>
              <w:rPr>
                <w:noProof/>
                <w:webHidden/>
              </w:rPr>
            </w:r>
            <w:r>
              <w:rPr>
                <w:noProof/>
                <w:webHidden/>
              </w:rPr>
              <w:fldChar w:fldCharType="separate"/>
            </w:r>
            <w:r w:rsidR="00571A94">
              <w:rPr>
                <w:noProof/>
                <w:webHidden/>
              </w:rPr>
              <w:t>20</w:t>
            </w:r>
            <w:r>
              <w:rPr>
                <w:noProof/>
                <w:webHidden/>
              </w:rPr>
              <w:fldChar w:fldCharType="end"/>
            </w:r>
          </w:hyperlink>
        </w:p>
        <w:p w14:paraId="6844DCA6" w14:textId="52590EB3"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40" w:history="1">
            <w:r w:rsidRPr="00A05E85">
              <w:rPr>
                <w:rStyle w:val="Hyperlink"/>
                <w:rFonts w:eastAsia="Montserrat" w:cs="Montserrat"/>
              </w:rPr>
              <w:t>5.</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CONDIȚII DE  ELIGIBILITATE</w:t>
            </w:r>
            <w:r>
              <w:rPr>
                <w:webHidden/>
              </w:rPr>
              <w:tab/>
            </w:r>
            <w:r>
              <w:rPr>
                <w:webHidden/>
              </w:rPr>
              <w:fldChar w:fldCharType="begin"/>
            </w:r>
            <w:r>
              <w:rPr>
                <w:webHidden/>
              </w:rPr>
              <w:instrText xml:space="preserve"> PAGEREF _Toc139883340 \h </w:instrText>
            </w:r>
            <w:r>
              <w:rPr>
                <w:webHidden/>
              </w:rPr>
            </w:r>
            <w:r>
              <w:rPr>
                <w:webHidden/>
              </w:rPr>
              <w:fldChar w:fldCharType="separate"/>
            </w:r>
            <w:r w:rsidR="00571A94">
              <w:rPr>
                <w:webHidden/>
              </w:rPr>
              <w:t>21</w:t>
            </w:r>
            <w:r>
              <w:rPr>
                <w:webHidden/>
              </w:rPr>
              <w:fldChar w:fldCharType="end"/>
            </w:r>
          </w:hyperlink>
        </w:p>
        <w:p w14:paraId="34D1B415" w14:textId="38A8EA8F"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1" w:history="1">
            <w:r w:rsidRPr="00A05E85">
              <w:rPr>
                <w:rStyle w:val="Hyperlink"/>
                <w:rFonts w:eastAsia="Montserrat" w:cs="Montserrat"/>
                <w:noProof/>
              </w:rPr>
              <w:t>5.1.</w:t>
            </w:r>
            <w:r>
              <w:rPr>
                <w:rFonts w:asciiTheme="minorHAnsi" w:eastAsiaTheme="minorEastAsia" w:hAnsiTheme="minorHAnsi" w:cstheme="minorBidi"/>
                <w:noProof/>
                <w:kern w:val="2"/>
                <w:sz w:val="22"/>
                <w:szCs w:val="22"/>
                <w14:ligatures w14:val="standardContextual"/>
              </w:rPr>
              <w:tab/>
            </w:r>
            <w:r w:rsidRPr="00A05E85">
              <w:rPr>
                <w:rStyle w:val="Hyperlink"/>
                <w:noProof/>
              </w:rPr>
              <w:t>Eligibilitatea solicitanților și partenerilor</w:t>
            </w:r>
            <w:r>
              <w:rPr>
                <w:noProof/>
                <w:webHidden/>
              </w:rPr>
              <w:tab/>
            </w:r>
            <w:r>
              <w:rPr>
                <w:noProof/>
                <w:webHidden/>
              </w:rPr>
              <w:fldChar w:fldCharType="begin"/>
            </w:r>
            <w:r>
              <w:rPr>
                <w:noProof/>
                <w:webHidden/>
              </w:rPr>
              <w:instrText xml:space="preserve"> PAGEREF _Toc139883341 \h </w:instrText>
            </w:r>
            <w:r>
              <w:rPr>
                <w:noProof/>
                <w:webHidden/>
              </w:rPr>
            </w:r>
            <w:r>
              <w:rPr>
                <w:noProof/>
                <w:webHidden/>
              </w:rPr>
              <w:fldChar w:fldCharType="separate"/>
            </w:r>
            <w:r w:rsidR="00571A94">
              <w:rPr>
                <w:noProof/>
                <w:webHidden/>
              </w:rPr>
              <w:t>21</w:t>
            </w:r>
            <w:r>
              <w:rPr>
                <w:noProof/>
                <w:webHidden/>
              </w:rPr>
              <w:fldChar w:fldCharType="end"/>
            </w:r>
          </w:hyperlink>
        </w:p>
        <w:p w14:paraId="6BF6530E" w14:textId="525CF525"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2" w:history="1">
            <w:r w:rsidRPr="00A05E85">
              <w:rPr>
                <w:rStyle w:val="Hyperlink"/>
                <w:rFonts w:eastAsia="Montserrat" w:cs="Montserrat"/>
                <w:noProof/>
              </w:rPr>
              <w:t>5.2.</w:t>
            </w:r>
            <w:r>
              <w:rPr>
                <w:rFonts w:asciiTheme="minorHAnsi" w:eastAsiaTheme="minorEastAsia" w:hAnsiTheme="minorHAnsi" w:cstheme="minorBidi"/>
                <w:noProof/>
                <w:kern w:val="2"/>
                <w:sz w:val="22"/>
                <w:szCs w:val="22"/>
                <w14:ligatures w14:val="standardContextual"/>
              </w:rPr>
              <w:tab/>
            </w:r>
            <w:r w:rsidRPr="00A05E85">
              <w:rPr>
                <w:rStyle w:val="Hyperlink"/>
                <w:noProof/>
              </w:rPr>
              <w:t>Eligibilitatea activităților</w:t>
            </w:r>
            <w:r>
              <w:rPr>
                <w:noProof/>
                <w:webHidden/>
              </w:rPr>
              <w:tab/>
            </w:r>
            <w:r>
              <w:rPr>
                <w:noProof/>
                <w:webHidden/>
              </w:rPr>
              <w:fldChar w:fldCharType="begin"/>
            </w:r>
            <w:r>
              <w:rPr>
                <w:noProof/>
                <w:webHidden/>
              </w:rPr>
              <w:instrText xml:space="preserve"> PAGEREF _Toc139883342 \h </w:instrText>
            </w:r>
            <w:r>
              <w:rPr>
                <w:noProof/>
                <w:webHidden/>
              </w:rPr>
            </w:r>
            <w:r>
              <w:rPr>
                <w:noProof/>
                <w:webHidden/>
              </w:rPr>
              <w:fldChar w:fldCharType="separate"/>
            </w:r>
            <w:r w:rsidR="00571A94">
              <w:rPr>
                <w:noProof/>
                <w:webHidden/>
              </w:rPr>
              <w:t>25</w:t>
            </w:r>
            <w:r>
              <w:rPr>
                <w:noProof/>
                <w:webHidden/>
              </w:rPr>
              <w:fldChar w:fldCharType="end"/>
            </w:r>
          </w:hyperlink>
        </w:p>
        <w:p w14:paraId="63DD4096" w14:textId="41A4B536"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3" w:history="1">
            <w:r w:rsidRPr="00A05E85">
              <w:rPr>
                <w:rStyle w:val="Hyperlink"/>
                <w:rFonts w:eastAsia="Montserrat" w:cs="Montserrat"/>
                <w:noProof/>
              </w:rPr>
              <w:t>5.3.</w:t>
            </w:r>
            <w:r>
              <w:rPr>
                <w:rFonts w:asciiTheme="minorHAnsi" w:eastAsiaTheme="minorEastAsia" w:hAnsiTheme="minorHAnsi" w:cstheme="minorBidi"/>
                <w:noProof/>
                <w:kern w:val="2"/>
                <w:sz w:val="22"/>
                <w:szCs w:val="22"/>
                <w14:ligatures w14:val="standardContextual"/>
              </w:rPr>
              <w:tab/>
            </w:r>
            <w:r w:rsidRPr="00A05E85">
              <w:rPr>
                <w:rStyle w:val="Hyperlink"/>
                <w:noProof/>
              </w:rPr>
              <w:t>Eligibilitatea cheltuielilor</w:t>
            </w:r>
            <w:r>
              <w:rPr>
                <w:noProof/>
                <w:webHidden/>
              </w:rPr>
              <w:tab/>
            </w:r>
            <w:r>
              <w:rPr>
                <w:noProof/>
                <w:webHidden/>
              </w:rPr>
              <w:fldChar w:fldCharType="begin"/>
            </w:r>
            <w:r>
              <w:rPr>
                <w:noProof/>
                <w:webHidden/>
              </w:rPr>
              <w:instrText xml:space="preserve"> PAGEREF _Toc139883343 \h </w:instrText>
            </w:r>
            <w:r>
              <w:rPr>
                <w:noProof/>
                <w:webHidden/>
              </w:rPr>
            </w:r>
            <w:r>
              <w:rPr>
                <w:noProof/>
                <w:webHidden/>
              </w:rPr>
              <w:fldChar w:fldCharType="separate"/>
            </w:r>
            <w:r w:rsidR="00571A94">
              <w:rPr>
                <w:noProof/>
                <w:webHidden/>
              </w:rPr>
              <w:t>28</w:t>
            </w:r>
            <w:r>
              <w:rPr>
                <w:noProof/>
                <w:webHidden/>
              </w:rPr>
              <w:fldChar w:fldCharType="end"/>
            </w:r>
          </w:hyperlink>
        </w:p>
        <w:p w14:paraId="3A03A81D" w14:textId="393CE92A"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44" w:history="1">
            <w:r w:rsidRPr="00A05E85">
              <w:rPr>
                <w:rStyle w:val="Hyperlink"/>
                <w:rFonts w:eastAsia="Montserrat" w:cs="Montserrat"/>
                <w:noProof/>
              </w:rPr>
              <w:t>5.3.2.</w:t>
            </w:r>
            <w:r>
              <w:rPr>
                <w:rFonts w:asciiTheme="minorHAnsi" w:eastAsiaTheme="minorEastAsia" w:hAnsiTheme="minorHAnsi" w:cstheme="minorBidi"/>
                <w:noProof/>
                <w:kern w:val="2"/>
                <w:sz w:val="22"/>
                <w:szCs w:val="22"/>
                <w14:ligatures w14:val="standardContextual"/>
              </w:rPr>
              <w:tab/>
            </w:r>
            <w:r w:rsidRPr="00A05E85">
              <w:rPr>
                <w:rStyle w:val="Hyperlink"/>
                <w:noProof/>
              </w:rPr>
              <w:t>Categorii și plafoane de cheltuieli eligibile</w:t>
            </w:r>
            <w:r>
              <w:rPr>
                <w:noProof/>
                <w:webHidden/>
              </w:rPr>
              <w:tab/>
            </w:r>
            <w:r>
              <w:rPr>
                <w:noProof/>
                <w:webHidden/>
              </w:rPr>
              <w:fldChar w:fldCharType="begin"/>
            </w:r>
            <w:r>
              <w:rPr>
                <w:noProof/>
                <w:webHidden/>
              </w:rPr>
              <w:instrText xml:space="preserve"> PAGEREF _Toc139883344 \h </w:instrText>
            </w:r>
            <w:r>
              <w:rPr>
                <w:noProof/>
                <w:webHidden/>
              </w:rPr>
            </w:r>
            <w:r>
              <w:rPr>
                <w:noProof/>
                <w:webHidden/>
              </w:rPr>
              <w:fldChar w:fldCharType="separate"/>
            </w:r>
            <w:r w:rsidR="00571A94">
              <w:rPr>
                <w:noProof/>
                <w:webHidden/>
              </w:rPr>
              <w:t>30</w:t>
            </w:r>
            <w:r>
              <w:rPr>
                <w:noProof/>
                <w:webHidden/>
              </w:rPr>
              <w:fldChar w:fldCharType="end"/>
            </w:r>
          </w:hyperlink>
        </w:p>
        <w:p w14:paraId="39553069" w14:textId="06B185E6"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5" w:history="1">
            <w:r w:rsidRPr="00A05E85">
              <w:rPr>
                <w:rStyle w:val="Hyperlink"/>
                <w:rFonts w:eastAsia="Montserrat" w:cs="Montserrat"/>
                <w:noProof/>
              </w:rPr>
              <w:t>5.4.</w:t>
            </w:r>
            <w:r>
              <w:rPr>
                <w:rFonts w:asciiTheme="minorHAnsi" w:eastAsiaTheme="minorEastAsia" w:hAnsiTheme="minorHAnsi" w:cstheme="minorBidi"/>
                <w:noProof/>
                <w:kern w:val="2"/>
                <w:sz w:val="22"/>
                <w:szCs w:val="22"/>
                <w14:ligatures w14:val="standardContextual"/>
              </w:rPr>
              <w:tab/>
            </w:r>
            <w:r w:rsidRPr="00A05E85">
              <w:rPr>
                <w:rStyle w:val="Hyperlink"/>
                <w:noProof/>
              </w:rPr>
              <w:t>Valoarea minimă și maximă eligibilă/nerambursabilă a unui proiect</w:t>
            </w:r>
            <w:r>
              <w:rPr>
                <w:noProof/>
                <w:webHidden/>
              </w:rPr>
              <w:tab/>
            </w:r>
            <w:r>
              <w:rPr>
                <w:noProof/>
                <w:webHidden/>
              </w:rPr>
              <w:fldChar w:fldCharType="begin"/>
            </w:r>
            <w:r>
              <w:rPr>
                <w:noProof/>
                <w:webHidden/>
              </w:rPr>
              <w:instrText xml:space="preserve"> PAGEREF _Toc139883345 \h </w:instrText>
            </w:r>
            <w:r>
              <w:rPr>
                <w:noProof/>
                <w:webHidden/>
              </w:rPr>
            </w:r>
            <w:r>
              <w:rPr>
                <w:noProof/>
                <w:webHidden/>
              </w:rPr>
              <w:fldChar w:fldCharType="separate"/>
            </w:r>
            <w:r w:rsidR="00571A94">
              <w:rPr>
                <w:noProof/>
                <w:webHidden/>
              </w:rPr>
              <w:t>32</w:t>
            </w:r>
            <w:r>
              <w:rPr>
                <w:noProof/>
                <w:webHidden/>
              </w:rPr>
              <w:fldChar w:fldCharType="end"/>
            </w:r>
          </w:hyperlink>
        </w:p>
        <w:p w14:paraId="142EF7C0" w14:textId="068417D3"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6" w:history="1">
            <w:r w:rsidRPr="00A05E85">
              <w:rPr>
                <w:rStyle w:val="Hyperlink"/>
                <w:rFonts w:eastAsia="Montserrat" w:cs="Montserrat"/>
                <w:noProof/>
              </w:rPr>
              <w:t>5.5.</w:t>
            </w:r>
            <w:r>
              <w:rPr>
                <w:rFonts w:asciiTheme="minorHAnsi" w:eastAsiaTheme="minorEastAsia" w:hAnsiTheme="minorHAnsi" w:cstheme="minorBidi"/>
                <w:noProof/>
                <w:kern w:val="2"/>
                <w:sz w:val="22"/>
                <w:szCs w:val="22"/>
                <w14:ligatures w14:val="standardContextual"/>
              </w:rPr>
              <w:tab/>
            </w:r>
            <w:r w:rsidRPr="00A05E85">
              <w:rPr>
                <w:rStyle w:val="Hyperlink"/>
                <w:noProof/>
              </w:rPr>
              <w:t>Cuantumul cofinanțării acordate</w:t>
            </w:r>
            <w:r>
              <w:rPr>
                <w:noProof/>
                <w:webHidden/>
              </w:rPr>
              <w:tab/>
            </w:r>
            <w:r>
              <w:rPr>
                <w:noProof/>
                <w:webHidden/>
              </w:rPr>
              <w:fldChar w:fldCharType="begin"/>
            </w:r>
            <w:r>
              <w:rPr>
                <w:noProof/>
                <w:webHidden/>
              </w:rPr>
              <w:instrText xml:space="preserve"> PAGEREF _Toc139883346 \h </w:instrText>
            </w:r>
            <w:r>
              <w:rPr>
                <w:noProof/>
                <w:webHidden/>
              </w:rPr>
            </w:r>
            <w:r>
              <w:rPr>
                <w:noProof/>
                <w:webHidden/>
              </w:rPr>
              <w:fldChar w:fldCharType="separate"/>
            </w:r>
            <w:r w:rsidR="00571A94">
              <w:rPr>
                <w:noProof/>
                <w:webHidden/>
              </w:rPr>
              <w:t>32</w:t>
            </w:r>
            <w:r>
              <w:rPr>
                <w:noProof/>
                <w:webHidden/>
              </w:rPr>
              <w:fldChar w:fldCharType="end"/>
            </w:r>
          </w:hyperlink>
        </w:p>
        <w:p w14:paraId="68E33ECA" w14:textId="5A0E5C66"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7" w:history="1">
            <w:r w:rsidRPr="00A05E85">
              <w:rPr>
                <w:rStyle w:val="Hyperlink"/>
                <w:rFonts w:eastAsia="Montserrat" w:cs="Montserrat"/>
                <w:noProof/>
              </w:rPr>
              <w:t>5.6.</w:t>
            </w:r>
            <w:r>
              <w:rPr>
                <w:rFonts w:asciiTheme="minorHAnsi" w:eastAsiaTheme="minorEastAsia" w:hAnsiTheme="minorHAnsi" w:cstheme="minorBidi"/>
                <w:noProof/>
                <w:kern w:val="2"/>
                <w:sz w:val="22"/>
                <w:szCs w:val="22"/>
                <w14:ligatures w14:val="standardContextual"/>
              </w:rPr>
              <w:tab/>
            </w:r>
            <w:r w:rsidRPr="00A05E85">
              <w:rPr>
                <w:rStyle w:val="Hyperlink"/>
                <w:noProof/>
              </w:rPr>
              <w:t>Durata proiectului</w:t>
            </w:r>
            <w:r>
              <w:rPr>
                <w:noProof/>
                <w:webHidden/>
              </w:rPr>
              <w:tab/>
            </w:r>
            <w:r>
              <w:rPr>
                <w:noProof/>
                <w:webHidden/>
              </w:rPr>
              <w:fldChar w:fldCharType="begin"/>
            </w:r>
            <w:r>
              <w:rPr>
                <w:noProof/>
                <w:webHidden/>
              </w:rPr>
              <w:instrText xml:space="preserve"> PAGEREF _Toc139883347 \h </w:instrText>
            </w:r>
            <w:r>
              <w:rPr>
                <w:noProof/>
                <w:webHidden/>
              </w:rPr>
            </w:r>
            <w:r>
              <w:rPr>
                <w:noProof/>
                <w:webHidden/>
              </w:rPr>
              <w:fldChar w:fldCharType="separate"/>
            </w:r>
            <w:r w:rsidR="00571A94">
              <w:rPr>
                <w:noProof/>
                <w:webHidden/>
              </w:rPr>
              <w:t>33</w:t>
            </w:r>
            <w:r>
              <w:rPr>
                <w:noProof/>
                <w:webHidden/>
              </w:rPr>
              <w:fldChar w:fldCharType="end"/>
            </w:r>
          </w:hyperlink>
        </w:p>
        <w:p w14:paraId="70ECB481" w14:textId="191805A7"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48" w:history="1">
            <w:r w:rsidRPr="00A05E85">
              <w:rPr>
                <w:rStyle w:val="Hyperlink"/>
                <w:rFonts w:eastAsia="Montserrat" w:cs="Montserrat"/>
                <w:noProof/>
              </w:rPr>
              <w:t>5.7.</w:t>
            </w:r>
            <w:r>
              <w:rPr>
                <w:rFonts w:asciiTheme="minorHAnsi" w:eastAsiaTheme="minorEastAsia" w:hAnsiTheme="minorHAnsi" w:cstheme="minorBidi"/>
                <w:noProof/>
                <w:kern w:val="2"/>
                <w:sz w:val="22"/>
                <w:szCs w:val="22"/>
                <w14:ligatures w14:val="standardContextual"/>
              </w:rPr>
              <w:tab/>
            </w:r>
            <w:r w:rsidRPr="00A05E85">
              <w:rPr>
                <w:rStyle w:val="Hyperlink"/>
                <w:noProof/>
              </w:rPr>
              <w:t>Alte cerințe de eligibilitate a proiectului</w:t>
            </w:r>
            <w:r>
              <w:rPr>
                <w:noProof/>
                <w:webHidden/>
              </w:rPr>
              <w:tab/>
            </w:r>
            <w:r>
              <w:rPr>
                <w:noProof/>
                <w:webHidden/>
              </w:rPr>
              <w:fldChar w:fldCharType="begin"/>
            </w:r>
            <w:r>
              <w:rPr>
                <w:noProof/>
                <w:webHidden/>
              </w:rPr>
              <w:instrText xml:space="preserve"> PAGEREF _Toc139883348 \h </w:instrText>
            </w:r>
            <w:r>
              <w:rPr>
                <w:noProof/>
                <w:webHidden/>
              </w:rPr>
            </w:r>
            <w:r>
              <w:rPr>
                <w:noProof/>
                <w:webHidden/>
              </w:rPr>
              <w:fldChar w:fldCharType="separate"/>
            </w:r>
            <w:r w:rsidR="00571A94">
              <w:rPr>
                <w:noProof/>
                <w:webHidden/>
              </w:rPr>
              <w:t>33</w:t>
            </w:r>
            <w:r>
              <w:rPr>
                <w:noProof/>
                <w:webHidden/>
              </w:rPr>
              <w:fldChar w:fldCharType="end"/>
            </w:r>
          </w:hyperlink>
        </w:p>
        <w:p w14:paraId="43D5B2FF" w14:textId="3E8ABE1C"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49" w:history="1">
            <w:r w:rsidRPr="00A05E85">
              <w:rPr>
                <w:rStyle w:val="Hyperlink"/>
                <w:rFonts w:eastAsia="Montserrat" w:cs="Montserrat"/>
              </w:rPr>
              <w:t>6.</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INDICATORI DE ETAPĂ</w:t>
            </w:r>
            <w:r>
              <w:rPr>
                <w:webHidden/>
              </w:rPr>
              <w:tab/>
            </w:r>
            <w:r>
              <w:rPr>
                <w:webHidden/>
              </w:rPr>
              <w:fldChar w:fldCharType="begin"/>
            </w:r>
            <w:r>
              <w:rPr>
                <w:webHidden/>
              </w:rPr>
              <w:instrText xml:space="preserve"> PAGEREF _Toc139883349 \h </w:instrText>
            </w:r>
            <w:r>
              <w:rPr>
                <w:webHidden/>
              </w:rPr>
            </w:r>
            <w:r>
              <w:rPr>
                <w:webHidden/>
              </w:rPr>
              <w:fldChar w:fldCharType="separate"/>
            </w:r>
            <w:r w:rsidR="00571A94">
              <w:rPr>
                <w:webHidden/>
              </w:rPr>
              <w:t>34</w:t>
            </w:r>
            <w:r>
              <w:rPr>
                <w:webHidden/>
              </w:rPr>
              <w:fldChar w:fldCharType="end"/>
            </w:r>
          </w:hyperlink>
        </w:p>
        <w:p w14:paraId="7840BD78" w14:textId="439D8A5D"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50" w:history="1">
            <w:r w:rsidRPr="00A05E85">
              <w:rPr>
                <w:rStyle w:val="Hyperlink"/>
                <w:rFonts w:eastAsia="Montserrat" w:cs="Montserrat"/>
              </w:rPr>
              <w:t>7.</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COMPLETAREA ȘI DEPUNEREA CERERILOR DE FINANȚARE</w:t>
            </w:r>
            <w:r>
              <w:rPr>
                <w:webHidden/>
              </w:rPr>
              <w:tab/>
            </w:r>
            <w:r>
              <w:rPr>
                <w:webHidden/>
              </w:rPr>
              <w:fldChar w:fldCharType="begin"/>
            </w:r>
            <w:r>
              <w:rPr>
                <w:webHidden/>
              </w:rPr>
              <w:instrText xml:space="preserve"> PAGEREF _Toc139883350 \h </w:instrText>
            </w:r>
            <w:r>
              <w:rPr>
                <w:webHidden/>
              </w:rPr>
            </w:r>
            <w:r>
              <w:rPr>
                <w:webHidden/>
              </w:rPr>
              <w:fldChar w:fldCharType="separate"/>
            </w:r>
            <w:r w:rsidR="00571A94">
              <w:rPr>
                <w:webHidden/>
              </w:rPr>
              <w:t>35</w:t>
            </w:r>
            <w:r>
              <w:rPr>
                <w:webHidden/>
              </w:rPr>
              <w:fldChar w:fldCharType="end"/>
            </w:r>
          </w:hyperlink>
        </w:p>
        <w:p w14:paraId="66B1A6D1" w14:textId="4B37948D"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1" w:history="1">
            <w:r w:rsidRPr="00A05E85">
              <w:rPr>
                <w:rStyle w:val="Hyperlink"/>
                <w:rFonts w:eastAsia="Montserrat" w:cs="Montserrat"/>
                <w:noProof/>
              </w:rPr>
              <w:t>7.1.</w:t>
            </w:r>
            <w:r>
              <w:rPr>
                <w:rFonts w:asciiTheme="minorHAnsi" w:eastAsiaTheme="minorEastAsia" w:hAnsiTheme="minorHAnsi" w:cstheme="minorBidi"/>
                <w:noProof/>
                <w:kern w:val="2"/>
                <w:sz w:val="22"/>
                <w:szCs w:val="22"/>
                <w14:ligatures w14:val="standardContextual"/>
              </w:rPr>
              <w:tab/>
            </w:r>
            <w:r w:rsidRPr="00A05E85">
              <w:rPr>
                <w:rStyle w:val="Hyperlink"/>
                <w:noProof/>
              </w:rPr>
              <w:t>Completarea formularului cererii</w:t>
            </w:r>
            <w:r>
              <w:rPr>
                <w:noProof/>
                <w:webHidden/>
              </w:rPr>
              <w:tab/>
            </w:r>
            <w:r>
              <w:rPr>
                <w:noProof/>
                <w:webHidden/>
              </w:rPr>
              <w:fldChar w:fldCharType="begin"/>
            </w:r>
            <w:r>
              <w:rPr>
                <w:noProof/>
                <w:webHidden/>
              </w:rPr>
              <w:instrText xml:space="preserve"> PAGEREF _Toc139883351 \h </w:instrText>
            </w:r>
            <w:r>
              <w:rPr>
                <w:noProof/>
                <w:webHidden/>
              </w:rPr>
            </w:r>
            <w:r>
              <w:rPr>
                <w:noProof/>
                <w:webHidden/>
              </w:rPr>
              <w:fldChar w:fldCharType="separate"/>
            </w:r>
            <w:r w:rsidR="00571A94">
              <w:rPr>
                <w:noProof/>
                <w:webHidden/>
              </w:rPr>
              <w:t>35</w:t>
            </w:r>
            <w:r>
              <w:rPr>
                <w:noProof/>
                <w:webHidden/>
              </w:rPr>
              <w:fldChar w:fldCharType="end"/>
            </w:r>
          </w:hyperlink>
        </w:p>
        <w:p w14:paraId="48599470" w14:textId="0781B89B"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2" w:history="1">
            <w:r w:rsidRPr="00A05E85">
              <w:rPr>
                <w:rStyle w:val="Hyperlink"/>
                <w:rFonts w:eastAsia="Montserrat" w:cs="Montserrat"/>
                <w:noProof/>
              </w:rPr>
              <w:t>7.2.</w:t>
            </w:r>
            <w:r>
              <w:rPr>
                <w:rFonts w:asciiTheme="minorHAnsi" w:eastAsiaTheme="minorEastAsia" w:hAnsiTheme="minorHAnsi" w:cstheme="minorBidi"/>
                <w:noProof/>
                <w:kern w:val="2"/>
                <w:sz w:val="22"/>
                <w:szCs w:val="22"/>
                <w14:ligatures w14:val="standardContextual"/>
              </w:rPr>
              <w:tab/>
            </w:r>
            <w:r w:rsidRPr="00A05E85">
              <w:rPr>
                <w:rStyle w:val="Hyperlink"/>
                <w:noProof/>
              </w:rPr>
              <w:t>Limba utilizată în completarea cererii de finanțare</w:t>
            </w:r>
            <w:r>
              <w:rPr>
                <w:noProof/>
                <w:webHidden/>
              </w:rPr>
              <w:tab/>
            </w:r>
            <w:r>
              <w:rPr>
                <w:noProof/>
                <w:webHidden/>
              </w:rPr>
              <w:fldChar w:fldCharType="begin"/>
            </w:r>
            <w:r>
              <w:rPr>
                <w:noProof/>
                <w:webHidden/>
              </w:rPr>
              <w:instrText xml:space="preserve"> PAGEREF _Toc139883352 \h </w:instrText>
            </w:r>
            <w:r>
              <w:rPr>
                <w:noProof/>
                <w:webHidden/>
              </w:rPr>
            </w:r>
            <w:r>
              <w:rPr>
                <w:noProof/>
                <w:webHidden/>
              </w:rPr>
              <w:fldChar w:fldCharType="separate"/>
            </w:r>
            <w:r w:rsidR="00571A94">
              <w:rPr>
                <w:noProof/>
                <w:webHidden/>
              </w:rPr>
              <w:t>35</w:t>
            </w:r>
            <w:r>
              <w:rPr>
                <w:noProof/>
                <w:webHidden/>
              </w:rPr>
              <w:fldChar w:fldCharType="end"/>
            </w:r>
          </w:hyperlink>
        </w:p>
        <w:p w14:paraId="2FA077D6" w14:textId="3D318C0A" w:rsidR="00AE1369" w:rsidRDefault="00AE1369">
          <w:pPr>
            <w:pStyle w:val="Cuprins2"/>
            <w:rPr>
              <w:rFonts w:asciiTheme="minorHAnsi" w:eastAsiaTheme="minorEastAsia" w:hAnsiTheme="minorHAnsi" w:cstheme="minorBidi"/>
              <w:noProof/>
              <w:kern w:val="2"/>
              <w:sz w:val="22"/>
              <w:szCs w:val="22"/>
              <w14:ligatures w14:val="standardContextual"/>
            </w:rPr>
          </w:pPr>
          <w:hyperlink w:anchor="_Toc139883353" w:history="1">
            <w:r w:rsidRPr="00A05E85">
              <w:rPr>
                <w:rStyle w:val="Hyperlink"/>
                <w:rFonts w:ascii="Courier New" w:eastAsia="Courier New" w:hAnsi="Courier New" w:cs="Courier New"/>
                <w:noProof/>
              </w:rPr>
              <w:t>o</w:t>
            </w:r>
            <w:r>
              <w:rPr>
                <w:noProof/>
                <w:webHidden/>
              </w:rPr>
              <w:tab/>
            </w:r>
            <w:r>
              <w:rPr>
                <w:noProof/>
                <w:webHidden/>
              </w:rPr>
              <w:fldChar w:fldCharType="begin"/>
            </w:r>
            <w:r>
              <w:rPr>
                <w:noProof/>
                <w:webHidden/>
              </w:rPr>
              <w:instrText xml:space="preserve"> PAGEREF _Toc139883353 \h </w:instrText>
            </w:r>
            <w:r>
              <w:rPr>
                <w:noProof/>
                <w:webHidden/>
              </w:rPr>
            </w:r>
            <w:r>
              <w:rPr>
                <w:noProof/>
                <w:webHidden/>
              </w:rPr>
              <w:fldChar w:fldCharType="separate"/>
            </w:r>
            <w:r w:rsidR="00571A94">
              <w:rPr>
                <w:noProof/>
                <w:webHidden/>
              </w:rPr>
              <w:t>35</w:t>
            </w:r>
            <w:r>
              <w:rPr>
                <w:noProof/>
                <w:webHidden/>
              </w:rPr>
              <w:fldChar w:fldCharType="end"/>
            </w:r>
          </w:hyperlink>
        </w:p>
        <w:p w14:paraId="3A221CD7" w14:textId="2267104F"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4" w:history="1">
            <w:r w:rsidRPr="00A05E85">
              <w:rPr>
                <w:rStyle w:val="Hyperlink"/>
                <w:rFonts w:eastAsia="Montserrat" w:cs="Montserrat"/>
                <w:noProof/>
              </w:rPr>
              <w:t>7.3.</w:t>
            </w:r>
            <w:r>
              <w:rPr>
                <w:rFonts w:asciiTheme="minorHAnsi" w:eastAsiaTheme="minorEastAsia" w:hAnsiTheme="minorHAnsi" w:cstheme="minorBidi"/>
                <w:noProof/>
                <w:kern w:val="2"/>
                <w:sz w:val="22"/>
                <w:szCs w:val="22"/>
                <w14:ligatures w14:val="standardContextual"/>
              </w:rPr>
              <w:tab/>
            </w:r>
            <w:r w:rsidRPr="00A05E85">
              <w:rPr>
                <w:rStyle w:val="Hyperlink"/>
                <w:noProof/>
              </w:rPr>
              <w:t>Metodologia de justificare și detaliere a bugetului cererii de finanțare</w:t>
            </w:r>
            <w:r>
              <w:rPr>
                <w:noProof/>
                <w:webHidden/>
              </w:rPr>
              <w:tab/>
            </w:r>
            <w:r>
              <w:rPr>
                <w:noProof/>
                <w:webHidden/>
              </w:rPr>
              <w:fldChar w:fldCharType="begin"/>
            </w:r>
            <w:r>
              <w:rPr>
                <w:noProof/>
                <w:webHidden/>
              </w:rPr>
              <w:instrText xml:space="preserve"> PAGEREF _Toc139883354 \h </w:instrText>
            </w:r>
            <w:r>
              <w:rPr>
                <w:noProof/>
                <w:webHidden/>
              </w:rPr>
            </w:r>
            <w:r>
              <w:rPr>
                <w:noProof/>
                <w:webHidden/>
              </w:rPr>
              <w:fldChar w:fldCharType="separate"/>
            </w:r>
            <w:r w:rsidR="00571A94">
              <w:rPr>
                <w:noProof/>
                <w:webHidden/>
              </w:rPr>
              <w:t>35</w:t>
            </w:r>
            <w:r>
              <w:rPr>
                <w:noProof/>
                <w:webHidden/>
              </w:rPr>
              <w:fldChar w:fldCharType="end"/>
            </w:r>
          </w:hyperlink>
        </w:p>
        <w:p w14:paraId="49B9449D" w14:textId="2112C393"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5" w:history="1">
            <w:r w:rsidRPr="00A05E85">
              <w:rPr>
                <w:rStyle w:val="Hyperlink"/>
                <w:rFonts w:eastAsia="Montserrat" w:cs="Montserrat"/>
                <w:noProof/>
              </w:rPr>
              <w:t>7.4.</w:t>
            </w:r>
            <w:r>
              <w:rPr>
                <w:rFonts w:asciiTheme="minorHAnsi" w:eastAsiaTheme="minorEastAsia" w:hAnsiTheme="minorHAnsi" w:cstheme="minorBidi"/>
                <w:noProof/>
                <w:kern w:val="2"/>
                <w:sz w:val="22"/>
                <w:szCs w:val="22"/>
                <w14:ligatures w14:val="standardContextual"/>
              </w:rPr>
              <w:tab/>
            </w:r>
            <w:r w:rsidRPr="00A05E85">
              <w:rPr>
                <w:rStyle w:val="Hyperlink"/>
                <w:noProof/>
              </w:rPr>
              <w:t>Anexe și documente obligatorii la depunerea cererii</w:t>
            </w:r>
            <w:r>
              <w:rPr>
                <w:noProof/>
                <w:webHidden/>
              </w:rPr>
              <w:tab/>
            </w:r>
            <w:r>
              <w:rPr>
                <w:noProof/>
                <w:webHidden/>
              </w:rPr>
              <w:fldChar w:fldCharType="begin"/>
            </w:r>
            <w:r>
              <w:rPr>
                <w:noProof/>
                <w:webHidden/>
              </w:rPr>
              <w:instrText xml:space="preserve"> PAGEREF _Toc139883355 \h </w:instrText>
            </w:r>
            <w:r>
              <w:rPr>
                <w:noProof/>
                <w:webHidden/>
              </w:rPr>
            </w:r>
            <w:r>
              <w:rPr>
                <w:noProof/>
                <w:webHidden/>
              </w:rPr>
              <w:fldChar w:fldCharType="separate"/>
            </w:r>
            <w:r w:rsidR="00571A94">
              <w:rPr>
                <w:noProof/>
                <w:webHidden/>
              </w:rPr>
              <w:t>36</w:t>
            </w:r>
            <w:r>
              <w:rPr>
                <w:noProof/>
                <w:webHidden/>
              </w:rPr>
              <w:fldChar w:fldCharType="end"/>
            </w:r>
          </w:hyperlink>
        </w:p>
        <w:p w14:paraId="638A1313" w14:textId="6EB2640B"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6" w:history="1">
            <w:r w:rsidRPr="00A05E85">
              <w:rPr>
                <w:rStyle w:val="Hyperlink"/>
                <w:rFonts w:eastAsia="Montserrat" w:cs="Montserrat"/>
                <w:noProof/>
              </w:rPr>
              <w:t>7.5.</w:t>
            </w:r>
            <w:r>
              <w:rPr>
                <w:rFonts w:asciiTheme="minorHAnsi" w:eastAsiaTheme="minorEastAsia" w:hAnsiTheme="minorHAnsi" w:cstheme="minorBidi"/>
                <w:noProof/>
                <w:kern w:val="2"/>
                <w:sz w:val="22"/>
                <w:szCs w:val="22"/>
                <w14:ligatures w14:val="standardContextual"/>
              </w:rPr>
              <w:tab/>
            </w:r>
            <w:r w:rsidRPr="00A05E85">
              <w:rPr>
                <w:rStyle w:val="Hyperlink"/>
                <w:noProof/>
              </w:rPr>
              <w:t>Aspecte administrative privind depunerea cererii de finanțare</w:t>
            </w:r>
            <w:r>
              <w:rPr>
                <w:noProof/>
                <w:webHidden/>
              </w:rPr>
              <w:tab/>
            </w:r>
            <w:r>
              <w:rPr>
                <w:noProof/>
                <w:webHidden/>
              </w:rPr>
              <w:fldChar w:fldCharType="begin"/>
            </w:r>
            <w:r>
              <w:rPr>
                <w:noProof/>
                <w:webHidden/>
              </w:rPr>
              <w:instrText xml:space="preserve"> PAGEREF _Toc139883356 \h </w:instrText>
            </w:r>
            <w:r>
              <w:rPr>
                <w:noProof/>
                <w:webHidden/>
              </w:rPr>
            </w:r>
            <w:r>
              <w:rPr>
                <w:noProof/>
                <w:webHidden/>
              </w:rPr>
              <w:fldChar w:fldCharType="separate"/>
            </w:r>
            <w:r w:rsidR="00571A94">
              <w:rPr>
                <w:noProof/>
                <w:webHidden/>
              </w:rPr>
              <w:t>38</w:t>
            </w:r>
            <w:r>
              <w:rPr>
                <w:noProof/>
                <w:webHidden/>
              </w:rPr>
              <w:fldChar w:fldCharType="end"/>
            </w:r>
          </w:hyperlink>
        </w:p>
        <w:p w14:paraId="430AAA27" w14:textId="546859DD"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7" w:history="1">
            <w:r w:rsidRPr="00A05E85">
              <w:rPr>
                <w:rStyle w:val="Hyperlink"/>
                <w:rFonts w:eastAsia="Montserrat" w:cs="Montserrat"/>
                <w:noProof/>
              </w:rPr>
              <w:t>7.6.</w:t>
            </w:r>
            <w:r>
              <w:rPr>
                <w:rFonts w:asciiTheme="minorHAnsi" w:eastAsiaTheme="minorEastAsia" w:hAnsiTheme="minorHAnsi" w:cstheme="minorBidi"/>
                <w:noProof/>
                <w:kern w:val="2"/>
                <w:sz w:val="22"/>
                <w:szCs w:val="22"/>
                <w14:ligatures w14:val="standardContextual"/>
              </w:rPr>
              <w:tab/>
            </w:r>
            <w:r w:rsidRPr="00A05E85">
              <w:rPr>
                <w:rStyle w:val="Hyperlink"/>
                <w:noProof/>
              </w:rPr>
              <w:t>Anexele și documente obligatorii la momentul contractării</w:t>
            </w:r>
            <w:r>
              <w:rPr>
                <w:noProof/>
                <w:webHidden/>
              </w:rPr>
              <w:tab/>
            </w:r>
            <w:r>
              <w:rPr>
                <w:noProof/>
                <w:webHidden/>
              </w:rPr>
              <w:fldChar w:fldCharType="begin"/>
            </w:r>
            <w:r>
              <w:rPr>
                <w:noProof/>
                <w:webHidden/>
              </w:rPr>
              <w:instrText xml:space="preserve"> PAGEREF _Toc139883357 \h </w:instrText>
            </w:r>
            <w:r>
              <w:rPr>
                <w:noProof/>
                <w:webHidden/>
              </w:rPr>
            </w:r>
            <w:r>
              <w:rPr>
                <w:noProof/>
                <w:webHidden/>
              </w:rPr>
              <w:fldChar w:fldCharType="separate"/>
            </w:r>
            <w:r w:rsidR="00571A94">
              <w:rPr>
                <w:noProof/>
                <w:webHidden/>
              </w:rPr>
              <w:t>39</w:t>
            </w:r>
            <w:r>
              <w:rPr>
                <w:noProof/>
                <w:webHidden/>
              </w:rPr>
              <w:fldChar w:fldCharType="end"/>
            </w:r>
          </w:hyperlink>
        </w:p>
        <w:p w14:paraId="0B2E6360" w14:textId="02F2C4EA"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58" w:history="1">
            <w:r w:rsidRPr="00A05E85">
              <w:rPr>
                <w:rStyle w:val="Hyperlink"/>
                <w:rFonts w:eastAsia="Montserrat" w:cs="Montserrat"/>
                <w:noProof/>
              </w:rPr>
              <w:t>7.7.</w:t>
            </w:r>
            <w:r>
              <w:rPr>
                <w:rFonts w:asciiTheme="minorHAnsi" w:eastAsiaTheme="minorEastAsia" w:hAnsiTheme="minorHAnsi" w:cstheme="minorBidi"/>
                <w:noProof/>
                <w:kern w:val="2"/>
                <w:sz w:val="22"/>
                <w:szCs w:val="22"/>
                <w14:ligatures w14:val="standardContextual"/>
              </w:rPr>
              <w:tab/>
            </w:r>
            <w:r w:rsidRPr="00A05E85">
              <w:rPr>
                <w:rStyle w:val="Hyperlink"/>
                <w:noProof/>
              </w:rPr>
              <w:t>Renunțarea la cererea de finanțare</w:t>
            </w:r>
            <w:r>
              <w:rPr>
                <w:noProof/>
                <w:webHidden/>
              </w:rPr>
              <w:tab/>
            </w:r>
            <w:r>
              <w:rPr>
                <w:noProof/>
                <w:webHidden/>
              </w:rPr>
              <w:fldChar w:fldCharType="begin"/>
            </w:r>
            <w:r>
              <w:rPr>
                <w:noProof/>
                <w:webHidden/>
              </w:rPr>
              <w:instrText xml:space="preserve"> PAGEREF _Toc139883358 \h </w:instrText>
            </w:r>
            <w:r>
              <w:rPr>
                <w:noProof/>
                <w:webHidden/>
              </w:rPr>
            </w:r>
            <w:r>
              <w:rPr>
                <w:noProof/>
                <w:webHidden/>
              </w:rPr>
              <w:fldChar w:fldCharType="separate"/>
            </w:r>
            <w:r w:rsidR="00571A94">
              <w:rPr>
                <w:noProof/>
                <w:webHidden/>
              </w:rPr>
              <w:t>42</w:t>
            </w:r>
            <w:r>
              <w:rPr>
                <w:noProof/>
                <w:webHidden/>
              </w:rPr>
              <w:fldChar w:fldCharType="end"/>
            </w:r>
          </w:hyperlink>
        </w:p>
        <w:p w14:paraId="0DA71F1D" w14:textId="5A9C5650"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59" w:history="1">
            <w:r w:rsidRPr="00A05E85">
              <w:rPr>
                <w:rStyle w:val="Hyperlink"/>
                <w:rFonts w:eastAsia="Montserrat" w:cs="Montserrat"/>
              </w:rPr>
              <w:t>8.</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PROCESUL DE EVALUARE, SELECȚIE ȘI CONTRACTARE A PROIECTELOR</w:t>
            </w:r>
            <w:r>
              <w:rPr>
                <w:webHidden/>
              </w:rPr>
              <w:tab/>
            </w:r>
            <w:r>
              <w:rPr>
                <w:webHidden/>
              </w:rPr>
              <w:fldChar w:fldCharType="begin"/>
            </w:r>
            <w:r>
              <w:rPr>
                <w:webHidden/>
              </w:rPr>
              <w:instrText xml:space="preserve"> PAGEREF _Toc139883359 \h </w:instrText>
            </w:r>
            <w:r>
              <w:rPr>
                <w:webHidden/>
              </w:rPr>
            </w:r>
            <w:r>
              <w:rPr>
                <w:webHidden/>
              </w:rPr>
              <w:fldChar w:fldCharType="separate"/>
            </w:r>
            <w:r w:rsidR="00571A94">
              <w:rPr>
                <w:webHidden/>
              </w:rPr>
              <w:t>42</w:t>
            </w:r>
            <w:r>
              <w:rPr>
                <w:webHidden/>
              </w:rPr>
              <w:fldChar w:fldCharType="end"/>
            </w:r>
          </w:hyperlink>
        </w:p>
        <w:p w14:paraId="5F6148B7" w14:textId="60B1CB7F"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0" w:history="1">
            <w:r w:rsidRPr="00A05E85">
              <w:rPr>
                <w:rStyle w:val="Hyperlink"/>
                <w:rFonts w:eastAsia="Montserrat" w:cs="Montserrat"/>
                <w:noProof/>
              </w:rPr>
              <w:t>8.1.</w:t>
            </w:r>
            <w:r>
              <w:rPr>
                <w:rFonts w:asciiTheme="minorHAnsi" w:eastAsiaTheme="minorEastAsia" w:hAnsiTheme="minorHAnsi" w:cstheme="minorBidi"/>
                <w:noProof/>
                <w:kern w:val="2"/>
                <w:sz w:val="22"/>
                <w:szCs w:val="22"/>
                <w14:ligatures w14:val="standardContextual"/>
              </w:rPr>
              <w:tab/>
            </w:r>
            <w:r w:rsidRPr="00A05E85">
              <w:rPr>
                <w:rStyle w:val="Hyperlink"/>
                <w:noProof/>
              </w:rPr>
              <w:t>Principalele etape ale procesului de evaluare, selecție și contractare</w:t>
            </w:r>
            <w:r>
              <w:rPr>
                <w:noProof/>
                <w:webHidden/>
              </w:rPr>
              <w:tab/>
            </w:r>
            <w:r>
              <w:rPr>
                <w:noProof/>
                <w:webHidden/>
              </w:rPr>
              <w:fldChar w:fldCharType="begin"/>
            </w:r>
            <w:r>
              <w:rPr>
                <w:noProof/>
                <w:webHidden/>
              </w:rPr>
              <w:instrText xml:space="preserve"> PAGEREF _Toc139883360 \h </w:instrText>
            </w:r>
            <w:r>
              <w:rPr>
                <w:noProof/>
                <w:webHidden/>
              </w:rPr>
            </w:r>
            <w:r>
              <w:rPr>
                <w:noProof/>
                <w:webHidden/>
              </w:rPr>
              <w:fldChar w:fldCharType="separate"/>
            </w:r>
            <w:r w:rsidR="00571A94">
              <w:rPr>
                <w:noProof/>
                <w:webHidden/>
              </w:rPr>
              <w:t>42</w:t>
            </w:r>
            <w:r>
              <w:rPr>
                <w:noProof/>
                <w:webHidden/>
              </w:rPr>
              <w:fldChar w:fldCharType="end"/>
            </w:r>
          </w:hyperlink>
        </w:p>
        <w:p w14:paraId="322F82A0" w14:textId="58983AF8"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1" w:history="1">
            <w:r w:rsidRPr="00A05E85">
              <w:rPr>
                <w:rStyle w:val="Hyperlink"/>
                <w:rFonts w:eastAsia="Montserrat" w:cs="Montserrat"/>
                <w:noProof/>
              </w:rPr>
              <w:t>8.2.</w:t>
            </w:r>
            <w:r>
              <w:rPr>
                <w:rFonts w:asciiTheme="minorHAnsi" w:eastAsiaTheme="minorEastAsia" w:hAnsiTheme="minorHAnsi" w:cstheme="minorBidi"/>
                <w:noProof/>
                <w:kern w:val="2"/>
                <w:sz w:val="22"/>
                <w:szCs w:val="22"/>
                <w14:ligatures w14:val="standardContextual"/>
              </w:rPr>
              <w:tab/>
            </w:r>
            <w:r w:rsidRPr="00A05E85">
              <w:rPr>
                <w:rStyle w:val="Hyperlink"/>
                <w:noProof/>
              </w:rPr>
              <w:t>Conformitate administrativă – DECLARAȚIA UNICĂ</w:t>
            </w:r>
            <w:r>
              <w:rPr>
                <w:noProof/>
                <w:webHidden/>
              </w:rPr>
              <w:tab/>
            </w:r>
            <w:r>
              <w:rPr>
                <w:noProof/>
                <w:webHidden/>
              </w:rPr>
              <w:fldChar w:fldCharType="begin"/>
            </w:r>
            <w:r>
              <w:rPr>
                <w:noProof/>
                <w:webHidden/>
              </w:rPr>
              <w:instrText xml:space="preserve"> PAGEREF _Toc139883361 \h </w:instrText>
            </w:r>
            <w:r>
              <w:rPr>
                <w:noProof/>
                <w:webHidden/>
              </w:rPr>
            </w:r>
            <w:r>
              <w:rPr>
                <w:noProof/>
                <w:webHidden/>
              </w:rPr>
              <w:fldChar w:fldCharType="separate"/>
            </w:r>
            <w:r w:rsidR="00571A94">
              <w:rPr>
                <w:noProof/>
                <w:webHidden/>
              </w:rPr>
              <w:t>43</w:t>
            </w:r>
            <w:r>
              <w:rPr>
                <w:noProof/>
                <w:webHidden/>
              </w:rPr>
              <w:fldChar w:fldCharType="end"/>
            </w:r>
          </w:hyperlink>
        </w:p>
        <w:p w14:paraId="63B30E69" w14:textId="2227F7D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2" w:history="1">
            <w:r w:rsidRPr="00A05E85">
              <w:rPr>
                <w:rStyle w:val="Hyperlink"/>
                <w:rFonts w:eastAsia="Montserrat" w:cs="Montserrat"/>
                <w:noProof/>
              </w:rPr>
              <w:t>8.3.</w:t>
            </w:r>
            <w:r>
              <w:rPr>
                <w:rFonts w:asciiTheme="minorHAnsi" w:eastAsiaTheme="minorEastAsia" w:hAnsiTheme="minorHAnsi" w:cstheme="minorBidi"/>
                <w:noProof/>
                <w:kern w:val="2"/>
                <w:sz w:val="22"/>
                <w:szCs w:val="22"/>
                <w14:ligatures w14:val="standardContextual"/>
              </w:rPr>
              <w:tab/>
            </w:r>
            <w:r w:rsidRPr="00A05E85">
              <w:rPr>
                <w:rStyle w:val="Hyperlink"/>
                <w:noProof/>
              </w:rPr>
              <w:t>Etapa de evaluare preliminară – dacă este cazul (specific pentru intervențiile FSE+)</w:t>
            </w:r>
            <w:r>
              <w:rPr>
                <w:noProof/>
                <w:webHidden/>
              </w:rPr>
              <w:tab/>
            </w:r>
            <w:r>
              <w:rPr>
                <w:noProof/>
                <w:webHidden/>
              </w:rPr>
              <w:fldChar w:fldCharType="begin"/>
            </w:r>
            <w:r>
              <w:rPr>
                <w:noProof/>
                <w:webHidden/>
              </w:rPr>
              <w:instrText xml:space="preserve"> PAGEREF _Toc139883362 \h </w:instrText>
            </w:r>
            <w:r>
              <w:rPr>
                <w:noProof/>
                <w:webHidden/>
              </w:rPr>
            </w:r>
            <w:r>
              <w:rPr>
                <w:noProof/>
                <w:webHidden/>
              </w:rPr>
              <w:fldChar w:fldCharType="separate"/>
            </w:r>
            <w:r w:rsidR="00571A94">
              <w:rPr>
                <w:noProof/>
                <w:webHidden/>
              </w:rPr>
              <w:t>43</w:t>
            </w:r>
            <w:r>
              <w:rPr>
                <w:noProof/>
                <w:webHidden/>
              </w:rPr>
              <w:fldChar w:fldCharType="end"/>
            </w:r>
          </w:hyperlink>
        </w:p>
        <w:p w14:paraId="673CCDA0" w14:textId="5FA89384"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3" w:history="1">
            <w:r w:rsidRPr="00A05E85">
              <w:rPr>
                <w:rStyle w:val="Hyperlink"/>
                <w:rFonts w:eastAsia="Montserrat" w:cs="Montserrat"/>
                <w:noProof/>
              </w:rPr>
              <w:t>8.4.</w:t>
            </w:r>
            <w:r>
              <w:rPr>
                <w:rFonts w:asciiTheme="minorHAnsi" w:eastAsiaTheme="minorEastAsia" w:hAnsiTheme="minorHAnsi" w:cstheme="minorBidi"/>
                <w:noProof/>
                <w:kern w:val="2"/>
                <w:sz w:val="22"/>
                <w:szCs w:val="22"/>
                <w14:ligatures w14:val="standardContextual"/>
              </w:rPr>
              <w:tab/>
            </w:r>
            <w:r w:rsidRPr="00A05E85">
              <w:rPr>
                <w:rStyle w:val="Hyperlink"/>
                <w:noProof/>
              </w:rPr>
              <w:t>Evaluarea tehnică și financiară. Criterii de evaluare tehnică și financiară</w:t>
            </w:r>
            <w:r>
              <w:rPr>
                <w:noProof/>
                <w:webHidden/>
              </w:rPr>
              <w:tab/>
            </w:r>
            <w:r>
              <w:rPr>
                <w:noProof/>
                <w:webHidden/>
              </w:rPr>
              <w:fldChar w:fldCharType="begin"/>
            </w:r>
            <w:r>
              <w:rPr>
                <w:noProof/>
                <w:webHidden/>
              </w:rPr>
              <w:instrText xml:space="preserve"> PAGEREF _Toc139883363 \h </w:instrText>
            </w:r>
            <w:r>
              <w:rPr>
                <w:noProof/>
                <w:webHidden/>
              </w:rPr>
            </w:r>
            <w:r>
              <w:rPr>
                <w:noProof/>
                <w:webHidden/>
              </w:rPr>
              <w:fldChar w:fldCharType="separate"/>
            </w:r>
            <w:r w:rsidR="00571A94">
              <w:rPr>
                <w:noProof/>
                <w:webHidden/>
              </w:rPr>
              <w:t>43</w:t>
            </w:r>
            <w:r>
              <w:rPr>
                <w:noProof/>
                <w:webHidden/>
              </w:rPr>
              <w:fldChar w:fldCharType="end"/>
            </w:r>
          </w:hyperlink>
        </w:p>
        <w:p w14:paraId="22A95A27" w14:textId="0CF60C97"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4" w:history="1">
            <w:r w:rsidRPr="00A05E85">
              <w:rPr>
                <w:rStyle w:val="Hyperlink"/>
                <w:rFonts w:eastAsia="Montserrat" w:cs="Montserrat"/>
                <w:noProof/>
              </w:rPr>
              <w:t>8.5.</w:t>
            </w:r>
            <w:r>
              <w:rPr>
                <w:rFonts w:asciiTheme="minorHAnsi" w:eastAsiaTheme="minorEastAsia" w:hAnsiTheme="minorHAnsi" w:cstheme="minorBidi"/>
                <w:noProof/>
                <w:kern w:val="2"/>
                <w:sz w:val="22"/>
                <w:szCs w:val="22"/>
                <w14:ligatures w14:val="standardContextual"/>
              </w:rPr>
              <w:tab/>
            </w:r>
            <w:r w:rsidRPr="00A05E85">
              <w:rPr>
                <w:rStyle w:val="Hyperlink"/>
                <w:noProof/>
              </w:rPr>
              <w:t>Aplicarea pragului de calitate</w:t>
            </w:r>
            <w:r>
              <w:rPr>
                <w:noProof/>
                <w:webHidden/>
              </w:rPr>
              <w:tab/>
            </w:r>
            <w:r>
              <w:rPr>
                <w:noProof/>
                <w:webHidden/>
              </w:rPr>
              <w:fldChar w:fldCharType="begin"/>
            </w:r>
            <w:r>
              <w:rPr>
                <w:noProof/>
                <w:webHidden/>
              </w:rPr>
              <w:instrText xml:space="preserve"> PAGEREF _Toc139883364 \h </w:instrText>
            </w:r>
            <w:r>
              <w:rPr>
                <w:noProof/>
                <w:webHidden/>
              </w:rPr>
            </w:r>
            <w:r>
              <w:rPr>
                <w:noProof/>
                <w:webHidden/>
              </w:rPr>
              <w:fldChar w:fldCharType="separate"/>
            </w:r>
            <w:r w:rsidR="00571A94">
              <w:rPr>
                <w:noProof/>
                <w:webHidden/>
              </w:rPr>
              <w:t>44</w:t>
            </w:r>
            <w:r>
              <w:rPr>
                <w:noProof/>
                <w:webHidden/>
              </w:rPr>
              <w:fldChar w:fldCharType="end"/>
            </w:r>
          </w:hyperlink>
        </w:p>
        <w:p w14:paraId="55F45AA4" w14:textId="7F89267E"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5" w:history="1">
            <w:r w:rsidRPr="00A05E85">
              <w:rPr>
                <w:rStyle w:val="Hyperlink"/>
                <w:rFonts w:eastAsia="Montserrat" w:cs="Montserrat"/>
                <w:noProof/>
              </w:rPr>
              <w:t>8.6.</w:t>
            </w:r>
            <w:r>
              <w:rPr>
                <w:rFonts w:asciiTheme="minorHAnsi" w:eastAsiaTheme="minorEastAsia" w:hAnsiTheme="minorHAnsi" w:cstheme="minorBidi"/>
                <w:noProof/>
                <w:kern w:val="2"/>
                <w:sz w:val="22"/>
                <w:szCs w:val="22"/>
                <w14:ligatures w14:val="standardContextual"/>
              </w:rPr>
              <w:tab/>
            </w:r>
            <w:r w:rsidRPr="00A05E85">
              <w:rPr>
                <w:rStyle w:val="Hyperlink"/>
                <w:noProof/>
              </w:rPr>
              <w:t>Aplicarea pragului de excelență</w:t>
            </w:r>
            <w:r>
              <w:rPr>
                <w:noProof/>
                <w:webHidden/>
              </w:rPr>
              <w:tab/>
            </w:r>
            <w:r>
              <w:rPr>
                <w:noProof/>
                <w:webHidden/>
              </w:rPr>
              <w:fldChar w:fldCharType="begin"/>
            </w:r>
            <w:r>
              <w:rPr>
                <w:noProof/>
                <w:webHidden/>
              </w:rPr>
              <w:instrText xml:space="preserve"> PAGEREF _Toc139883365 \h </w:instrText>
            </w:r>
            <w:r>
              <w:rPr>
                <w:noProof/>
                <w:webHidden/>
              </w:rPr>
            </w:r>
            <w:r>
              <w:rPr>
                <w:noProof/>
                <w:webHidden/>
              </w:rPr>
              <w:fldChar w:fldCharType="separate"/>
            </w:r>
            <w:r w:rsidR="00571A94">
              <w:rPr>
                <w:noProof/>
                <w:webHidden/>
              </w:rPr>
              <w:t>44</w:t>
            </w:r>
            <w:r>
              <w:rPr>
                <w:noProof/>
                <w:webHidden/>
              </w:rPr>
              <w:fldChar w:fldCharType="end"/>
            </w:r>
          </w:hyperlink>
        </w:p>
        <w:p w14:paraId="1A462291" w14:textId="6EF55B0C"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6" w:history="1">
            <w:r w:rsidRPr="00A05E85">
              <w:rPr>
                <w:rStyle w:val="Hyperlink"/>
                <w:rFonts w:eastAsia="Montserrat" w:cs="Montserrat"/>
                <w:noProof/>
              </w:rPr>
              <w:t>8.7.</w:t>
            </w:r>
            <w:r>
              <w:rPr>
                <w:rFonts w:asciiTheme="minorHAnsi" w:eastAsiaTheme="minorEastAsia" w:hAnsiTheme="minorHAnsi" w:cstheme="minorBidi"/>
                <w:noProof/>
                <w:kern w:val="2"/>
                <w:sz w:val="22"/>
                <w:szCs w:val="22"/>
                <w14:ligatures w14:val="standardContextual"/>
              </w:rPr>
              <w:tab/>
            </w:r>
            <w:r w:rsidRPr="00A05E85">
              <w:rPr>
                <w:rStyle w:val="Hyperlink"/>
                <w:noProof/>
              </w:rPr>
              <w:t>Notificarea rezultatului evaluării tehnice și financiare.</w:t>
            </w:r>
            <w:r>
              <w:rPr>
                <w:noProof/>
                <w:webHidden/>
              </w:rPr>
              <w:tab/>
            </w:r>
            <w:r>
              <w:rPr>
                <w:noProof/>
                <w:webHidden/>
              </w:rPr>
              <w:fldChar w:fldCharType="begin"/>
            </w:r>
            <w:r>
              <w:rPr>
                <w:noProof/>
                <w:webHidden/>
              </w:rPr>
              <w:instrText xml:space="preserve"> PAGEREF _Toc139883366 \h </w:instrText>
            </w:r>
            <w:r>
              <w:rPr>
                <w:noProof/>
                <w:webHidden/>
              </w:rPr>
            </w:r>
            <w:r>
              <w:rPr>
                <w:noProof/>
                <w:webHidden/>
              </w:rPr>
              <w:fldChar w:fldCharType="separate"/>
            </w:r>
            <w:r w:rsidR="00571A94">
              <w:rPr>
                <w:noProof/>
                <w:webHidden/>
              </w:rPr>
              <w:t>44</w:t>
            </w:r>
            <w:r>
              <w:rPr>
                <w:noProof/>
                <w:webHidden/>
              </w:rPr>
              <w:fldChar w:fldCharType="end"/>
            </w:r>
          </w:hyperlink>
        </w:p>
        <w:p w14:paraId="0FA8D81D" w14:textId="481FA656"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7" w:history="1">
            <w:r w:rsidRPr="00A05E85">
              <w:rPr>
                <w:rStyle w:val="Hyperlink"/>
                <w:rFonts w:eastAsia="Montserrat" w:cs="Montserrat"/>
                <w:noProof/>
              </w:rPr>
              <w:t>8.8.</w:t>
            </w:r>
            <w:r>
              <w:rPr>
                <w:rFonts w:asciiTheme="minorHAnsi" w:eastAsiaTheme="minorEastAsia" w:hAnsiTheme="minorHAnsi" w:cstheme="minorBidi"/>
                <w:noProof/>
                <w:kern w:val="2"/>
                <w:sz w:val="22"/>
                <w:szCs w:val="22"/>
                <w14:ligatures w14:val="standardContextual"/>
              </w:rPr>
              <w:tab/>
            </w:r>
            <w:r w:rsidRPr="00A05E85">
              <w:rPr>
                <w:rStyle w:val="Hyperlink"/>
                <w:noProof/>
              </w:rPr>
              <w:t>Contestații</w:t>
            </w:r>
            <w:r>
              <w:rPr>
                <w:noProof/>
                <w:webHidden/>
              </w:rPr>
              <w:tab/>
            </w:r>
            <w:r>
              <w:rPr>
                <w:noProof/>
                <w:webHidden/>
              </w:rPr>
              <w:fldChar w:fldCharType="begin"/>
            </w:r>
            <w:r>
              <w:rPr>
                <w:noProof/>
                <w:webHidden/>
              </w:rPr>
              <w:instrText xml:space="preserve"> PAGEREF _Toc139883367 \h </w:instrText>
            </w:r>
            <w:r>
              <w:rPr>
                <w:noProof/>
                <w:webHidden/>
              </w:rPr>
            </w:r>
            <w:r>
              <w:rPr>
                <w:noProof/>
                <w:webHidden/>
              </w:rPr>
              <w:fldChar w:fldCharType="separate"/>
            </w:r>
            <w:r w:rsidR="00571A94">
              <w:rPr>
                <w:noProof/>
                <w:webHidden/>
              </w:rPr>
              <w:t>44</w:t>
            </w:r>
            <w:r>
              <w:rPr>
                <w:noProof/>
                <w:webHidden/>
              </w:rPr>
              <w:fldChar w:fldCharType="end"/>
            </w:r>
          </w:hyperlink>
        </w:p>
        <w:p w14:paraId="5B77964B" w14:textId="1BCB2E3B" w:rsidR="00AE1369" w:rsidRDefault="00AE1369">
          <w:pPr>
            <w:pStyle w:val="Cuprins2"/>
            <w:tabs>
              <w:tab w:val="left" w:pos="660"/>
            </w:tabs>
            <w:rPr>
              <w:rFonts w:asciiTheme="minorHAnsi" w:eastAsiaTheme="minorEastAsia" w:hAnsiTheme="minorHAnsi" w:cstheme="minorBidi"/>
              <w:noProof/>
              <w:kern w:val="2"/>
              <w:sz w:val="22"/>
              <w:szCs w:val="22"/>
              <w14:ligatures w14:val="standardContextual"/>
            </w:rPr>
          </w:pPr>
          <w:hyperlink w:anchor="_Toc139883368" w:history="1">
            <w:r w:rsidRPr="00A05E85">
              <w:rPr>
                <w:rStyle w:val="Hyperlink"/>
                <w:rFonts w:eastAsia="Montserrat" w:cs="Montserrat"/>
                <w:noProof/>
              </w:rPr>
              <w:t>8.9.</w:t>
            </w:r>
            <w:r>
              <w:rPr>
                <w:rFonts w:asciiTheme="minorHAnsi" w:eastAsiaTheme="minorEastAsia" w:hAnsiTheme="minorHAnsi" w:cstheme="minorBidi"/>
                <w:noProof/>
                <w:kern w:val="2"/>
                <w:sz w:val="22"/>
                <w:szCs w:val="22"/>
                <w14:ligatures w14:val="standardContextual"/>
              </w:rPr>
              <w:tab/>
            </w:r>
            <w:r w:rsidRPr="00A05E85">
              <w:rPr>
                <w:rStyle w:val="Hyperlink"/>
                <w:noProof/>
              </w:rPr>
              <w:t>Contractarea proiectelor</w:t>
            </w:r>
            <w:r>
              <w:rPr>
                <w:noProof/>
                <w:webHidden/>
              </w:rPr>
              <w:tab/>
            </w:r>
            <w:r>
              <w:rPr>
                <w:noProof/>
                <w:webHidden/>
              </w:rPr>
              <w:fldChar w:fldCharType="begin"/>
            </w:r>
            <w:r>
              <w:rPr>
                <w:noProof/>
                <w:webHidden/>
              </w:rPr>
              <w:instrText xml:space="preserve"> PAGEREF _Toc139883368 \h </w:instrText>
            </w:r>
            <w:r>
              <w:rPr>
                <w:noProof/>
                <w:webHidden/>
              </w:rPr>
            </w:r>
            <w:r>
              <w:rPr>
                <w:noProof/>
                <w:webHidden/>
              </w:rPr>
              <w:fldChar w:fldCharType="separate"/>
            </w:r>
            <w:r w:rsidR="00571A94">
              <w:rPr>
                <w:noProof/>
                <w:webHidden/>
              </w:rPr>
              <w:t>45</w:t>
            </w:r>
            <w:r>
              <w:rPr>
                <w:noProof/>
                <w:webHidden/>
              </w:rPr>
              <w:fldChar w:fldCharType="end"/>
            </w:r>
          </w:hyperlink>
        </w:p>
        <w:p w14:paraId="15CD9936" w14:textId="492FF100"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69" w:history="1">
            <w:r w:rsidRPr="00A05E85">
              <w:rPr>
                <w:rStyle w:val="Hyperlink"/>
                <w:rFonts w:eastAsia="Montserrat" w:cs="Montserrat"/>
              </w:rPr>
              <w:t>9.</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Fonts w:eastAsia="Montserrat" w:cs="Montserrat"/>
              </w:rPr>
              <w:t>ASPECTE PRIVIND CONFLICTUL DE INTERESE</w:t>
            </w:r>
            <w:r>
              <w:rPr>
                <w:webHidden/>
              </w:rPr>
              <w:tab/>
            </w:r>
            <w:r>
              <w:rPr>
                <w:webHidden/>
              </w:rPr>
              <w:fldChar w:fldCharType="begin"/>
            </w:r>
            <w:r>
              <w:rPr>
                <w:webHidden/>
              </w:rPr>
              <w:instrText xml:space="preserve"> PAGEREF _Toc139883369 \h </w:instrText>
            </w:r>
            <w:r>
              <w:rPr>
                <w:webHidden/>
              </w:rPr>
            </w:r>
            <w:r>
              <w:rPr>
                <w:webHidden/>
              </w:rPr>
              <w:fldChar w:fldCharType="separate"/>
            </w:r>
            <w:r w:rsidR="00571A94">
              <w:rPr>
                <w:webHidden/>
              </w:rPr>
              <w:t>47</w:t>
            </w:r>
            <w:r>
              <w:rPr>
                <w:webHidden/>
              </w:rPr>
              <w:fldChar w:fldCharType="end"/>
            </w:r>
          </w:hyperlink>
        </w:p>
        <w:p w14:paraId="0B7B578E" w14:textId="019C37E9"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70" w:history="1">
            <w:r w:rsidRPr="00A05E85">
              <w:rPr>
                <w:rStyle w:val="Hyperlink"/>
                <w:rFonts w:eastAsia="Montserrat" w:cs="Montserrat"/>
              </w:rPr>
              <w:t>10.</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Fonts w:eastAsia="Montserrat" w:cs="Montserrat"/>
              </w:rPr>
              <w:t>ASPECTE PRIVIND PRELUCRAREA DATELOR CU CARACTER PERSONAL</w:t>
            </w:r>
            <w:r>
              <w:rPr>
                <w:webHidden/>
              </w:rPr>
              <w:tab/>
            </w:r>
            <w:r>
              <w:rPr>
                <w:webHidden/>
              </w:rPr>
              <w:fldChar w:fldCharType="begin"/>
            </w:r>
            <w:r>
              <w:rPr>
                <w:webHidden/>
              </w:rPr>
              <w:instrText xml:space="preserve"> PAGEREF _Toc139883370 \h </w:instrText>
            </w:r>
            <w:r>
              <w:rPr>
                <w:webHidden/>
              </w:rPr>
            </w:r>
            <w:r>
              <w:rPr>
                <w:webHidden/>
              </w:rPr>
              <w:fldChar w:fldCharType="separate"/>
            </w:r>
            <w:r w:rsidR="00571A94">
              <w:rPr>
                <w:webHidden/>
              </w:rPr>
              <w:t>47</w:t>
            </w:r>
            <w:r>
              <w:rPr>
                <w:webHidden/>
              </w:rPr>
              <w:fldChar w:fldCharType="end"/>
            </w:r>
          </w:hyperlink>
        </w:p>
        <w:p w14:paraId="15DA9923" w14:textId="2EA0E599"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71" w:history="1">
            <w:r w:rsidRPr="00A05E85">
              <w:rPr>
                <w:rStyle w:val="Hyperlink"/>
                <w:rFonts w:eastAsia="Montserrat" w:cs="Montserrat"/>
              </w:rPr>
              <w:t>11.</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ASPECTE PRIVIND MONITORIZAREA TEHNICĂ ȘI RAPOARTELE DE PROGRES</w:t>
            </w:r>
            <w:r>
              <w:rPr>
                <w:webHidden/>
              </w:rPr>
              <w:tab/>
            </w:r>
            <w:r>
              <w:rPr>
                <w:webHidden/>
              </w:rPr>
              <w:fldChar w:fldCharType="begin"/>
            </w:r>
            <w:r>
              <w:rPr>
                <w:webHidden/>
              </w:rPr>
              <w:instrText xml:space="preserve"> PAGEREF _Toc139883371 \h </w:instrText>
            </w:r>
            <w:r>
              <w:rPr>
                <w:webHidden/>
              </w:rPr>
            </w:r>
            <w:r>
              <w:rPr>
                <w:webHidden/>
              </w:rPr>
              <w:fldChar w:fldCharType="separate"/>
            </w:r>
            <w:r w:rsidR="00571A94">
              <w:rPr>
                <w:webHidden/>
              </w:rPr>
              <w:t>48</w:t>
            </w:r>
            <w:r>
              <w:rPr>
                <w:webHidden/>
              </w:rPr>
              <w:fldChar w:fldCharType="end"/>
            </w:r>
          </w:hyperlink>
        </w:p>
        <w:p w14:paraId="7E31902E" w14:textId="072D975C"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2" w:history="1">
            <w:r w:rsidRPr="00A05E85">
              <w:rPr>
                <w:rStyle w:val="Hyperlink"/>
                <w:rFonts w:eastAsia="Montserrat" w:cs="Montserrat"/>
                <w:noProof/>
              </w:rPr>
              <w:t>11.1.</w:t>
            </w:r>
            <w:r>
              <w:rPr>
                <w:rFonts w:asciiTheme="minorHAnsi" w:eastAsiaTheme="minorEastAsia" w:hAnsiTheme="minorHAnsi" w:cstheme="minorBidi"/>
                <w:noProof/>
                <w:kern w:val="2"/>
                <w:sz w:val="22"/>
                <w:szCs w:val="22"/>
                <w14:ligatures w14:val="standardContextual"/>
              </w:rPr>
              <w:tab/>
            </w:r>
            <w:r w:rsidRPr="00A05E85">
              <w:rPr>
                <w:rStyle w:val="Hyperlink"/>
                <w:noProof/>
              </w:rPr>
              <w:t>Rapoartele de progres</w:t>
            </w:r>
            <w:r>
              <w:rPr>
                <w:noProof/>
                <w:webHidden/>
              </w:rPr>
              <w:tab/>
            </w:r>
            <w:r>
              <w:rPr>
                <w:noProof/>
                <w:webHidden/>
              </w:rPr>
              <w:fldChar w:fldCharType="begin"/>
            </w:r>
            <w:r>
              <w:rPr>
                <w:noProof/>
                <w:webHidden/>
              </w:rPr>
              <w:instrText xml:space="preserve"> PAGEREF _Toc139883372 \h </w:instrText>
            </w:r>
            <w:r>
              <w:rPr>
                <w:noProof/>
                <w:webHidden/>
              </w:rPr>
            </w:r>
            <w:r>
              <w:rPr>
                <w:noProof/>
                <w:webHidden/>
              </w:rPr>
              <w:fldChar w:fldCharType="separate"/>
            </w:r>
            <w:r w:rsidR="00571A94">
              <w:rPr>
                <w:noProof/>
                <w:webHidden/>
              </w:rPr>
              <w:t>48</w:t>
            </w:r>
            <w:r>
              <w:rPr>
                <w:noProof/>
                <w:webHidden/>
              </w:rPr>
              <w:fldChar w:fldCharType="end"/>
            </w:r>
          </w:hyperlink>
        </w:p>
        <w:p w14:paraId="4E7524F4" w14:textId="54C7F7E2"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3" w:history="1">
            <w:r w:rsidRPr="00A05E85">
              <w:rPr>
                <w:rStyle w:val="Hyperlink"/>
                <w:rFonts w:eastAsia="Montserrat" w:cs="Montserrat"/>
                <w:noProof/>
              </w:rPr>
              <w:t>11.2.</w:t>
            </w:r>
            <w:r>
              <w:rPr>
                <w:rFonts w:asciiTheme="minorHAnsi" w:eastAsiaTheme="minorEastAsia" w:hAnsiTheme="minorHAnsi" w:cstheme="minorBidi"/>
                <w:noProof/>
                <w:kern w:val="2"/>
                <w:sz w:val="22"/>
                <w:szCs w:val="22"/>
                <w14:ligatures w14:val="standardContextual"/>
              </w:rPr>
              <w:tab/>
            </w:r>
            <w:r w:rsidRPr="00A05E85">
              <w:rPr>
                <w:rStyle w:val="Hyperlink"/>
                <w:noProof/>
              </w:rPr>
              <w:t>Vizitele de monitorizare</w:t>
            </w:r>
            <w:r>
              <w:rPr>
                <w:noProof/>
                <w:webHidden/>
              </w:rPr>
              <w:tab/>
            </w:r>
            <w:r>
              <w:rPr>
                <w:noProof/>
                <w:webHidden/>
              </w:rPr>
              <w:fldChar w:fldCharType="begin"/>
            </w:r>
            <w:r>
              <w:rPr>
                <w:noProof/>
                <w:webHidden/>
              </w:rPr>
              <w:instrText xml:space="preserve"> PAGEREF _Toc139883373 \h </w:instrText>
            </w:r>
            <w:r>
              <w:rPr>
                <w:noProof/>
                <w:webHidden/>
              </w:rPr>
            </w:r>
            <w:r>
              <w:rPr>
                <w:noProof/>
                <w:webHidden/>
              </w:rPr>
              <w:fldChar w:fldCharType="separate"/>
            </w:r>
            <w:r w:rsidR="00571A94">
              <w:rPr>
                <w:noProof/>
                <w:webHidden/>
              </w:rPr>
              <w:t>48</w:t>
            </w:r>
            <w:r>
              <w:rPr>
                <w:noProof/>
                <w:webHidden/>
              </w:rPr>
              <w:fldChar w:fldCharType="end"/>
            </w:r>
          </w:hyperlink>
        </w:p>
        <w:p w14:paraId="7F17825F" w14:textId="6786C403"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4" w:history="1">
            <w:r w:rsidRPr="00A05E85">
              <w:rPr>
                <w:rStyle w:val="Hyperlink"/>
                <w:rFonts w:eastAsia="Montserrat" w:cs="Montserrat"/>
                <w:noProof/>
              </w:rPr>
              <w:t>11.3.</w:t>
            </w:r>
            <w:r>
              <w:rPr>
                <w:rFonts w:asciiTheme="minorHAnsi" w:eastAsiaTheme="minorEastAsia" w:hAnsiTheme="minorHAnsi" w:cstheme="minorBidi"/>
                <w:noProof/>
                <w:kern w:val="2"/>
                <w:sz w:val="22"/>
                <w:szCs w:val="22"/>
                <w14:ligatures w14:val="standardContextual"/>
              </w:rPr>
              <w:tab/>
            </w:r>
            <w:r w:rsidRPr="00A05E85">
              <w:rPr>
                <w:rStyle w:val="Hyperlink"/>
                <w:noProof/>
              </w:rPr>
              <w:t>Mecanismul specific indicatorilor de etapă. Planul de monitorizare</w:t>
            </w:r>
            <w:r>
              <w:rPr>
                <w:noProof/>
                <w:webHidden/>
              </w:rPr>
              <w:tab/>
            </w:r>
            <w:r>
              <w:rPr>
                <w:noProof/>
                <w:webHidden/>
              </w:rPr>
              <w:fldChar w:fldCharType="begin"/>
            </w:r>
            <w:r>
              <w:rPr>
                <w:noProof/>
                <w:webHidden/>
              </w:rPr>
              <w:instrText xml:space="preserve"> PAGEREF _Toc139883374 \h </w:instrText>
            </w:r>
            <w:r>
              <w:rPr>
                <w:noProof/>
                <w:webHidden/>
              </w:rPr>
            </w:r>
            <w:r>
              <w:rPr>
                <w:noProof/>
                <w:webHidden/>
              </w:rPr>
              <w:fldChar w:fldCharType="separate"/>
            </w:r>
            <w:r w:rsidR="00571A94">
              <w:rPr>
                <w:noProof/>
                <w:webHidden/>
              </w:rPr>
              <w:t>49</w:t>
            </w:r>
            <w:r>
              <w:rPr>
                <w:noProof/>
                <w:webHidden/>
              </w:rPr>
              <w:fldChar w:fldCharType="end"/>
            </w:r>
          </w:hyperlink>
        </w:p>
        <w:p w14:paraId="43F17FA1" w14:textId="6DF3238F"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75" w:history="1">
            <w:r w:rsidRPr="00A05E85">
              <w:rPr>
                <w:rStyle w:val="Hyperlink"/>
                <w:rFonts w:eastAsia="Montserrat" w:cs="Montserrat"/>
              </w:rPr>
              <w:t>12.</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ASPECTE PRIVIND MANAGEMENTUL FINANCIAR</w:t>
            </w:r>
            <w:r>
              <w:rPr>
                <w:webHidden/>
              </w:rPr>
              <w:tab/>
            </w:r>
            <w:r>
              <w:rPr>
                <w:webHidden/>
              </w:rPr>
              <w:fldChar w:fldCharType="begin"/>
            </w:r>
            <w:r>
              <w:rPr>
                <w:webHidden/>
              </w:rPr>
              <w:instrText xml:space="preserve"> PAGEREF _Toc139883375 \h </w:instrText>
            </w:r>
            <w:r>
              <w:rPr>
                <w:webHidden/>
              </w:rPr>
            </w:r>
            <w:r>
              <w:rPr>
                <w:webHidden/>
              </w:rPr>
              <w:fldChar w:fldCharType="separate"/>
            </w:r>
            <w:r w:rsidR="00571A94">
              <w:rPr>
                <w:webHidden/>
              </w:rPr>
              <w:t>50</w:t>
            </w:r>
            <w:r>
              <w:rPr>
                <w:webHidden/>
              </w:rPr>
              <w:fldChar w:fldCharType="end"/>
            </w:r>
          </w:hyperlink>
        </w:p>
        <w:p w14:paraId="22BA2CEA" w14:textId="023936DA"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6" w:history="1">
            <w:r w:rsidRPr="00A05E85">
              <w:rPr>
                <w:rStyle w:val="Hyperlink"/>
                <w:rFonts w:eastAsia="Montserrat" w:cs="Montserrat"/>
                <w:noProof/>
              </w:rPr>
              <w:t>12.1.</w:t>
            </w:r>
            <w:r>
              <w:rPr>
                <w:rFonts w:asciiTheme="minorHAnsi" w:eastAsiaTheme="minorEastAsia" w:hAnsiTheme="minorHAnsi" w:cstheme="minorBidi"/>
                <w:noProof/>
                <w:kern w:val="2"/>
                <w:sz w:val="22"/>
                <w:szCs w:val="22"/>
                <w14:ligatures w14:val="standardContextual"/>
              </w:rPr>
              <w:tab/>
            </w:r>
            <w:r w:rsidRPr="00A05E85">
              <w:rPr>
                <w:rStyle w:val="Hyperlink"/>
                <w:noProof/>
              </w:rPr>
              <w:t>Mecanismul cererilor de prefinanțare</w:t>
            </w:r>
            <w:r>
              <w:rPr>
                <w:noProof/>
                <w:webHidden/>
              </w:rPr>
              <w:tab/>
            </w:r>
            <w:r>
              <w:rPr>
                <w:noProof/>
                <w:webHidden/>
              </w:rPr>
              <w:fldChar w:fldCharType="begin"/>
            </w:r>
            <w:r>
              <w:rPr>
                <w:noProof/>
                <w:webHidden/>
              </w:rPr>
              <w:instrText xml:space="preserve"> PAGEREF _Toc139883376 \h </w:instrText>
            </w:r>
            <w:r>
              <w:rPr>
                <w:noProof/>
                <w:webHidden/>
              </w:rPr>
            </w:r>
            <w:r>
              <w:rPr>
                <w:noProof/>
                <w:webHidden/>
              </w:rPr>
              <w:fldChar w:fldCharType="separate"/>
            </w:r>
            <w:r w:rsidR="00571A94">
              <w:rPr>
                <w:noProof/>
                <w:webHidden/>
              </w:rPr>
              <w:t>50</w:t>
            </w:r>
            <w:r>
              <w:rPr>
                <w:noProof/>
                <w:webHidden/>
              </w:rPr>
              <w:fldChar w:fldCharType="end"/>
            </w:r>
          </w:hyperlink>
        </w:p>
        <w:p w14:paraId="5B59D649" w14:textId="7E842B74"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7" w:history="1">
            <w:r w:rsidRPr="00A05E85">
              <w:rPr>
                <w:rStyle w:val="Hyperlink"/>
                <w:rFonts w:eastAsia="Montserrat" w:cs="Montserrat"/>
                <w:noProof/>
              </w:rPr>
              <w:t>12.2.</w:t>
            </w:r>
            <w:r>
              <w:rPr>
                <w:rFonts w:asciiTheme="minorHAnsi" w:eastAsiaTheme="minorEastAsia" w:hAnsiTheme="minorHAnsi" w:cstheme="minorBidi"/>
                <w:noProof/>
                <w:kern w:val="2"/>
                <w:sz w:val="22"/>
                <w:szCs w:val="22"/>
                <w14:ligatures w14:val="standardContextual"/>
              </w:rPr>
              <w:tab/>
            </w:r>
            <w:r w:rsidRPr="00A05E85">
              <w:rPr>
                <w:rStyle w:val="Hyperlink"/>
                <w:noProof/>
              </w:rPr>
              <w:t>Mecanismul cererilor de plată</w:t>
            </w:r>
            <w:r>
              <w:rPr>
                <w:noProof/>
                <w:webHidden/>
              </w:rPr>
              <w:tab/>
            </w:r>
            <w:r>
              <w:rPr>
                <w:noProof/>
                <w:webHidden/>
              </w:rPr>
              <w:fldChar w:fldCharType="begin"/>
            </w:r>
            <w:r>
              <w:rPr>
                <w:noProof/>
                <w:webHidden/>
              </w:rPr>
              <w:instrText xml:space="preserve"> PAGEREF _Toc139883377 \h </w:instrText>
            </w:r>
            <w:r>
              <w:rPr>
                <w:noProof/>
                <w:webHidden/>
              </w:rPr>
            </w:r>
            <w:r>
              <w:rPr>
                <w:noProof/>
                <w:webHidden/>
              </w:rPr>
              <w:fldChar w:fldCharType="separate"/>
            </w:r>
            <w:r w:rsidR="00571A94">
              <w:rPr>
                <w:noProof/>
                <w:webHidden/>
              </w:rPr>
              <w:t>51</w:t>
            </w:r>
            <w:r>
              <w:rPr>
                <w:noProof/>
                <w:webHidden/>
              </w:rPr>
              <w:fldChar w:fldCharType="end"/>
            </w:r>
          </w:hyperlink>
        </w:p>
        <w:p w14:paraId="207EA116" w14:textId="769BDA0F"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8" w:history="1">
            <w:r w:rsidRPr="00A05E85">
              <w:rPr>
                <w:rStyle w:val="Hyperlink"/>
                <w:rFonts w:eastAsia="Montserrat" w:cs="Montserrat"/>
                <w:noProof/>
              </w:rPr>
              <w:t>12.3.</w:t>
            </w:r>
            <w:r>
              <w:rPr>
                <w:rFonts w:asciiTheme="minorHAnsi" w:eastAsiaTheme="minorEastAsia" w:hAnsiTheme="minorHAnsi" w:cstheme="minorBidi"/>
                <w:noProof/>
                <w:kern w:val="2"/>
                <w:sz w:val="22"/>
                <w:szCs w:val="22"/>
                <w14:ligatures w14:val="standardContextual"/>
              </w:rPr>
              <w:tab/>
            </w:r>
            <w:r w:rsidRPr="00A05E85">
              <w:rPr>
                <w:rStyle w:val="Hyperlink"/>
                <w:noProof/>
              </w:rPr>
              <w:t>Mecanismul cererilor de rambursare</w:t>
            </w:r>
            <w:r>
              <w:rPr>
                <w:noProof/>
                <w:webHidden/>
              </w:rPr>
              <w:tab/>
            </w:r>
            <w:r>
              <w:rPr>
                <w:noProof/>
                <w:webHidden/>
              </w:rPr>
              <w:fldChar w:fldCharType="begin"/>
            </w:r>
            <w:r>
              <w:rPr>
                <w:noProof/>
                <w:webHidden/>
              </w:rPr>
              <w:instrText xml:space="preserve"> PAGEREF _Toc139883378 \h </w:instrText>
            </w:r>
            <w:r>
              <w:rPr>
                <w:noProof/>
                <w:webHidden/>
              </w:rPr>
            </w:r>
            <w:r>
              <w:rPr>
                <w:noProof/>
                <w:webHidden/>
              </w:rPr>
              <w:fldChar w:fldCharType="separate"/>
            </w:r>
            <w:r w:rsidR="00571A94">
              <w:rPr>
                <w:noProof/>
                <w:webHidden/>
              </w:rPr>
              <w:t>53</w:t>
            </w:r>
            <w:r>
              <w:rPr>
                <w:noProof/>
                <w:webHidden/>
              </w:rPr>
              <w:fldChar w:fldCharType="end"/>
            </w:r>
          </w:hyperlink>
        </w:p>
        <w:p w14:paraId="34F6986B" w14:textId="0557B3AA"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79" w:history="1">
            <w:r w:rsidRPr="00A05E85">
              <w:rPr>
                <w:rStyle w:val="Hyperlink"/>
                <w:rFonts w:eastAsia="Montserrat" w:cs="Montserrat"/>
                <w:noProof/>
              </w:rPr>
              <w:t>12.4.</w:t>
            </w:r>
            <w:r>
              <w:rPr>
                <w:rFonts w:asciiTheme="minorHAnsi" w:eastAsiaTheme="minorEastAsia" w:hAnsiTheme="minorHAnsi" w:cstheme="minorBidi"/>
                <w:noProof/>
                <w:kern w:val="2"/>
                <w:sz w:val="22"/>
                <w:szCs w:val="22"/>
                <w14:ligatures w14:val="standardContextual"/>
              </w:rPr>
              <w:tab/>
            </w:r>
            <w:r w:rsidRPr="00A05E85">
              <w:rPr>
                <w:rStyle w:val="Hyperlink"/>
                <w:noProof/>
              </w:rPr>
              <w:t>Graficul cererilor de prefinanțare/plată/rambursare</w:t>
            </w:r>
            <w:r>
              <w:rPr>
                <w:noProof/>
                <w:webHidden/>
              </w:rPr>
              <w:tab/>
            </w:r>
            <w:r>
              <w:rPr>
                <w:noProof/>
                <w:webHidden/>
              </w:rPr>
              <w:fldChar w:fldCharType="begin"/>
            </w:r>
            <w:r>
              <w:rPr>
                <w:noProof/>
                <w:webHidden/>
              </w:rPr>
              <w:instrText xml:space="preserve"> PAGEREF _Toc139883379 \h </w:instrText>
            </w:r>
            <w:r>
              <w:rPr>
                <w:noProof/>
                <w:webHidden/>
              </w:rPr>
            </w:r>
            <w:r>
              <w:rPr>
                <w:noProof/>
                <w:webHidden/>
              </w:rPr>
              <w:fldChar w:fldCharType="separate"/>
            </w:r>
            <w:r w:rsidR="00571A94">
              <w:rPr>
                <w:noProof/>
                <w:webHidden/>
              </w:rPr>
              <w:t>54</w:t>
            </w:r>
            <w:r>
              <w:rPr>
                <w:noProof/>
                <w:webHidden/>
              </w:rPr>
              <w:fldChar w:fldCharType="end"/>
            </w:r>
          </w:hyperlink>
        </w:p>
        <w:p w14:paraId="73420906" w14:textId="1EECE742"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80" w:history="1">
            <w:r w:rsidRPr="00A05E85">
              <w:rPr>
                <w:rStyle w:val="Hyperlink"/>
                <w:rFonts w:eastAsia="Montserrat" w:cs="Montserrat"/>
                <w:noProof/>
              </w:rPr>
              <w:t>12.5.</w:t>
            </w:r>
            <w:r>
              <w:rPr>
                <w:rFonts w:asciiTheme="minorHAnsi" w:eastAsiaTheme="minorEastAsia" w:hAnsiTheme="minorHAnsi" w:cstheme="minorBidi"/>
                <w:noProof/>
                <w:kern w:val="2"/>
                <w:sz w:val="22"/>
                <w:szCs w:val="22"/>
                <w14:ligatures w14:val="standardContextual"/>
              </w:rPr>
              <w:tab/>
            </w:r>
            <w:r w:rsidRPr="00A05E85">
              <w:rPr>
                <w:rStyle w:val="Hyperlink"/>
                <w:noProof/>
              </w:rPr>
              <w:t>Vizitele la fața locului</w:t>
            </w:r>
            <w:r>
              <w:rPr>
                <w:noProof/>
                <w:webHidden/>
              </w:rPr>
              <w:tab/>
            </w:r>
            <w:r>
              <w:rPr>
                <w:noProof/>
                <w:webHidden/>
              </w:rPr>
              <w:fldChar w:fldCharType="begin"/>
            </w:r>
            <w:r>
              <w:rPr>
                <w:noProof/>
                <w:webHidden/>
              </w:rPr>
              <w:instrText xml:space="preserve"> PAGEREF _Toc139883380 \h </w:instrText>
            </w:r>
            <w:r>
              <w:rPr>
                <w:noProof/>
                <w:webHidden/>
              </w:rPr>
            </w:r>
            <w:r>
              <w:rPr>
                <w:noProof/>
                <w:webHidden/>
              </w:rPr>
              <w:fldChar w:fldCharType="separate"/>
            </w:r>
            <w:r w:rsidR="00571A94">
              <w:rPr>
                <w:noProof/>
                <w:webHidden/>
              </w:rPr>
              <w:t>54</w:t>
            </w:r>
            <w:r>
              <w:rPr>
                <w:noProof/>
                <w:webHidden/>
              </w:rPr>
              <w:fldChar w:fldCharType="end"/>
            </w:r>
          </w:hyperlink>
        </w:p>
        <w:p w14:paraId="4761284F" w14:textId="56B931BF"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81" w:history="1">
            <w:r w:rsidRPr="00A05E85">
              <w:rPr>
                <w:rStyle w:val="Hyperlink"/>
                <w:rFonts w:eastAsia="Montserrat" w:cs="Montserrat"/>
              </w:rPr>
              <w:t>13.</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MODIFICAREA</w:t>
            </w:r>
            <w:r w:rsidRPr="00A05E85">
              <w:rPr>
                <w:rStyle w:val="Hyperlink"/>
                <w:rFonts w:eastAsia="Montserrat" w:cs="Montserrat"/>
              </w:rPr>
              <w:t xml:space="preserve"> GHIDULUI SOLICITANTULUI</w:t>
            </w:r>
            <w:r>
              <w:rPr>
                <w:webHidden/>
              </w:rPr>
              <w:tab/>
            </w:r>
            <w:r>
              <w:rPr>
                <w:webHidden/>
              </w:rPr>
              <w:fldChar w:fldCharType="begin"/>
            </w:r>
            <w:r>
              <w:rPr>
                <w:webHidden/>
              </w:rPr>
              <w:instrText xml:space="preserve"> PAGEREF _Toc139883381 \h </w:instrText>
            </w:r>
            <w:r>
              <w:rPr>
                <w:webHidden/>
              </w:rPr>
            </w:r>
            <w:r>
              <w:rPr>
                <w:webHidden/>
              </w:rPr>
              <w:fldChar w:fldCharType="separate"/>
            </w:r>
            <w:r w:rsidR="00571A94">
              <w:rPr>
                <w:webHidden/>
              </w:rPr>
              <w:t>55</w:t>
            </w:r>
            <w:r>
              <w:rPr>
                <w:webHidden/>
              </w:rPr>
              <w:fldChar w:fldCharType="end"/>
            </w:r>
          </w:hyperlink>
        </w:p>
        <w:p w14:paraId="755445B9" w14:textId="04966F56"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82" w:history="1">
            <w:r w:rsidRPr="00A05E85">
              <w:rPr>
                <w:rStyle w:val="Hyperlink"/>
                <w:rFonts w:eastAsia="Montserrat" w:cs="Montserrat"/>
                <w:noProof/>
              </w:rPr>
              <w:t>13.1.</w:t>
            </w:r>
            <w:r>
              <w:rPr>
                <w:rFonts w:asciiTheme="minorHAnsi" w:eastAsiaTheme="minorEastAsia" w:hAnsiTheme="minorHAnsi" w:cstheme="minorBidi"/>
                <w:noProof/>
                <w:kern w:val="2"/>
                <w:sz w:val="22"/>
                <w:szCs w:val="22"/>
                <w14:ligatures w14:val="standardContextual"/>
              </w:rPr>
              <w:tab/>
            </w:r>
            <w:r w:rsidRPr="00A05E85">
              <w:rPr>
                <w:rStyle w:val="Hyperlink"/>
                <w:noProof/>
              </w:rPr>
              <w:t>Aspectele care pot face obiectul modificărilor prevederilor ghidului solicitantului</w:t>
            </w:r>
            <w:r>
              <w:rPr>
                <w:noProof/>
                <w:webHidden/>
              </w:rPr>
              <w:tab/>
            </w:r>
            <w:r>
              <w:rPr>
                <w:noProof/>
                <w:webHidden/>
              </w:rPr>
              <w:fldChar w:fldCharType="begin"/>
            </w:r>
            <w:r>
              <w:rPr>
                <w:noProof/>
                <w:webHidden/>
              </w:rPr>
              <w:instrText xml:space="preserve"> PAGEREF _Toc139883382 \h </w:instrText>
            </w:r>
            <w:r>
              <w:rPr>
                <w:noProof/>
                <w:webHidden/>
              </w:rPr>
            </w:r>
            <w:r>
              <w:rPr>
                <w:noProof/>
                <w:webHidden/>
              </w:rPr>
              <w:fldChar w:fldCharType="separate"/>
            </w:r>
            <w:r w:rsidR="00571A94">
              <w:rPr>
                <w:noProof/>
                <w:webHidden/>
              </w:rPr>
              <w:t>55</w:t>
            </w:r>
            <w:r>
              <w:rPr>
                <w:noProof/>
                <w:webHidden/>
              </w:rPr>
              <w:fldChar w:fldCharType="end"/>
            </w:r>
          </w:hyperlink>
        </w:p>
        <w:p w14:paraId="3D03C10B" w14:textId="37EDEA5D" w:rsidR="00AE1369" w:rsidRDefault="00AE1369">
          <w:pPr>
            <w:pStyle w:val="Cuprins2"/>
            <w:tabs>
              <w:tab w:val="left" w:pos="880"/>
            </w:tabs>
            <w:rPr>
              <w:rFonts w:asciiTheme="minorHAnsi" w:eastAsiaTheme="minorEastAsia" w:hAnsiTheme="minorHAnsi" w:cstheme="minorBidi"/>
              <w:noProof/>
              <w:kern w:val="2"/>
              <w:sz w:val="22"/>
              <w:szCs w:val="22"/>
              <w14:ligatures w14:val="standardContextual"/>
            </w:rPr>
          </w:pPr>
          <w:hyperlink w:anchor="_Toc139883383" w:history="1">
            <w:r w:rsidRPr="00A05E85">
              <w:rPr>
                <w:rStyle w:val="Hyperlink"/>
                <w:rFonts w:eastAsia="Montserrat" w:cs="Montserrat"/>
                <w:noProof/>
              </w:rPr>
              <w:t>13.2.</w:t>
            </w:r>
            <w:r>
              <w:rPr>
                <w:rFonts w:asciiTheme="minorHAnsi" w:eastAsiaTheme="minorEastAsia" w:hAnsiTheme="minorHAnsi" w:cstheme="minorBidi"/>
                <w:noProof/>
                <w:kern w:val="2"/>
                <w:sz w:val="22"/>
                <w:szCs w:val="22"/>
                <w14:ligatures w14:val="standardContextual"/>
              </w:rPr>
              <w:tab/>
            </w:r>
            <w:r w:rsidRPr="00A05E85">
              <w:rPr>
                <w:rStyle w:val="Hyperlink"/>
                <w:noProof/>
              </w:rPr>
              <w:t>Condiții privind aplicarea modificărilor pentru cererile de finanțare aflate în procesul de selecție (condiții tranzitorii)</w:t>
            </w:r>
            <w:r>
              <w:rPr>
                <w:noProof/>
                <w:webHidden/>
              </w:rPr>
              <w:tab/>
            </w:r>
            <w:r>
              <w:rPr>
                <w:noProof/>
                <w:webHidden/>
              </w:rPr>
              <w:fldChar w:fldCharType="begin"/>
            </w:r>
            <w:r>
              <w:rPr>
                <w:noProof/>
                <w:webHidden/>
              </w:rPr>
              <w:instrText xml:space="preserve"> PAGEREF _Toc139883383 \h </w:instrText>
            </w:r>
            <w:r>
              <w:rPr>
                <w:noProof/>
                <w:webHidden/>
              </w:rPr>
            </w:r>
            <w:r>
              <w:rPr>
                <w:noProof/>
                <w:webHidden/>
              </w:rPr>
              <w:fldChar w:fldCharType="separate"/>
            </w:r>
            <w:r w:rsidR="00571A94">
              <w:rPr>
                <w:noProof/>
                <w:webHidden/>
              </w:rPr>
              <w:t>55</w:t>
            </w:r>
            <w:r>
              <w:rPr>
                <w:noProof/>
                <w:webHidden/>
              </w:rPr>
              <w:fldChar w:fldCharType="end"/>
            </w:r>
          </w:hyperlink>
        </w:p>
        <w:p w14:paraId="5411A022" w14:textId="14D6F8B2" w:rsidR="00AE1369" w:rsidRDefault="00AE1369">
          <w:pPr>
            <w:pStyle w:val="Cuprins1"/>
            <w:tabs>
              <w:tab w:val="left" w:pos="660"/>
            </w:tabs>
            <w:rPr>
              <w:rFonts w:asciiTheme="minorHAnsi" w:eastAsiaTheme="minorEastAsia" w:hAnsiTheme="minorHAnsi" w:cstheme="minorBidi"/>
              <w:b w:val="0"/>
              <w:kern w:val="2"/>
              <w:sz w:val="22"/>
              <w:szCs w:val="22"/>
              <w:shd w:val="clear" w:color="auto" w:fill="auto"/>
              <w14:ligatures w14:val="standardContextual"/>
            </w:rPr>
          </w:pPr>
          <w:hyperlink w:anchor="_Toc139883384" w:history="1">
            <w:r w:rsidRPr="00A05E85">
              <w:rPr>
                <w:rStyle w:val="Hyperlink"/>
                <w:rFonts w:eastAsia="Montserrat" w:cs="Montserrat"/>
              </w:rPr>
              <w:t>14.</w:t>
            </w:r>
            <w:r>
              <w:rPr>
                <w:rFonts w:asciiTheme="minorHAnsi" w:eastAsiaTheme="minorEastAsia" w:hAnsiTheme="minorHAnsi" w:cstheme="minorBidi"/>
                <w:b w:val="0"/>
                <w:kern w:val="2"/>
                <w:sz w:val="22"/>
                <w:szCs w:val="22"/>
                <w:shd w:val="clear" w:color="auto" w:fill="auto"/>
                <w14:ligatures w14:val="standardContextual"/>
              </w:rPr>
              <w:tab/>
            </w:r>
            <w:r w:rsidRPr="00A05E85">
              <w:rPr>
                <w:rStyle w:val="Hyperlink"/>
              </w:rPr>
              <w:t>ANEXE</w:t>
            </w:r>
            <w:r>
              <w:rPr>
                <w:webHidden/>
              </w:rPr>
              <w:tab/>
            </w:r>
            <w:r>
              <w:rPr>
                <w:webHidden/>
              </w:rPr>
              <w:fldChar w:fldCharType="begin"/>
            </w:r>
            <w:r>
              <w:rPr>
                <w:webHidden/>
              </w:rPr>
              <w:instrText xml:space="preserve"> PAGEREF _Toc139883384 \h </w:instrText>
            </w:r>
            <w:r>
              <w:rPr>
                <w:webHidden/>
              </w:rPr>
            </w:r>
            <w:r>
              <w:rPr>
                <w:webHidden/>
              </w:rPr>
              <w:fldChar w:fldCharType="separate"/>
            </w:r>
            <w:r w:rsidR="00571A94">
              <w:rPr>
                <w:webHidden/>
              </w:rPr>
              <w:t>56</w:t>
            </w:r>
            <w:r>
              <w:rPr>
                <w:webHidden/>
              </w:rPr>
              <w:fldChar w:fldCharType="end"/>
            </w:r>
          </w:hyperlink>
        </w:p>
        <w:p w14:paraId="76D9DBE1" w14:textId="0A59795C" w:rsidR="00AE1369" w:rsidRDefault="00AE1369">
          <w:r>
            <w:rPr>
              <w:b/>
              <w:bCs/>
            </w:rPr>
            <w:fldChar w:fldCharType="end"/>
          </w:r>
        </w:p>
      </w:sdtContent>
    </w:sdt>
    <w:p w14:paraId="0000007E" w14:textId="77777777" w:rsidR="00FA020C" w:rsidRDefault="00FA020C">
      <w:pPr>
        <w:jc w:val="center"/>
        <w:rPr>
          <w:rFonts w:ascii="Montserrat" w:eastAsia="Montserrat" w:hAnsi="Montserrat" w:cs="Montserrat"/>
          <w:b/>
          <w:sz w:val="66"/>
          <w:szCs w:val="66"/>
        </w:rPr>
      </w:pPr>
    </w:p>
    <w:p w14:paraId="0DA70608" w14:textId="77777777" w:rsidR="00AE1369" w:rsidRDefault="00AE1369">
      <w:pPr>
        <w:jc w:val="center"/>
        <w:rPr>
          <w:rFonts w:ascii="Montserrat" w:eastAsia="Montserrat" w:hAnsi="Montserrat" w:cs="Montserrat"/>
          <w:b/>
          <w:sz w:val="66"/>
          <w:szCs w:val="66"/>
        </w:rPr>
      </w:pPr>
    </w:p>
    <w:p w14:paraId="018FFD42" w14:textId="77777777" w:rsidR="00AE1369" w:rsidRDefault="00AE1369">
      <w:pPr>
        <w:jc w:val="center"/>
        <w:rPr>
          <w:rFonts w:ascii="Montserrat" w:eastAsia="Montserrat" w:hAnsi="Montserrat" w:cs="Montserrat"/>
          <w:b/>
          <w:sz w:val="66"/>
          <w:szCs w:val="66"/>
        </w:rPr>
      </w:pPr>
    </w:p>
    <w:p w14:paraId="19769E17" w14:textId="77777777" w:rsidR="00AE1369" w:rsidRDefault="00AE1369">
      <w:pPr>
        <w:jc w:val="center"/>
        <w:rPr>
          <w:rFonts w:ascii="Montserrat" w:eastAsia="Montserrat" w:hAnsi="Montserrat" w:cs="Montserrat"/>
          <w:b/>
          <w:sz w:val="66"/>
          <w:szCs w:val="66"/>
        </w:rPr>
      </w:pPr>
    </w:p>
    <w:p w14:paraId="49B33C14" w14:textId="77777777" w:rsidR="00AE1369" w:rsidRDefault="00AE1369">
      <w:pPr>
        <w:jc w:val="center"/>
        <w:rPr>
          <w:rFonts w:ascii="Montserrat" w:eastAsia="Montserrat" w:hAnsi="Montserrat" w:cs="Montserrat"/>
          <w:b/>
          <w:sz w:val="66"/>
          <w:szCs w:val="66"/>
        </w:rPr>
      </w:pPr>
    </w:p>
    <w:p w14:paraId="694A6165" w14:textId="77777777" w:rsidR="00AE1369" w:rsidRDefault="00AE1369">
      <w:pPr>
        <w:jc w:val="center"/>
        <w:rPr>
          <w:rFonts w:ascii="Montserrat" w:eastAsia="Montserrat" w:hAnsi="Montserrat" w:cs="Montserrat"/>
          <w:b/>
          <w:sz w:val="66"/>
          <w:szCs w:val="66"/>
        </w:rPr>
      </w:pPr>
    </w:p>
    <w:p w14:paraId="40567FBD" w14:textId="77777777" w:rsidR="00AE1369" w:rsidRDefault="00AE1369">
      <w:pPr>
        <w:jc w:val="center"/>
        <w:rPr>
          <w:rFonts w:ascii="Montserrat" w:eastAsia="Montserrat" w:hAnsi="Montserrat" w:cs="Montserrat"/>
          <w:b/>
          <w:sz w:val="66"/>
          <w:szCs w:val="66"/>
        </w:rPr>
      </w:pPr>
    </w:p>
    <w:p w14:paraId="34CE443E" w14:textId="77777777" w:rsidR="00AE1369" w:rsidRDefault="00AE1369">
      <w:pPr>
        <w:jc w:val="center"/>
        <w:rPr>
          <w:rFonts w:ascii="Montserrat" w:eastAsia="Montserrat" w:hAnsi="Montserrat" w:cs="Montserrat"/>
          <w:b/>
          <w:sz w:val="66"/>
          <w:szCs w:val="66"/>
        </w:rPr>
      </w:pPr>
    </w:p>
    <w:p w14:paraId="00000087" w14:textId="77777777" w:rsidR="00FA020C" w:rsidRDefault="00246DDB">
      <w:pPr>
        <w:pStyle w:val="Titlu1"/>
        <w:numPr>
          <w:ilvl w:val="0"/>
          <w:numId w:val="19"/>
        </w:numPr>
      </w:pPr>
      <w:bookmarkStart w:id="3" w:name="_Toc139883304"/>
      <w:r>
        <w:t>PREAMBUL, ABREVIERI ȘI GLOSAR</w:t>
      </w:r>
      <w:bookmarkEnd w:id="3"/>
      <w:r>
        <w:tab/>
      </w:r>
    </w:p>
    <w:p w14:paraId="00000088" w14:textId="77777777" w:rsidR="00FA020C" w:rsidRDefault="00246DDB">
      <w:pPr>
        <w:pStyle w:val="Titlu2"/>
        <w:numPr>
          <w:ilvl w:val="1"/>
          <w:numId w:val="19"/>
        </w:numPr>
        <w:spacing w:after="0"/>
      </w:pPr>
      <w:bookmarkStart w:id="4" w:name="_Toc139883305"/>
      <w:r>
        <w:t>Preambul</w:t>
      </w:r>
      <w:bookmarkEnd w:id="4"/>
    </w:p>
    <w:p w14:paraId="00000089" w14:textId="77777777" w:rsidR="00FA020C" w:rsidRDefault="00246DDB">
      <w:pPr>
        <w:pStyle w:val="Titlu2"/>
        <w:spacing w:before="0"/>
        <w:ind w:left="644" w:hanging="75"/>
      </w:pPr>
      <w:r>
        <w:tab/>
      </w:r>
      <w:bookmarkStart w:id="5" w:name="_Toc139883306"/>
      <w:bookmarkEnd w:id="5"/>
    </w:p>
    <w:p w14:paraId="0000008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se aplică apelului de proiecte cu </w:t>
      </w:r>
      <w:proofErr w:type="spellStart"/>
      <w:r>
        <w:rPr>
          <w:rFonts w:ascii="Montserrat" w:eastAsia="Montserrat" w:hAnsi="Montserrat" w:cs="Montserrat"/>
          <w:sz w:val="22"/>
          <w:szCs w:val="22"/>
        </w:rPr>
        <w:t>numarul</w:t>
      </w:r>
      <w:proofErr w:type="spellEnd"/>
      <w:r>
        <w:rPr>
          <w:rFonts w:ascii="Montserrat" w:eastAsia="Montserrat" w:hAnsi="Montserrat" w:cs="Montserrat"/>
          <w:sz w:val="22"/>
          <w:szCs w:val="22"/>
        </w:rPr>
        <w:t xml:space="preserve"> </w:t>
      </w:r>
      <w:r>
        <w:rPr>
          <w:rFonts w:ascii="Montserrat" w:eastAsia="Montserrat" w:hAnsi="Montserrat" w:cs="Montserrat"/>
          <w:sz w:val="22"/>
          <w:szCs w:val="22"/>
          <w:highlight w:val="green"/>
        </w:rPr>
        <w:t>PR Nord-Est/2023/7/1 (Cod nr. PR.......)–</w:t>
      </w:r>
      <w:r>
        <w:rPr>
          <w:rFonts w:ascii="Montserrat" w:eastAsia="Montserrat" w:hAnsi="Montserrat" w:cs="Montserrat"/>
          <w:sz w:val="22"/>
          <w:szCs w:val="22"/>
        </w:rPr>
        <w:t xml:space="preserve"> Prioritatea 7: Nord-Est – O regiune mai atractiva, OBIECTIV SPECIFIC RSO5.1. Promovarea dezvoltării integrate si incluzive in domeniul social, economic si al mediului, precum si a culturii, a patrimoniului natural, a turismului durabil si a </w:t>
      </w:r>
      <w:proofErr w:type="spellStart"/>
      <w:r>
        <w:rPr>
          <w:rFonts w:ascii="Montserrat" w:eastAsia="Montserrat" w:hAnsi="Montserrat" w:cs="Montserrat"/>
          <w:sz w:val="22"/>
          <w:szCs w:val="22"/>
        </w:rPr>
        <w:t>securitatii</w:t>
      </w:r>
      <w:proofErr w:type="spellEnd"/>
      <w:r>
        <w:rPr>
          <w:rFonts w:ascii="Montserrat" w:eastAsia="Montserrat" w:hAnsi="Montserrat" w:cs="Montserrat"/>
          <w:sz w:val="22"/>
          <w:szCs w:val="22"/>
        </w:rPr>
        <w:t xml:space="preserve"> in zonele urbane, în cadrul Programului Regional Nord-Est 2021-2027.</w:t>
      </w:r>
    </w:p>
    <w:p w14:paraId="0000008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Apelurile de proiecte se lansează prin aplicația electronică </w:t>
      </w:r>
      <w:proofErr w:type="spellStart"/>
      <w:r>
        <w:rPr>
          <w:rFonts w:ascii="Montserrat" w:eastAsia="Montserrat" w:hAnsi="Montserrat" w:cs="Montserrat"/>
          <w:sz w:val="22"/>
          <w:szCs w:val="22"/>
        </w:rPr>
        <w:t>MySMIS</w:t>
      </w:r>
      <w:proofErr w:type="spellEnd"/>
      <w:r>
        <w:rPr>
          <w:rFonts w:ascii="Montserrat" w:eastAsia="Montserrat" w:hAnsi="Montserrat" w:cs="Montserrat"/>
          <w:sz w:val="22"/>
          <w:szCs w:val="22"/>
        </w:rPr>
        <w:t>.</w:t>
      </w:r>
    </w:p>
    <w:p w14:paraId="0000008C" w14:textId="77777777" w:rsidR="00FA020C" w:rsidRDefault="00FA020C">
      <w:pPr>
        <w:jc w:val="both"/>
        <w:rPr>
          <w:rFonts w:ascii="Montserrat" w:eastAsia="Montserrat" w:hAnsi="Montserrat" w:cs="Montserrat"/>
          <w:sz w:val="22"/>
          <w:szCs w:val="22"/>
        </w:rPr>
      </w:pPr>
    </w:p>
    <w:p w14:paraId="0000008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Interpretarea informațiilor incluse în documentația de finanțare se realizează sistematic, în conformitate cu prevederile prezentului document, respectiv a </w:t>
      </w:r>
      <w:r>
        <w:rPr>
          <w:rFonts w:ascii="Montserrat" w:eastAsia="Montserrat" w:hAnsi="Montserrat" w:cs="Montserrat"/>
          <w:i/>
          <w:sz w:val="22"/>
          <w:szCs w:val="22"/>
        </w:rPr>
        <w:t>Ghidului Solicitantului – Condiții specifice de accesare a fondurilor în cadrul apelului de proiecte cu numărul PR Nord-Est/2023/7/1</w:t>
      </w:r>
      <w:r>
        <w:rPr>
          <w:rFonts w:ascii="Montserrat" w:eastAsia="Montserrat" w:hAnsi="Montserrat" w:cs="Montserrat"/>
          <w:sz w:val="22"/>
          <w:szCs w:val="22"/>
        </w:rPr>
        <w:t xml:space="preserve"> </w:t>
      </w:r>
      <w:r>
        <w:rPr>
          <w:rFonts w:ascii="Montserrat" w:eastAsia="Montserrat" w:hAnsi="Montserrat" w:cs="Montserrat"/>
          <w:i/>
          <w:sz w:val="22"/>
          <w:szCs w:val="22"/>
        </w:rPr>
        <w:t xml:space="preserve">cu modificările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completările ulterioare,</w:t>
      </w:r>
      <w:r>
        <w:rPr>
          <w:rFonts w:ascii="Montserrat" w:eastAsia="Montserrat" w:hAnsi="Montserrat" w:cs="Montserrat"/>
          <w:sz w:val="22"/>
          <w:szCs w:val="22"/>
        </w:rPr>
        <w:t xml:space="preserve"> aprobat și publicat pe site-ul </w:t>
      </w:r>
      <w:hyperlink r:id="rId9">
        <w:r>
          <w:rPr>
            <w:rFonts w:ascii="Montserrat" w:eastAsia="Montserrat" w:hAnsi="Montserrat" w:cs="Montserrat"/>
            <w:color w:val="0563C1"/>
            <w:sz w:val="22"/>
            <w:szCs w:val="22"/>
            <w:u w:val="single"/>
          </w:rPr>
          <w:t>www.adrnordest.ro</w:t>
        </w:r>
      </w:hyperlink>
      <w:r>
        <w:rPr>
          <w:rFonts w:ascii="Montserrat" w:eastAsia="Montserrat" w:hAnsi="Montserrat" w:cs="Montserrat"/>
          <w:sz w:val="22"/>
          <w:szCs w:val="22"/>
        </w:rPr>
        <w:t xml:space="preserve"> .</w:t>
      </w:r>
    </w:p>
    <w:p w14:paraId="0000008E" w14:textId="77777777" w:rsidR="00FA020C" w:rsidRDefault="00246DDB">
      <w:pPr>
        <w:jc w:val="both"/>
        <w:rPr>
          <w:rFonts w:ascii="Montserrat" w:eastAsia="Montserrat" w:hAnsi="Montserrat" w:cs="Montserrat"/>
          <w:i/>
          <w:sz w:val="22"/>
          <w:szCs w:val="22"/>
        </w:rPr>
      </w:pPr>
      <w:bookmarkStart w:id="6" w:name="_heading=h.tyjcwt" w:colFirst="0" w:colLast="0"/>
      <w:bookmarkEnd w:id="6"/>
      <w:r>
        <w:rPr>
          <w:rFonts w:ascii="Montserrat" w:eastAsia="Montserrat" w:hAnsi="Montserrat" w:cs="Montserrat"/>
          <w:sz w:val="22"/>
          <w:szCs w:val="22"/>
        </w:rPr>
        <w:lastRenderedPageBreak/>
        <w:t xml:space="preserve">Prezentul document se adresează tuturor potențialilor solicitanți pentru apelul de proiecte mai sus menționat, cu precizarea că la acesta se adaugă și prevederile Documentului-Cadru de Implementare a Dezvoltării Urbane,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doar în secțiunile în care se specifică acest lucru.</w:t>
      </w:r>
    </w:p>
    <w:p w14:paraId="0000008F" w14:textId="77777777" w:rsidR="00FA020C" w:rsidRDefault="00FA020C">
      <w:pPr>
        <w:jc w:val="both"/>
        <w:rPr>
          <w:rFonts w:ascii="Montserrat" w:eastAsia="Montserrat" w:hAnsi="Montserrat" w:cs="Montserrat"/>
          <w:sz w:val="22"/>
          <w:szCs w:val="22"/>
        </w:rPr>
      </w:pPr>
    </w:p>
    <w:p w14:paraId="000000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Aspectele cuprinse în acest document ce derivă din Programul Regional Nord-Est 2021-2027 și modul său de implementare, vor fi interpretate de către Autoritatea de Management pentru Programul Regional Nord-Est cu</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respectarea legislației în vigoare și folosind metoda de interpretare sistematică. </w:t>
      </w:r>
    </w:p>
    <w:p w14:paraId="00000091" w14:textId="77777777" w:rsidR="00FA020C" w:rsidRDefault="00FA020C">
      <w:pPr>
        <w:rPr>
          <w:rFonts w:ascii="Montserrat" w:eastAsia="Montserrat" w:hAnsi="Montserrat" w:cs="Montserrat"/>
          <w:u w:val="single"/>
        </w:rPr>
      </w:pPr>
    </w:p>
    <w:p w14:paraId="000000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Vă recomandăm ca înainte de a începe completarea cererii de finanțare, să vă asigurați că ați parcurs toate informațiile prezentate în acest document și prevederile legislației naționale și comunitare specifice și să vă asigurați că ați înțeles toate aspectele legate de specificul intervențiilor finanțate.</w:t>
      </w:r>
    </w:p>
    <w:p w14:paraId="00000093" w14:textId="77777777" w:rsidR="00FA020C" w:rsidRDefault="00FA020C">
      <w:pPr>
        <w:jc w:val="both"/>
        <w:rPr>
          <w:rFonts w:ascii="Montserrat" w:eastAsia="Montserrat" w:hAnsi="Montserrat" w:cs="Montserrat"/>
          <w:sz w:val="22"/>
          <w:szCs w:val="22"/>
        </w:rPr>
      </w:pPr>
    </w:p>
    <w:p w14:paraId="0000009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Acest document prevalează asupra extraselor din ghid incluse în </w:t>
      </w:r>
      <w:proofErr w:type="spellStart"/>
      <w:r>
        <w:rPr>
          <w:rFonts w:ascii="Montserrat" w:eastAsia="Montserrat" w:hAnsi="Montserrat" w:cs="Montserrat"/>
          <w:sz w:val="22"/>
          <w:szCs w:val="22"/>
        </w:rPr>
        <w:t>MySMIS</w:t>
      </w:r>
      <w:proofErr w:type="spellEnd"/>
      <w:r>
        <w:rPr>
          <w:rFonts w:ascii="Montserrat" w:eastAsia="Montserrat" w:hAnsi="Montserrat" w:cs="Montserrat"/>
          <w:sz w:val="22"/>
          <w:szCs w:val="22"/>
        </w:rPr>
        <w:t>.</w:t>
      </w:r>
    </w:p>
    <w:p w14:paraId="00000095" w14:textId="77777777" w:rsidR="00FA020C" w:rsidRDefault="00FA020C">
      <w:pPr>
        <w:jc w:val="both"/>
        <w:rPr>
          <w:rFonts w:ascii="Montserrat" w:eastAsia="Montserrat" w:hAnsi="Montserrat" w:cs="Montserrat"/>
          <w:sz w:val="22"/>
          <w:szCs w:val="22"/>
        </w:rPr>
      </w:pPr>
    </w:p>
    <w:p w14:paraId="00000096" w14:textId="77777777" w:rsidR="00FA020C" w:rsidRDefault="00246DDB">
      <w:pPr>
        <w:jc w:val="both"/>
        <w:rPr>
          <w:rFonts w:ascii="Montserrat" w:eastAsia="Montserrat" w:hAnsi="Montserrat" w:cs="Montserrat"/>
          <w:sz w:val="22"/>
          <w:szCs w:val="22"/>
        </w:rPr>
      </w:pPr>
      <w:bookmarkStart w:id="7" w:name="_heading=h.3dy6vkm" w:colFirst="0" w:colLast="0"/>
      <w:bookmarkEnd w:id="7"/>
      <w:r>
        <w:rPr>
          <w:rFonts w:ascii="Montserrat" w:eastAsia="Montserrat" w:hAnsi="Montserrat" w:cs="Montserrat"/>
          <w:sz w:val="22"/>
          <w:szCs w:val="22"/>
        </w:rPr>
        <w:t xml:space="preserve">Vă recomandăm ca până la data limită de depunere a cererilor de finanțare în cadrul prezentului apel de proiecte, să consultați periodic pagina de internet </w:t>
      </w:r>
      <w:hyperlink r:id="rId10">
        <w:r>
          <w:rPr>
            <w:rFonts w:ascii="Montserrat" w:eastAsia="Montserrat" w:hAnsi="Montserrat" w:cs="Montserrat"/>
            <w:color w:val="0563C1"/>
            <w:sz w:val="22"/>
            <w:szCs w:val="22"/>
            <w:u w:val="single"/>
          </w:rPr>
          <w:t>www.adrnordest.ro</w:t>
        </w:r>
      </w:hyperlink>
      <w:r>
        <w:rPr>
          <w:rFonts w:ascii="Montserrat" w:eastAsia="Montserrat" w:hAnsi="Montserrat" w:cs="Montserrat"/>
          <w:sz w:val="22"/>
          <w:szCs w:val="22"/>
        </w:rPr>
        <w:t xml:space="preserve">, pentru a urmări eventualele modificări ale condițiilor de finanțare, precum și alte comunicări/clarificări pentru accesarea fondurilor în cadrul Programului Regional Nord-Est 2021-2027. </w:t>
      </w:r>
    </w:p>
    <w:p w14:paraId="00000097" w14:textId="77777777" w:rsidR="00FA020C" w:rsidRDefault="00FA020C">
      <w:pPr>
        <w:jc w:val="both"/>
        <w:rPr>
          <w:rFonts w:ascii="Montserrat" w:eastAsia="Montserrat" w:hAnsi="Montserrat" w:cs="Montserrat"/>
          <w:sz w:val="22"/>
          <w:szCs w:val="22"/>
        </w:rPr>
      </w:pPr>
    </w:p>
    <w:p w14:paraId="00000098"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Pentru a facilita procesul de completare și transmitere a cererilor de finanțare, la sediul Agenției pentru Dezvoltare Regională Nord-Est (ADR Nord-Est) funcționează un Birou Regional de Informare, unde solicitanții pot fi asistați, în mod gratuit, în clarificarea unor aspecte legate de completarea și pregătirea acestora. Solicitanții de finanțare pot formula solicitări de clarificări în ceea ce privește datele/informațiile cuprinse în prezentul ghid, inclusiv anexele acestuia, pe întreaga durată a apelului de proiecte, începând cu data deschiderii apelului până la data închiderii acestuia, astfel:</w:t>
      </w:r>
    </w:p>
    <w:p w14:paraId="00000099"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 La sediul Biroului Regional de Informare din Piatra </w:t>
      </w:r>
      <w:proofErr w:type="spellStart"/>
      <w:r>
        <w:rPr>
          <w:rFonts w:ascii="Montserrat" w:eastAsia="Montserrat" w:hAnsi="Montserrat" w:cs="Montserrat"/>
          <w:color w:val="000000"/>
          <w:sz w:val="22"/>
          <w:szCs w:val="22"/>
        </w:rPr>
        <w:t>Neamt</w:t>
      </w:r>
      <w:proofErr w:type="spellEnd"/>
      <w:r>
        <w:rPr>
          <w:rFonts w:ascii="Montserrat" w:eastAsia="Montserrat" w:hAnsi="Montserrat" w:cs="Montserrat"/>
          <w:color w:val="000000"/>
          <w:sz w:val="22"/>
          <w:szCs w:val="22"/>
        </w:rPr>
        <w:t xml:space="preserve">, Str. Lt. </w:t>
      </w:r>
      <w:proofErr w:type="spellStart"/>
      <w:r>
        <w:rPr>
          <w:rFonts w:ascii="Montserrat" w:eastAsia="Montserrat" w:hAnsi="Montserrat" w:cs="Montserrat"/>
          <w:color w:val="000000"/>
          <w:sz w:val="22"/>
          <w:szCs w:val="22"/>
        </w:rPr>
        <w:t>Draghescu</w:t>
      </w:r>
      <w:proofErr w:type="spellEnd"/>
      <w:r>
        <w:rPr>
          <w:rFonts w:ascii="Montserrat" w:eastAsia="Montserrat" w:hAnsi="Montserrat" w:cs="Montserrat"/>
          <w:color w:val="000000"/>
          <w:sz w:val="22"/>
          <w:szCs w:val="22"/>
        </w:rPr>
        <w:t>, nr. 9</w:t>
      </w:r>
    </w:p>
    <w:p w14:paraId="0000009A"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 Prin telefon, </w:t>
      </w:r>
      <w:proofErr w:type="spellStart"/>
      <w:r>
        <w:rPr>
          <w:rFonts w:ascii="Montserrat" w:eastAsia="Montserrat" w:hAnsi="Montserrat" w:cs="Montserrat"/>
          <w:color w:val="000000"/>
          <w:sz w:val="22"/>
          <w:szCs w:val="22"/>
        </w:rPr>
        <w:t>apeland</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numarul</w:t>
      </w:r>
      <w:proofErr w:type="spellEnd"/>
      <w:r>
        <w:rPr>
          <w:rFonts w:ascii="Montserrat" w:eastAsia="Montserrat" w:hAnsi="Montserrat" w:cs="Montserrat"/>
          <w:color w:val="000000"/>
          <w:sz w:val="22"/>
          <w:szCs w:val="22"/>
        </w:rPr>
        <w:t xml:space="preserve"> 0233224167</w:t>
      </w:r>
    </w:p>
    <w:p w14:paraId="0000009B"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Prin email, la  adresa info@adrnordest.ro  Termenul de răspuns la solicitările electronice este de 10 zile lucrătoare de la data transmiterii solicitării.</w:t>
      </w:r>
    </w:p>
    <w:p w14:paraId="0000009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p>
    <w:p w14:paraId="0000009D" w14:textId="77777777" w:rsidR="00FA020C" w:rsidRDefault="00246DDB">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Întrebările frecvente și răspunsurile la acestea vor fi publicate periodic pe pagina web a programului https://www.adrnordest.ro/regio-nord-est-2021-2027/  .</w:t>
      </w:r>
    </w:p>
    <w:p w14:paraId="0000009E"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both"/>
        <w:rPr>
          <w:rFonts w:ascii="Montserrat" w:eastAsia="Montserrat" w:hAnsi="Montserrat" w:cs="Montserrat"/>
          <w:color w:val="000000"/>
        </w:rPr>
      </w:pPr>
    </w:p>
    <w:p w14:paraId="0000009F" w14:textId="77777777" w:rsidR="00FA020C" w:rsidRDefault="00246DDB">
      <w:pPr>
        <w:pStyle w:val="Titlu2"/>
        <w:numPr>
          <w:ilvl w:val="1"/>
          <w:numId w:val="19"/>
        </w:numPr>
      </w:pPr>
      <w:bookmarkStart w:id="8" w:name="_Toc139883307"/>
      <w:r>
        <w:t>Abrevieri</w:t>
      </w:r>
      <w:bookmarkEnd w:id="8"/>
    </w:p>
    <w:p w14:paraId="000000A0" w14:textId="77777777" w:rsidR="00FA020C" w:rsidRDefault="00246DDB">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r>
        <w:rPr>
          <w:rFonts w:ascii="Trebuchet MS" w:eastAsia="Trebuchet MS" w:hAnsi="Trebuchet MS" w:cs="Trebuchet MS"/>
          <w:i/>
          <w:color w:val="000000"/>
        </w:rPr>
        <w:tab/>
      </w:r>
    </w:p>
    <w:tbl>
      <w:tblPr>
        <w:tblStyle w:val="a"/>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3258"/>
        <w:gridCol w:w="4909"/>
      </w:tblGrid>
      <w:tr w:rsidR="00FA020C" w14:paraId="3AAD614C" w14:textId="77777777">
        <w:tc>
          <w:tcPr>
            <w:tcW w:w="925" w:type="dxa"/>
          </w:tcPr>
          <w:p w14:paraId="000000A1"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3258" w:type="dxa"/>
          </w:tcPr>
          <w:p w14:paraId="000000A2"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Abreviere</w:t>
            </w:r>
          </w:p>
        </w:tc>
        <w:tc>
          <w:tcPr>
            <w:tcW w:w="4909" w:type="dxa"/>
          </w:tcPr>
          <w:p w14:paraId="000000A3"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proofErr w:type="spellStart"/>
            <w:r>
              <w:rPr>
                <w:rFonts w:ascii="Montserrat" w:eastAsia="Montserrat" w:hAnsi="Montserrat" w:cs="Montserrat"/>
                <w:b/>
                <w:color w:val="000000"/>
              </w:rPr>
              <w:t>Explicatie</w:t>
            </w:r>
            <w:proofErr w:type="spellEnd"/>
          </w:p>
        </w:tc>
      </w:tr>
      <w:tr w:rsidR="00FA020C" w14:paraId="6E7CE8D7" w14:textId="77777777">
        <w:tc>
          <w:tcPr>
            <w:tcW w:w="925" w:type="dxa"/>
          </w:tcPr>
          <w:p w14:paraId="000000A4"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1.</w:t>
            </w:r>
          </w:p>
        </w:tc>
        <w:tc>
          <w:tcPr>
            <w:tcW w:w="3258" w:type="dxa"/>
          </w:tcPr>
          <w:p w14:paraId="000000A5"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ADR Nord-Est</w:t>
            </w:r>
          </w:p>
        </w:tc>
        <w:tc>
          <w:tcPr>
            <w:tcW w:w="4909" w:type="dxa"/>
          </w:tcPr>
          <w:p w14:paraId="000000A6"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Agenți</w:t>
            </w:r>
            <w:sdt>
              <w:sdtPr>
                <w:tag w:val="goog_rdk_19"/>
                <w:id w:val="1358231580"/>
              </w:sdtPr>
              <w:sdtEndPr/>
              <w:sdtContent>
                <w:ins w:id="9" w:author="Gabi Bobeanu" w:date="2023-07-05T11:17:00Z">
                  <w:r>
                    <w:rPr>
                      <w:rFonts w:ascii="Montserrat" w:eastAsia="Montserrat" w:hAnsi="Montserrat" w:cs="Montserrat"/>
                      <w:color w:val="000000"/>
                    </w:rPr>
                    <w:t>a</w:t>
                  </w:r>
                </w:ins>
              </w:sdtContent>
            </w:sdt>
            <w:sdt>
              <w:sdtPr>
                <w:tag w:val="goog_rdk_20"/>
                <w:id w:val="-923176501"/>
              </w:sdtPr>
              <w:sdtEndPr/>
              <w:sdtContent>
                <w:del w:id="10" w:author="Gabi Bobeanu" w:date="2023-07-05T11:17:00Z">
                  <w:r>
                    <w:rPr>
                      <w:rFonts w:ascii="Montserrat" w:eastAsia="Montserrat" w:hAnsi="Montserrat" w:cs="Montserrat"/>
                      <w:color w:val="000000"/>
                    </w:rPr>
                    <w:delText>ei</w:delText>
                  </w:r>
                </w:del>
              </w:sdtContent>
            </w:sdt>
            <w:r>
              <w:rPr>
                <w:rFonts w:ascii="Montserrat" w:eastAsia="Montserrat" w:hAnsi="Montserrat" w:cs="Montserrat"/>
                <w:color w:val="000000"/>
              </w:rPr>
              <w:t xml:space="preserve"> pentru Dezvoltare Regională Nord-Est</w:t>
            </w:r>
          </w:p>
        </w:tc>
      </w:tr>
      <w:tr w:rsidR="00FA020C" w14:paraId="48FD8135" w14:textId="77777777">
        <w:tc>
          <w:tcPr>
            <w:tcW w:w="925" w:type="dxa"/>
          </w:tcPr>
          <w:p w14:paraId="000000A7"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lastRenderedPageBreak/>
              <w:t>2.</w:t>
            </w:r>
          </w:p>
        </w:tc>
        <w:tc>
          <w:tcPr>
            <w:tcW w:w="3258" w:type="dxa"/>
          </w:tcPr>
          <w:p w14:paraId="000000A8" w14:textId="77777777" w:rsidR="00FA020C" w:rsidRDefault="00246DDB">
            <w:pPr>
              <w:pBdr>
                <w:top w:val="nil"/>
                <w:left w:val="nil"/>
                <w:bottom w:val="nil"/>
                <w:right w:val="nil"/>
                <w:between w:val="nil"/>
              </w:pBdr>
              <w:spacing w:before="120" w:after="120" w:line="259" w:lineRule="auto"/>
              <w:rPr>
                <w:rFonts w:ascii="Trebuchet MS" w:eastAsia="Trebuchet MS" w:hAnsi="Trebuchet MS" w:cs="Trebuchet MS"/>
                <w:i/>
                <w:color w:val="000000"/>
                <w:sz w:val="24"/>
                <w:szCs w:val="24"/>
              </w:rPr>
            </w:pPr>
            <w:r>
              <w:rPr>
                <w:rFonts w:ascii="Montserrat" w:eastAsia="Montserrat" w:hAnsi="Montserrat" w:cs="Montserrat"/>
                <w:color w:val="000000"/>
              </w:rPr>
              <w:t>AM PR Nord-Est</w:t>
            </w:r>
          </w:p>
        </w:tc>
        <w:tc>
          <w:tcPr>
            <w:tcW w:w="4909" w:type="dxa"/>
          </w:tcPr>
          <w:p w14:paraId="000000A9"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Autoritatea de Management pentru Programul Regional Nord-Est</w:t>
            </w:r>
          </w:p>
        </w:tc>
      </w:tr>
      <w:tr w:rsidR="00FA020C" w14:paraId="4052A6E5" w14:textId="77777777">
        <w:tc>
          <w:tcPr>
            <w:tcW w:w="925" w:type="dxa"/>
          </w:tcPr>
          <w:p w14:paraId="000000A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3.</w:t>
            </w:r>
          </w:p>
        </w:tc>
        <w:tc>
          <w:tcPr>
            <w:tcW w:w="3258" w:type="dxa"/>
          </w:tcPr>
          <w:p w14:paraId="000000A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DNSH</w:t>
            </w:r>
          </w:p>
        </w:tc>
        <w:tc>
          <w:tcPr>
            <w:tcW w:w="4909" w:type="dxa"/>
          </w:tcPr>
          <w:p w14:paraId="000000A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Principiul „a nu prejudicia în mod semnificativ” (Do No </w:t>
            </w:r>
            <w:proofErr w:type="spellStart"/>
            <w:r>
              <w:rPr>
                <w:rFonts w:ascii="Montserrat" w:eastAsia="Montserrat" w:hAnsi="Montserrat" w:cs="Montserrat"/>
                <w:color w:val="000000"/>
              </w:rPr>
              <w:t>Significant</w:t>
            </w:r>
            <w:proofErr w:type="spellEnd"/>
            <w:r>
              <w:rPr>
                <w:rFonts w:ascii="Montserrat" w:eastAsia="Montserrat" w:hAnsi="Montserrat" w:cs="Montserrat"/>
                <w:color w:val="000000"/>
              </w:rPr>
              <w:t xml:space="preserve"> </w:t>
            </w:r>
            <w:proofErr w:type="spellStart"/>
            <w:r>
              <w:rPr>
                <w:rFonts w:ascii="Montserrat" w:eastAsia="Montserrat" w:hAnsi="Montserrat" w:cs="Montserrat"/>
                <w:color w:val="000000"/>
              </w:rPr>
              <w:t>Harm</w:t>
            </w:r>
            <w:proofErr w:type="spellEnd"/>
            <w:r>
              <w:rPr>
                <w:rFonts w:ascii="Montserrat" w:eastAsia="Montserrat" w:hAnsi="Montserrat" w:cs="Montserrat"/>
                <w:color w:val="000000"/>
              </w:rPr>
              <w:t>)</w:t>
            </w:r>
          </w:p>
        </w:tc>
      </w:tr>
      <w:tr w:rsidR="00FA020C" w14:paraId="3DD97476" w14:textId="77777777">
        <w:tc>
          <w:tcPr>
            <w:tcW w:w="925" w:type="dxa"/>
          </w:tcPr>
          <w:p w14:paraId="000000A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3258" w:type="dxa"/>
          </w:tcPr>
          <w:p w14:paraId="000000A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FEDR</w:t>
            </w:r>
          </w:p>
        </w:tc>
        <w:tc>
          <w:tcPr>
            <w:tcW w:w="4909" w:type="dxa"/>
          </w:tcPr>
          <w:p w14:paraId="000000A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Fondul European pentru Dezvoltare Regională</w:t>
            </w:r>
          </w:p>
        </w:tc>
      </w:tr>
      <w:tr w:rsidR="00FA020C" w14:paraId="5A55A177" w14:textId="77777777">
        <w:tc>
          <w:tcPr>
            <w:tcW w:w="925" w:type="dxa"/>
          </w:tcPr>
          <w:p w14:paraId="000000B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5.</w:t>
            </w:r>
          </w:p>
        </w:tc>
        <w:tc>
          <w:tcPr>
            <w:tcW w:w="3258" w:type="dxa"/>
          </w:tcPr>
          <w:p w14:paraId="000000B1"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JOUE</w:t>
            </w:r>
          </w:p>
        </w:tc>
        <w:tc>
          <w:tcPr>
            <w:tcW w:w="4909" w:type="dxa"/>
          </w:tcPr>
          <w:p w14:paraId="000000B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Jurnalul Oficial al Uniunii Europene</w:t>
            </w:r>
          </w:p>
        </w:tc>
      </w:tr>
      <w:tr w:rsidR="00FA020C" w14:paraId="222040D4" w14:textId="77777777">
        <w:tc>
          <w:tcPr>
            <w:tcW w:w="925" w:type="dxa"/>
          </w:tcPr>
          <w:p w14:paraId="000000B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3258" w:type="dxa"/>
          </w:tcPr>
          <w:p w14:paraId="000000B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PT</w:t>
            </w:r>
          </w:p>
        </w:tc>
        <w:tc>
          <w:tcPr>
            <w:tcW w:w="4909" w:type="dxa"/>
          </w:tcPr>
          <w:p w14:paraId="000000B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Proiect tehnic de execuție</w:t>
            </w:r>
          </w:p>
        </w:tc>
      </w:tr>
    </w:tbl>
    <w:p w14:paraId="000000B6" w14:textId="77777777" w:rsidR="00FA020C" w:rsidRDefault="00FA020C">
      <w:pPr>
        <w:pBdr>
          <w:top w:val="nil"/>
          <w:left w:val="nil"/>
          <w:bottom w:val="nil"/>
          <w:right w:val="nil"/>
          <w:between w:val="nil"/>
        </w:pBdr>
        <w:spacing w:before="120" w:after="120" w:line="259" w:lineRule="auto"/>
        <w:ind w:left="644"/>
        <w:rPr>
          <w:rFonts w:ascii="Trebuchet MS" w:eastAsia="Trebuchet MS" w:hAnsi="Trebuchet MS" w:cs="Trebuchet MS"/>
          <w:i/>
          <w:color w:val="000000"/>
        </w:rPr>
      </w:pPr>
    </w:p>
    <w:p w14:paraId="000000B7" w14:textId="77777777" w:rsidR="00FA020C" w:rsidRDefault="00246DDB">
      <w:pPr>
        <w:pStyle w:val="Titlu2"/>
        <w:numPr>
          <w:ilvl w:val="1"/>
          <w:numId w:val="19"/>
        </w:numPr>
      </w:pPr>
      <w:bookmarkStart w:id="11" w:name="_Toc139883308"/>
      <w:r>
        <w:t>Glosar</w:t>
      </w:r>
      <w:bookmarkEnd w:id="11"/>
    </w:p>
    <w:p w14:paraId="000000B8" w14:textId="77777777" w:rsidR="00FA020C" w:rsidRDefault="00246DDB">
      <w:pPr>
        <w:pBdr>
          <w:top w:val="nil"/>
          <w:left w:val="nil"/>
          <w:bottom w:val="nil"/>
          <w:right w:val="nil"/>
          <w:between w:val="nil"/>
        </w:pBdr>
        <w:spacing w:before="120" w:after="120" w:line="259" w:lineRule="auto"/>
        <w:ind w:left="644"/>
        <w:rPr>
          <w:rFonts w:ascii="Montserrat" w:eastAsia="Montserrat" w:hAnsi="Montserrat" w:cs="Montserrat"/>
          <w:b/>
          <w:i/>
          <w:color w:val="000000"/>
        </w:rPr>
      </w:pPr>
      <w:r>
        <w:rPr>
          <w:rFonts w:ascii="Montserrat" w:eastAsia="Montserrat" w:hAnsi="Montserrat" w:cs="Montserrat"/>
          <w:b/>
          <w:i/>
          <w:color w:val="000000"/>
        </w:rPr>
        <w:tab/>
      </w:r>
    </w:p>
    <w:tbl>
      <w:tblPr>
        <w:tblStyle w:val="a0"/>
        <w:tblW w:w="9092" w:type="dxa"/>
        <w:tblInd w:w="6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25"/>
        <w:gridCol w:w="4060"/>
        <w:gridCol w:w="4107"/>
      </w:tblGrid>
      <w:tr w:rsidR="00FA020C" w14:paraId="4A63BC63" w14:textId="77777777">
        <w:tc>
          <w:tcPr>
            <w:tcW w:w="925" w:type="dxa"/>
          </w:tcPr>
          <w:p w14:paraId="000000B9"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Nr.crt.</w:t>
            </w:r>
          </w:p>
        </w:tc>
        <w:tc>
          <w:tcPr>
            <w:tcW w:w="4060" w:type="dxa"/>
          </w:tcPr>
          <w:p w14:paraId="000000BA"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r>
              <w:rPr>
                <w:rFonts w:ascii="Montserrat" w:eastAsia="Montserrat" w:hAnsi="Montserrat" w:cs="Montserrat"/>
                <w:b/>
                <w:color w:val="000000"/>
              </w:rPr>
              <w:t>Termen</w:t>
            </w:r>
          </w:p>
        </w:tc>
        <w:tc>
          <w:tcPr>
            <w:tcW w:w="4107" w:type="dxa"/>
          </w:tcPr>
          <w:p w14:paraId="000000BB" w14:textId="77777777" w:rsidR="00FA020C" w:rsidRDefault="00246DDB">
            <w:pPr>
              <w:pBdr>
                <w:top w:val="nil"/>
                <w:left w:val="nil"/>
                <w:bottom w:val="nil"/>
                <w:right w:val="nil"/>
                <w:between w:val="nil"/>
              </w:pBdr>
              <w:spacing w:before="120" w:after="120" w:line="259" w:lineRule="auto"/>
              <w:jc w:val="center"/>
              <w:rPr>
                <w:rFonts w:ascii="Montserrat" w:eastAsia="Montserrat" w:hAnsi="Montserrat" w:cs="Montserrat"/>
                <w:b/>
                <w:color w:val="000000"/>
              </w:rPr>
            </w:pPr>
            <w:proofErr w:type="spellStart"/>
            <w:r>
              <w:rPr>
                <w:rFonts w:ascii="Montserrat" w:eastAsia="Montserrat" w:hAnsi="Montserrat" w:cs="Montserrat"/>
                <w:b/>
                <w:color w:val="000000"/>
              </w:rPr>
              <w:t>Definitie</w:t>
            </w:r>
            <w:proofErr w:type="spellEnd"/>
          </w:p>
        </w:tc>
      </w:tr>
      <w:tr w:rsidR="00FA020C" w14:paraId="6F3F04B8" w14:textId="77777777">
        <w:tc>
          <w:tcPr>
            <w:tcW w:w="925" w:type="dxa"/>
          </w:tcPr>
          <w:p w14:paraId="000000BC" w14:textId="77777777" w:rsidR="00FA020C" w:rsidRDefault="00246DDB">
            <w:pPr>
              <w:rPr>
                <w:rFonts w:ascii="Montserrat" w:eastAsia="Montserrat" w:hAnsi="Montserrat" w:cs="Montserrat"/>
                <w:color w:val="27344C"/>
              </w:rPr>
            </w:pPr>
            <w:r>
              <w:rPr>
                <w:rFonts w:ascii="Montserrat" w:eastAsia="Montserrat" w:hAnsi="Montserrat" w:cs="Montserrat"/>
                <w:color w:val="27344C"/>
              </w:rPr>
              <w:t>1.</w:t>
            </w:r>
          </w:p>
        </w:tc>
        <w:tc>
          <w:tcPr>
            <w:tcW w:w="4060" w:type="dxa"/>
          </w:tcPr>
          <w:p w14:paraId="000000BD" w14:textId="77777777" w:rsidR="00FA020C" w:rsidRDefault="00246DDB">
            <w:pPr>
              <w:rPr>
                <w:rFonts w:ascii="Montserrat" w:eastAsia="Montserrat" w:hAnsi="Montserrat" w:cs="Montserrat"/>
                <w:color w:val="27344C"/>
              </w:rPr>
            </w:pPr>
            <w:r>
              <w:rPr>
                <w:rFonts w:ascii="Montserrat" w:eastAsia="Montserrat" w:hAnsi="Montserrat" w:cs="Montserrat"/>
                <w:color w:val="27344C"/>
              </w:rPr>
              <w:t>Achiziții publice verzi</w:t>
            </w:r>
          </w:p>
        </w:tc>
        <w:tc>
          <w:tcPr>
            <w:tcW w:w="4107" w:type="dxa"/>
          </w:tcPr>
          <w:p w14:paraId="000000BE"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Achiziționarea de bunuri, servicii </w:t>
            </w:r>
            <w:proofErr w:type="spellStart"/>
            <w:r>
              <w:rPr>
                <w:rFonts w:ascii="Montserrat" w:eastAsia="Montserrat" w:hAnsi="Montserrat" w:cs="Montserrat"/>
                <w:color w:val="000000"/>
              </w:rPr>
              <w:t>şi</w:t>
            </w:r>
            <w:proofErr w:type="spellEnd"/>
            <w:r>
              <w:rPr>
                <w:rFonts w:ascii="Montserrat" w:eastAsia="Montserrat" w:hAnsi="Montserrat" w:cs="Montserrat"/>
                <w:color w:val="000000"/>
              </w:rPr>
              <w:t xml:space="preserve"> lucrări cu un impact de mediu redus de-a lungul întregului ciclu de viață al acestora, față de alte bunuri, servicii și lucrări cu aceeași funcție principală.</w:t>
            </w:r>
          </w:p>
        </w:tc>
      </w:tr>
      <w:tr w:rsidR="00FA020C" w14:paraId="5FA4F01E" w14:textId="77777777">
        <w:tc>
          <w:tcPr>
            <w:tcW w:w="925" w:type="dxa"/>
          </w:tcPr>
          <w:p w14:paraId="000000BF"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t>2.</w:t>
            </w:r>
          </w:p>
        </w:tc>
        <w:tc>
          <w:tcPr>
            <w:tcW w:w="4060" w:type="dxa"/>
          </w:tcPr>
          <w:p w14:paraId="000000C0"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Activitate de bază în cadrul unui proiect</w:t>
            </w:r>
          </w:p>
        </w:tc>
        <w:tc>
          <w:tcPr>
            <w:tcW w:w="4107" w:type="dxa"/>
          </w:tcPr>
          <w:p w14:paraId="000000C1" w14:textId="77777777" w:rsidR="00FA020C" w:rsidRDefault="00246DDB">
            <w:pPr>
              <w:pBdr>
                <w:top w:val="nil"/>
                <w:left w:val="nil"/>
                <w:bottom w:val="nil"/>
                <w:right w:val="nil"/>
                <w:between w:val="nil"/>
              </w:pBdr>
              <w:spacing w:before="120" w:line="259" w:lineRule="auto"/>
              <w:jc w:val="both"/>
              <w:rPr>
                <w:rFonts w:ascii="Montserrat" w:eastAsia="Montserrat" w:hAnsi="Montserrat" w:cs="Montserrat"/>
                <w:color w:val="000000"/>
              </w:rPr>
            </w:pPr>
            <w:r>
              <w:rPr>
                <w:rFonts w:ascii="Montserrat" w:eastAsia="Montserrat" w:hAnsi="Montserrat" w:cs="Montserrat"/>
                <w:color w:val="000000"/>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000000C2"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 are legătură directă cu obiectul proiectului pentru care se acordă finanțarea și contribuie în mod direct și semnificativ la realizarea obiectivelor și la obținerea rezultatelor acestuia;</w:t>
            </w:r>
          </w:p>
          <w:p w14:paraId="000000C3"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 xml:space="preserve">(ii) se regăsește în cererea de finanțare sub forma activităților </w:t>
            </w:r>
            <w:r>
              <w:rPr>
                <w:rFonts w:ascii="Montserrat" w:eastAsia="Montserrat" w:hAnsi="Montserrat" w:cs="Montserrat"/>
                <w:color w:val="000000"/>
              </w:rPr>
              <w:lastRenderedPageBreak/>
              <w:t>eligibile obligatorii specificate în Ghidul Solicitantului;</w:t>
            </w:r>
          </w:p>
          <w:p w14:paraId="000000C4" w14:textId="77777777" w:rsidR="00FA020C" w:rsidRDefault="00246DDB">
            <w:pPr>
              <w:pBdr>
                <w:top w:val="nil"/>
                <w:left w:val="nil"/>
                <w:bottom w:val="nil"/>
                <w:right w:val="nil"/>
                <w:between w:val="nil"/>
              </w:pBdr>
              <w:spacing w:line="259" w:lineRule="auto"/>
              <w:jc w:val="both"/>
              <w:rPr>
                <w:rFonts w:ascii="Montserrat" w:eastAsia="Montserrat" w:hAnsi="Montserrat" w:cs="Montserrat"/>
                <w:color w:val="000000"/>
              </w:rPr>
            </w:pPr>
            <w:r>
              <w:rPr>
                <w:rFonts w:ascii="Montserrat" w:eastAsia="Montserrat" w:hAnsi="Montserrat" w:cs="Montserrat"/>
                <w:color w:val="000000"/>
              </w:rPr>
              <w:t>(iii nu face parte din activitățile conexe, așa cum sunt acestea definite în Ghidul Solicitantului;</w:t>
            </w:r>
          </w:p>
          <w:p w14:paraId="000000C5" w14:textId="77777777" w:rsidR="00FA020C" w:rsidRDefault="00246DDB">
            <w:pPr>
              <w:pBdr>
                <w:top w:val="nil"/>
                <w:left w:val="nil"/>
                <w:bottom w:val="nil"/>
                <w:right w:val="nil"/>
                <w:between w:val="nil"/>
              </w:pBdr>
              <w:spacing w:after="120" w:line="259" w:lineRule="auto"/>
              <w:jc w:val="both"/>
              <w:rPr>
                <w:rFonts w:ascii="Montserrat" w:eastAsia="Montserrat" w:hAnsi="Montserrat" w:cs="Montserrat"/>
                <w:color w:val="000000"/>
              </w:rPr>
            </w:pPr>
            <w:r>
              <w:rPr>
                <w:rFonts w:ascii="Montserrat" w:eastAsia="Montserrat" w:hAnsi="Montserrat" w:cs="Montserrat"/>
                <w:color w:val="000000"/>
              </w:rPr>
              <w:t>(iv) bugetul estimat alocat activității sau pachetului de activități reprezintă minimum 50% din bugetul eligibil al proiectului.</w:t>
            </w:r>
          </w:p>
        </w:tc>
      </w:tr>
      <w:tr w:rsidR="00FA020C" w14:paraId="559C90AE" w14:textId="77777777">
        <w:tc>
          <w:tcPr>
            <w:tcW w:w="925" w:type="dxa"/>
          </w:tcPr>
          <w:p w14:paraId="000000C6" w14:textId="77777777" w:rsidR="00FA020C" w:rsidRDefault="00246DDB">
            <w:pPr>
              <w:pBdr>
                <w:top w:val="nil"/>
                <w:left w:val="nil"/>
                <w:bottom w:val="nil"/>
                <w:right w:val="nil"/>
                <w:between w:val="nil"/>
              </w:pBdr>
              <w:spacing w:before="120" w:after="120" w:line="259" w:lineRule="auto"/>
              <w:rPr>
                <w:rFonts w:ascii="Montserrat" w:eastAsia="Montserrat" w:hAnsi="Montserrat" w:cs="Montserrat"/>
                <w:color w:val="000000"/>
              </w:rPr>
            </w:pPr>
            <w:r>
              <w:rPr>
                <w:rFonts w:ascii="Montserrat" w:eastAsia="Montserrat" w:hAnsi="Montserrat" w:cs="Montserrat"/>
                <w:color w:val="000000"/>
              </w:rPr>
              <w:lastRenderedPageBreak/>
              <w:t>3.</w:t>
            </w:r>
          </w:p>
        </w:tc>
        <w:tc>
          <w:tcPr>
            <w:tcW w:w="4060" w:type="dxa"/>
          </w:tcPr>
          <w:p w14:paraId="000000C7"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Apel de proiecte</w:t>
            </w:r>
          </w:p>
        </w:tc>
        <w:tc>
          <w:tcPr>
            <w:tcW w:w="4107" w:type="dxa"/>
          </w:tcPr>
          <w:p w14:paraId="000000C8"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i/>
                <w:color w:val="000000"/>
                <w:sz w:val="24"/>
                <w:szCs w:val="24"/>
              </w:rPr>
            </w:pPr>
            <w:r>
              <w:rPr>
                <w:rFonts w:ascii="Montserrat" w:eastAsia="Montserrat" w:hAnsi="Montserrat" w:cs="Montserrat"/>
                <w:color w:val="00000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FA020C" w14:paraId="72673E9F" w14:textId="77777777">
        <w:tc>
          <w:tcPr>
            <w:tcW w:w="925" w:type="dxa"/>
          </w:tcPr>
          <w:p w14:paraId="000000C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4.</w:t>
            </w:r>
          </w:p>
        </w:tc>
        <w:tc>
          <w:tcPr>
            <w:tcW w:w="4060" w:type="dxa"/>
          </w:tcPr>
          <w:p w14:paraId="000000CA" w14:textId="77777777" w:rsidR="00FA020C" w:rsidRDefault="00246DDB">
            <w:pPr>
              <w:pBdr>
                <w:top w:val="nil"/>
                <w:left w:val="nil"/>
                <w:bottom w:val="nil"/>
                <w:right w:val="nil"/>
                <w:between w:val="nil"/>
              </w:pBdr>
              <w:tabs>
                <w:tab w:val="left" w:pos="965"/>
              </w:tabs>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Cerere de finanțare</w:t>
            </w:r>
          </w:p>
        </w:tc>
        <w:tc>
          <w:tcPr>
            <w:tcW w:w="4107" w:type="dxa"/>
          </w:tcPr>
          <w:p w14:paraId="000000CB"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 .</w:t>
            </w:r>
          </w:p>
        </w:tc>
      </w:tr>
      <w:tr w:rsidR="00FA020C" w14:paraId="7DDA4AAD" w14:textId="77777777">
        <w:tc>
          <w:tcPr>
            <w:tcW w:w="925" w:type="dxa"/>
          </w:tcPr>
          <w:p w14:paraId="000000CC"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lastRenderedPageBreak/>
              <w:t>5.</w:t>
            </w:r>
          </w:p>
        </w:tc>
        <w:tc>
          <w:tcPr>
            <w:tcW w:w="4060" w:type="dxa"/>
          </w:tcPr>
          <w:p w14:paraId="000000CD"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Dată lansare apel de proiecte</w:t>
            </w:r>
          </w:p>
        </w:tc>
        <w:tc>
          <w:tcPr>
            <w:tcW w:w="4107" w:type="dxa"/>
          </w:tcPr>
          <w:p w14:paraId="000000CE" w14:textId="77777777" w:rsidR="00FA020C" w:rsidRDefault="00246DDB">
            <w:pPr>
              <w:pBdr>
                <w:top w:val="nil"/>
                <w:left w:val="nil"/>
                <w:bottom w:val="nil"/>
                <w:right w:val="nil"/>
                <w:between w:val="nil"/>
              </w:pBdr>
              <w:spacing w:before="120" w:after="120" w:line="259" w:lineRule="auto"/>
              <w:jc w:val="both"/>
              <w:rPr>
                <w:rFonts w:ascii="Trebuchet MS" w:eastAsia="Trebuchet MS" w:hAnsi="Trebuchet MS" w:cs="Trebuchet MS"/>
                <w:color w:val="000000"/>
                <w:sz w:val="23"/>
                <w:szCs w:val="23"/>
              </w:rPr>
            </w:pPr>
            <w:r>
              <w:rPr>
                <w:rFonts w:ascii="Montserrat" w:eastAsia="Montserrat" w:hAnsi="Montserrat" w:cs="Montserrat"/>
                <w:color w:val="000000"/>
              </w:rPr>
              <w:t>Data de la care solicitanții pot depune cereri de finanțare în cadrul apelului de proiecte deschis în sistemul informatic MySMIS2021/SMIS2021+ de către autoritatea de management.</w:t>
            </w:r>
            <w:r>
              <w:rPr>
                <w:rFonts w:ascii="Trebuchet MS" w:eastAsia="Trebuchet MS" w:hAnsi="Trebuchet MS" w:cs="Trebuchet MS"/>
                <w:color w:val="000000"/>
                <w:sz w:val="23"/>
                <w:szCs w:val="23"/>
              </w:rPr>
              <w:t xml:space="preserve"> </w:t>
            </w:r>
          </w:p>
        </w:tc>
      </w:tr>
      <w:tr w:rsidR="00FA020C" w14:paraId="3A6FC4DC" w14:textId="77777777">
        <w:tc>
          <w:tcPr>
            <w:tcW w:w="925" w:type="dxa"/>
          </w:tcPr>
          <w:p w14:paraId="000000CF"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6.</w:t>
            </w:r>
          </w:p>
        </w:tc>
        <w:tc>
          <w:tcPr>
            <w:tcW w:w="4060" w:type="dxa"/>
          </w:tcPr>
          <w:p w14:paraId="000000D0"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Declarație unică a solicitantului/partenerului/liderului de parteneriat</w:t>
            </w:r>
          </w:p>
        </w:tc>
        <w:tc>
          <w:tcPr>
            <w:tcW w:w="4107" w:type="dxa"/>
          </w:tcPr>
          <w:p w14:paraId="000000D1" w14:textId="77777777" w:rsidR="00FA020C" w:rsidRDefault="00246DDB">
            <w:pPr>
              <w:spacing w:line="259" w:lineRule="auto"/>
              <w:jc w:val="both"/>
              <w:rPr>
                <w:rFonts w:ascii="Montserrat" w:eastAsia="Montserrat" w:hAnsi="Montserrat" w:cs="Montserrat"/>
              </w:rPr>
            </w:pPr>
            <w:r>
              <w:rPr>
                <w:rFonts w:ascii="Montserrat" w:eastAsia="Montserrat" w:hAnsi="Montserrat" w:cs="Montserrat"/>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FA020C" w14:paraId="6CE0090E" w14:textId="77777777">
        <w:tc>
          <w:tcPr>
            <w:tcW w:w="925" w:type="dxa"/>
          </w:tcPr>
          <w:p w14:paraId="000000D2"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7.</w:t>
            </w:r>
          </w:p>
        </w:tc>
        <w:tc>
          <w:tcPr>
            <w:tcW w:w="4060" w:type="dxa"/>
          </w:tcPr>
          <w:p w14:paraId="000000D3"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Indicatori de etapă</w:t>
            </w:r>
          </w:p>
        </w:tc>
        <w:tc>
          <w:tcPr>
            <w:tcW w:w="4107" w:type="dxa"/>
          </w:tcPr>
          <w:p w14:paraId="000000D4"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tc>
      </w:tr>
      <w:tr w:rsidR="00FA020C" w14:paraId="69C855D2" w14:textId="77777777">
        <w:tc>
          <w:tcPr>
            <w:tcW w:w="925" w:type="dxa"/>
          </w:tcPr>
          <w:p w14:paraId="000000D5"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8.</w:t>
            </w:r>
          </w:p>
        </w:tc>
        <w:tc>
          <w:tcPr>
            <w:tcW w:w="4060" w:type="dxa"/>
          </w:tcPr>
          <w:p w14:paraId="000000D6"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Plan de monitorizare a proiectului</w:t>
            </w:r>
          </w:p>
        </w:tc>
        <w:tc>
          <w:tcPr>
            <w:tcW w:w="4107" w:type="dxa"/>
          </w:tcPr>
          <w:p w14:paraId="000000D7"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 xml:space="preserve">Plan inclus în contractul de finanțare, după caz, prin care se stabilesc indicatorii de etapă care se vor monitoriza de către autoritatea de management pe parcursul implementării proiectului, modul de verificare al acestora, precum țintele finale </w:t>
            </w:r>
            <w:r>
              <w:rPr>
                <w:rFonts w:ascii="Montserrat" w:eastAsia="Montserrat" w:hAnsi="Montserrat" w:cs="Montserrat"/>
                <w:color w:val="000000"/>
              </w:rPr>
              <w:lastRenderedPageBreak/>
              <w:t>asumate pentru indicatorii de realizare și de rezultat care vor fi atinse în urma implementării proiectului.</w:t>
            </w:r>
          </w:p>
        </w:tc>
      </w:tr>
      <w:tr w:rsidR="00FA020C" w14:paraId="45913D51" w14:textId="77777777">
        <w:tc>
          <w:tcPr>
            <w:tcW w:w="925" w:type="dxa"/>
          </w:tcPr>
          <w:p w14:paraId="000000D8"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highlight w:val="magenta"/>
              </w:rPr>
            </w:pPr>
            <w:r>
              <w:rPr>
                <w:rFonts w:ascii="Montserrat" w:eastAsia="Montserrat" w:hAnsi="Montserrat" w:cs="Montserrat"/>
                <w:color w:val="000000"/>
              </w:rPr>
              <w:lastRenderedPageBreak/>
              <w:t xml:space="preserve">9. </w:t>
            </w:r>
          </w:p>
        </w:tc>
        <w:tc>
          <w:tcPr>
            <w:tcW w:w="4060" w:type="dxa"/>
          </w:tcPr>
          <w:p w14:paraId="000000D9"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de calitate</w:t>
            </w:r>
          </w:p>
        </w:tc>
        <w:tc>
          <w:tcPr>
            <w:tcW w:w="4107" w:type="dxa"/>
          </w:tcPr>
          <w:p w14:paraId="000000DA" w14:textId="77777777" w:rsidR="00FA020C" w:rsidRDefault="00246DDB">
            <w:pPr>
              <w:pBdr>
                <w:top w:val="nil"/>
                <w:left w:val="nil"/>
                <w:bottom w:val="nil"/>
                <w:right w:val="nil"/>
                <w:between w:val="nil"/>
              </w:pBdr>
              <w:spacing w:before="120" w:after="120" w:line="259" w:lineRule="auto"/>
              <w:jc w:val="both"/>
              <w:rPr>
                <w:rFonts w:ascii="Montserrat" w:eastAsia="Montserrat" w:hAnsi="Montserrat" w:cs="Montserrat"/>
                <w:color w:val="000000"/>
              </w:rPr>
            </w:pPr>
            <w:r>
              <w:rPr>
                <w:rFonts w:ascii="Montserrat" w:eastAsia="Montserrat" w:hAnsi="Montserrat" w:cs="Montserrat"/>
                <w:color w:val="000000"/>
              </w:rPr>
              <w:t>Prag minim de la care se consideră că un proiect îndeplinește condițiile minime necesare pentru a fi finanțat din fonduri externe nerambursabile.</w:t>
            </w:r>
          </w:p>
        </w:tc>
      </w:tr>
    </w:tbl>
    <w:p w14:paraId="000000DB"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rPr>
      </w:pPr>
    </w:p>
    <w:p w14:paraId="000000DC" w14:textId="77777777" w:rsidR="00FA020C" w:rsidRDefault="00FA020C">
      <w:pPr>
        <w:pBdr>
          <w:top w:val="nil"/>
          <w:left w:val="nil"/>
          <w:bottom w:val="nil"/>
          <w:right w:val="nil"/>
          <w:between w:val="nil"/>
        </w:pBd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ind w:right="57"/>
        <w:jc w:val="center"/>
        <w:rPr>
          <w:rFonts w:ascii="Montserrat" w:eastAsia="Montserrat" w:hAnsi="Montserrat" w:cs="Montserrat"/>
          <w:color w:val="000000"/>
        </w:rPr>
      </w:pPr>
    </w:p>
    <w:p w14:paraId="000000DD" w14:textId="77777777" w:rsidR="00FA020C" w:rsidRDefault="00246DDB">
      <w:pPr>
        <w:pStyle w:val="Titlu1"/>
        <w:numPr>
          <w:ilvl w:val="0"/>
          <w:numId w:val="19"/>
        </w:numPr>
      </w:pPr>
      <w:bookmarkStart w:id="12" w:name="_Toc139883309"/>
      <w:r>
        <w:t>ELEMENTE DE CONTEXT</w:t>
      </w:r>
      <w:bookmarkEnd w:id="12"/>
      <w:r>
        <w:t xml:space="preserve"> </w:t>
      </w:r>
      <w:r>
        <w:tab/>
      </w:r>
    </w:p>
    <w:p w14:paraId="000000DE" w14:textId="77777777" w:rsidR="00FA020C" w:rsidRDefault="00246DDB">
      <w:pPr>
        <w:pStyle w:val="Titlu2"/>
        <w:numPr>
          <w:ilvl w:val="1"/>
          <w:numId w:val="19"/>
        </w:numPr>
      </w:pPr>
      <w:bookmarkStart w:id="13" w:name="_Toc139883310"/>
      <w:r>
        <w:t>Informații generale Program</w:t>
      </w:r>
      <w:bookmarkEnd w:id="13"/>
    </w:p>
    <w:p w14:paraId="000000DF" w14:textId="77777777" w:rsidR="00FA020C" w:rsidRDefault="00246DDB">
      <w:pPr>
        <w:spacing w:before="280" w:after="280"/>
        <w:jc w:val="both"/>
        <w:rPr>
          <w:rFonts w:ascii="Montserrat" w:eastAsia="Montserrat" w:hAnsi="Montserrat" w:cs="Montserrat"/>
          <w:b/>
          <w:sz w:val="22"/>
          <w:szCs w:val="22"/>
        </w:rPr>
      </w:pPr>
      <w:r>
        <w:rPr>
          <w:rFonts w:ascii="Montserrat" w:eastAsia="Montserrat" w:hAnsi="Montserrat" w:cs="Montserrat"/>
          <w:sz w:val="22"/>
          <w:szCs w:val="22"/>
        </w:rPr>
        <w:t xml:space="preserve">Programul Regional pentru Regiunea Nord-Est 2021-2027 este un document strategic de programare care </w:t>
      </w:r>
      <w:proofErr w:type="spellStart"/>
      <w:r>
        <w:rPr>
          <w:rFonts w:ascii="Montserrat" w:eastAsia="Montserrat" w:hAnsi="Montserrat" w:cs="Montserrat"/>
          <w:sz w:val="22"/>
          <w:szCs w:val="22"/>
        </w:rPr>
        <w:t>acopera</w:t>
      </w:r>
      <w:proofErr w:type="spellEnd"/>
      <w:r>
        <w:rPr>
          <w:rFonts w:ascii="Montserrat" w:eastAsia="Montserrat" w:hAnsi="Montserrat" w:cs="Montserrat"/>
          <w:sz w:val="22"/>
          <w:szCs w:val="22"/>
        </w:rPr>
        <w:t xml:space="preserve"> domeniile: specializare inteligenta si inovare, IMM-uri, digitalizare, eficienta energetica, dezvoltare urbana, mobilitate si conectivitate, </w:t>
      </w:r>
      <w:proofErr w:type="spellStart"/>
      <w:r>
        <w:rPr>
          <w:rFonts w:ascii="Montserrat" w:eastAsia="Montserrat" w:hAnsi="Montserrat" w:cs="Montserrat"/>
          <w:sz w:val="22"/>
          <w:szCs w:val="22"/>
        </w:rPr>
        <w:t>protectia</w:t>
      </w:r>
      <w:proofErr w:type="spellEnd"/>
      <w:r>
        <w:rPr>
          <w:rFonts w:ascii="Montserrat" w:eastAsia="Montserrat" w:hAnsi="Montserrat" w:cs="Montserrat"/>
          <w:sz w:val="22"/>
          <w:szCs w:val="22"/>
        </w:rPr>
        <w:t xml:space="preserve"> naturii si a </w:t>
      </w:r>
      <w:proofErr w:type="spellStart"/>
      <w:r>
        <w:rPr>
          <w:rFonts w:ascii="Montserrat" w:eastAsia="Montserrat" w:hAnsi="Montserrat" w:cs="Montserrat"/>
          <w:sz w:val="22"/>
          <w:szCs w:val="22"/>
        </w:rPr>
        <w:t>biodiversitatii</w:t>
      </w:r>
      <w:proofErr w:type="spellEnd"/>
      <w:r>
        <w:rPr>
          <w:rFonts w:ascii="Montserrat" w:eastAsia="Montserrat" w:hAnsi="Montserrat" w:cs="Montserrat"/>
          <w:sz w:val="22"/>
          <w:szCs w:val="22"/>
        </w:rPr>
        <w:t xml:space="preserve">,  infrastructura </w:t>
      </w:r>
      <w:proofErr w:type="spellStart"/>
      <w:r>
        <w:rPr>
          <w:rFonts w:ascii="Montserrat" w:eastAsia="Montserrat" w:hAnsi="Montserrat" w:cs="Montserrat"/>
          <w:sz w:val="22"/>
          <w:szCs w:val="22"/>
        </w:rPr>
        <w:t>educationala</w:t>
      </w:r>
      <w:proofErr w:type="spellEnd"/>
      <w:r>
        <w:rPr>
          <w:rFonts w:ascii="Montserrat" w:eastAsia="Montserrat" w:hAnsi="Montserrat" w:cs="Montserrat"/>
          <w:sz w:val="22"/>
          <w:szCs w:val="22"/>
        </w:rPr>
        <w:t xml:space="preserve">, </w:t>
      </w:r>
      <w:r>
        <w:rPr>
          <w:rFonts w:ascii="Montserrat" w:eastAsia="Montserrat" w:hAnsi="Montserrat" w:cs="Montserrat"/>
          <w:b/>
          <w:sz w:val="22"/>
          <w:szCs w:val="22"/>
        </w:rPr>
        <w:t xml:space="preserve">turism si cultura/patrimoniu cultural. </w:t>
      </w:r>
    </w:p>
    <w:p w14:paraId="000000E0" w14:textId="77777777" w:rsidR="00FA020C" w:rsidRDefault="00246DDB">
      <w:pPr>
        <w:spacing w:before="280" w:after="280"/>
        <w:jc w:val="both"/>
        <w:rPr>
          <w:rFonts w:ascii="Montserrat" w:eastAsia="Montserrat" w:hAnsi="Montserrat" w:cs="Montserrat"/>
          <w:sz w:val="22"/>
          <w:szCs w:val="22"/>
        </w:rPr>
      </w:pPr>
      <w:r>
        <w:rPr>
          <w:rFonts w:ascii="Montserrat" w:eastAsia="Montserrat" w:hAnsi="Montserrat" w:cs="Montserrat"/>
          <w:sz w:val="22"/>
          <w:szCs w:val="22"/>
        </w:rPr>
        <w:t>Programul își propune derularea în Regiunea Nord-Est a unei dezvoltări echilibrate, bazate pe un proces de creștere economică inteligent, durabil și incluziv, care să conducă la creșterea calității vieții și reducerea decalajelor de dezvoltare intra și inter regionale. Programul va finanța proiecte în județele Suceava, Botoșani, Neamț, Iași, Bacău și Vaslui.</w:t>
      </w:r>
    </w:p>
    <w:p w14:paraId="000000E1" w14:textId="77777777" w:rsidR="00FA020C" w:rsidRDefault="00246DDB">
      <w:pPr>
        <w:spacing w:before="280" w:after="280"/>
        <w:jc w:val="both"/>
        <w:rPr>
          <w:rFonts w:ascii="Montserrat" w:eastAsia="Montserrat" w:hAnsi="Montserrat" w:cs="Montserrat"/>
          <w:sz w:val="22"/>
          <w:szCs w:val="22"/>
        </w:rPr>
      </w:pPr>
      <w:r>
        <w:rPr>
          <w:rFonts w:ascii="Montserrat" w:eastAsia="Montserrat" w:hAnsi="Montserrat" w:cs="Montserrat"/>
          <w:sz w:val="22"/>
          <w:szCs w:val="22"/>
        </w:rPr>
        <w:t>PR NE este unul dintre programele aferente Acordului de parteneriat nr. 2021RO16RFPR002, prin care se pot accesa fondurile europene structurale de investiții provenite din Fondul European pentru Dezvoltare Regională (FEDR). Programul a fost aprobat prin decizia Comisiei Europene nr. C(2022) 7637 din 21.10.2022.</w:t>
      </w:r>
    </w:p>
    <w:p w14:paraId="000000E2" w14:textId="77777777" w:rsidR="00FA020C" w:rsidRDefault="00246DDB">
      <w:pPr>
        <w:pStyle w:val="Titlu2"/>
        <w:numPr>
          <w:ilvl w:val="1"/>
          <w:numId w:val="19"/>
        </w:numPr>
      </w:pPr>
      <w:bookmarkStart w:id="14" w:name="_Toc139883311"/>
      <w:r>
        <w:t>Prioritatea/Fond/Obiectiv de politică/Obiectiv specific</w:t>
      </w:r>
      <w:bookmarkEnd w:id="14"/>
      <w:r>
        <w:t xml:space="preserve"> </w:t>
      </w:r>
    </w:p>
    <w:p w14:paraId="000000E3" w14:textId="0C39A877" w:rsidR="00FA020C" w:rsidRDefault="00246DDB">
      <w:pPr>
        <w:jc w:val="both"/>
        <w:rPr>
          <w:rFonts w:ascii="Montserrat" w:eastAsia="Montserrat" w:hAnsi="Montserrat" w:cs="Montserrat"/>
          <w:sz w:val="22"/>
          <w:szCs w:val="22"/>
        </w:rPr>
      </w:pPr>
      <w:bookmarkStart w:id="15" w:name="_heading=h.26in1rg" w:colFirst="0" w:colLast="0"/>
      <w:bookmarkEnd w:id="15"/>
      <w:r>
        <w:rPr>
          <w:rFonts w:ascii="Montserrat" w:eastAsia="Montserrat" w:hAnsi="Montserrat" w:cs="Montserrat"/>
          <w:sz w:val="22"/>
          <w:szCs w:val="22"/>
        </w:rPr>
        <w:t>Prioritatea 7. Nord-Est - O regiune mai atractiva derivă din Programul Regional Nord-Est 2021-2027, Obiectivul de Politica 5 - O Europa mai aproape de cetățeni prin promovarea dezvoltării durabile si integrate a zonelor urbane, rurale si de coasta si a inițiativelor locale .</w:t>
      </w:r>
    </w:p>
    <w:p w14:paraId="000000E4" w14:textId="77777777" w:rsidR="00FA020C" w:rsidRDefault="00246DDB">
      <w:pPr>
        <w:jc w:val="both"/>
        <w:rPr>
          <w:rFonts w:ascii="Montserrat" w:eastAsia="Montserrat" w:hAnsi="Montserrat" w:cs="Montserrat"/>
          <w:sz w:val="22"/>
          <w:szCs w:val="22"/>
        </w:rPr>
      </w:pPr>
      <w:bookmarkStart w:id="16" w:name="_heading=h.lnxbz9" w:colFirst="0" w:colLast="0"/>
      <w:bookmarkEnd w:id="16"/>
      <w:r>
        <w:rPr>
          <w:rFonts w:ascii="Montserrat" w:eastAsia="Montserrat" w:hAnsi="Montserrat" w:cs="Montserrat"/>
          <w:sz w:val="22"/>
          <w:szCs w:val="22"/>
        </w:rPr>
        <w:t>Obiectivul specific al acestei priorități vizează creșterea atractivității localităților urbane printr-o abordare multisectoriala, teritoriala si integrata, care adresează regenerarea si revitalizarea urbana, fructificând potențialul turistic, cultural si creativ existent la nivel local.</w:t>
      </w:r>
    </w:p>
    <w:p w14:paraId="000000E5" w14:textId="77777777" w:rsidR="00FA020C" w:rsidRDefault="00246DDB">
      <w:pPr>
        <w:pStyle w:val="Titlu2"/>
        <w:numPr>
          <w:ilvl w:val="1"/>
          <w:numId w:val="19"/>
        </w:numPr>
        <w:spacing w:after="0"/>
      </w:pPr>
      <w:bookmarkStart w:id="17" w:name="_Toc139883312"/>
      <w:r>
        <w:t>Reglementări europene și naționale, cadrul strategic, documente programatice aplicabile</w:t>
      </w:r>
      <w:bookmarkEnd w:id="17"/>
    </w:p>
    <w:p w14:paraId="000000E6" w14:textId="77777777" w:rsidR="00FA020C" w:rsidRDefault="00FA020C">
      <w:pPr>
        <w:pStyle w:val="Titlu2"/>
        <w:spacing w:before="0"/>
        <w:ind w:left="644" w:hanging="75"/>
      </w:pPr>
      <w:bookmarkStart w:id="18" w:name="_Toc139883313"/>
      <w:bookmarkEnd w:id="18"/>
    </w:p>
    <w:p w14:paraId="000000E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0E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w:t>
      </w:r>
      <w:r>
        <w:rPr>
          <w:rFonts w:ascii="Montserrat" w:eastAsia="Montserrat" w:hAnsi="Montserrat" w:cs="Montserrat"/>
          <w:sz w:val="22"/>
          <w:szCs w:val="22"/>
        </w:rPr>
        <w:lastRenderedPageBreak/>
        <w:t xml:space="preserve">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0E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0EA"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Hotărârea Guvernului nr. 873/2022 pentru stabilirea cadrului legal privind eligibilitatea cheltuielilor efectuate de beneficiari în cadrul </w:t>
      </w:r>
      <w:proofErr w:type="spellStart"/>
      <w:r>
        <w:rPr>
          <w:rFonts w:ascii="Montserrat" w:eastAsia="Montserrat" w:hAnsi="Montserrat" w:cs="Montserrat"/>
          <w:sz w:val="22"/>
          <w:szCs w:val="22"/>
        </w:rPr>
        <w:t>operaţiunilor</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finanţate</w:t>
      </w:r>
      <w:proofErr w:type="spellEnd"/>
      <w:r>
        <w:rPr>
          <w:rFonts w:ascii="Montserrat" w:eastAsia="Montserrat" w:hAnsi="Montserrat" w:cs="Montserrat"/>
          <w:sz w:val="22"/>
          <w:szCs w:val="22"/>
        </w:rPr>
        <w:t xml:space="preserve"> în perioada de programare 2021-2027 prin Fondul european de dezvoltare regională, Fondul social european Plus, Fondul de coeziune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Fondul pentru o </w:t>
      </w:r>
      <w:proofErr w:type="spellStart"/>
      <w:r>
        <w:rPr>
          <w:rFonts w:ascii="Montserrat" w:eastAsia="Montserrat" w:hAnsi="Montserrat" w:cs="Montserrat"/>
          <w:sz w:val="22"/>
          <w:szCs w:val="22"/>
        </w:rPr>
        <w:t>tranziţie</w:t>
      </w:r>
      <w:proofErr w:type="spellEnd"/>
      <w:r>
        <w:rPr>
          <w:rFonts w:ascii="Montserrat" w:eastAsia="Montserrat" w:hAnsi="Montserrat" w:cs="Montserrat"/>
          <w:sz w:val="22"/>
          <w:szCs w:val="22"/>
        </w:rPr>
        <w:t xml:space="preserve"> justă;</w:t>
      </w:r>
    </w:p>
    <w:p w14:paraId="000000EB"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23/2023 privind instituirea unor măsuri de simplificare și digitalizare pentru gestionarea fondurilor europene aferente Politicii de Coeziune 2021-2027;</w:t>
      </w:r>
    </w:p>
    <w:p w14:paraId="000000EC"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(CE) nr. 1370/2007 al Parlamentului European și al Consiliului din 23 octombrie 2007 privind serviciile publice de transport feroviar și rutier de călători și de abrogare a Regulamentelor (CEE) nr. 1191/69 și nr. 1107/70 ale Consiliului, cu modificările și completările ulterioare;</w:t>
      </w:r>
    </w:p>
    <w:p w14:paraId="000000ED"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Hotărârea Guvernului nr. 907/2016 privind etapele de elaborare și conținutul-cadru al documentațiilor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aferente obiectivelor/proiectelor de investiții finanțate din fonduri publice;</w:t>
      </w:r>
    </w:p>
    <w:p w14:paraId="000000EE"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Legea nr. 51/2006 privind serviciile comunitare de </w:t>
      </w:r>
      <w:proofErr w:type="spellStart"/>
      <w:r>
        <w:rPr>
          <w:rFonts w:ascii="Montserrat" w:eastAsia="Montserrat" w:hAnsi="Montserrat" w:cs="Montserrat"/>
          <w:sz w:val="22"/>
          <w:szCs w:val="22"/>
        </w:rPr>
        <w:t>utilităţi</w:t>
      </w:r>
      <w:proofErr w:type="spellEnd"/>
      <w:r>
        <w:rPr>
          <w:rFonts w:ascii="Montserrat" w:eastAsia="Montserrat" w:hAnsi="Montserrat" w:cs="Montserrat"/>
          <w:sz w:val="22"/>
          <w:szCs w:val="22"/>
        </w:rPr>
        <w:t xml:space="preserve"> publice;</w:t>
      </w:r>
    </w:p>
    <w:p w14:paraId="000000EF"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Legea </w:t>
      </w:r>
      <w:r>
        <w:rPr>
          <w:rFonts w:ascii="Montserrat" w:eastAsia="Montserrat" w:hAnsi="Montserrat" w:cs="Montserrat"/>
          <w:sz w:val="22"/>
          <w:szCs w:val="22"/>
          <w:highlight w:val="white"/>
        </w:rPr>
        <w:t xml:space="preserve">nr. 92/2007 privind </w:t>
      </w:r>
      <w:r>
        <w:rPr>
          <w:rFonts w:ascii="Montserrat" w:eastAsia="Montserrat" w:hAnsi="Montserrat" w:cs="Montserrat"/>
          <w:sz w:val="22"/>
          <w:szCs w:val="22"/>
        </w:rPr>
        <w:t xml:space="preserve">serviciile publice de transport persoane în </w:t>
      </w:r>
      <w:proofErr w:type="spellStart"/>
      <w:r>
        <w:rPr>
          <w:rFonts w:ascii="Montserrat" w:eastAsia="Montserrat" w:hAnsi="Montserrat" w:cs="Montserrat"/>
          <w:sz w:val="22"/>
          <w:szCs w:val="22"/>
        </w:rPr>
        <w:t>unităţile</w:t>
      </w:r>
      <w:proofErr w:type="spellEnd"/>
      <w:r>
        <w:rPr>
          <w:rFonts w:ascii="Montserrat" w:eastAsia="Montserrat" w:hAnsi="Montserrat" w:cs="Montserrat"/>
          <w:sz w:val="22"/>
          <w:szCs w:val="22"/>
        </w:rPr>
        <w:t xml:space="preserve"> administrativ-teritoriale;</w:t>
      </w:r>
    </w:p>
    <w:p w14:paraId="000000F0"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156/2020 privind unele măsuri pentru susținerea dezvoltării teritoriale a localităților urbane și rurale din România cu finanțare din fonduri externe nerambursabile;</w:t>
      </w:r>
    </w:p>
    <w:p w14:paraId="000000F1"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Ordinul nr. 1777/2023 din 3 mai 2023 privind aprobarea </w:t>
      </w:r>
      <w:proofErr w:type="spellStart"/>
      <w:r>
        <w:rPr>
          <w:rFonts w:ascii="Montserrat" w:eastAsia="Montserrat" w:hAnsi="Montserrat" w:cs="Montserrat"/>
          <w:sz w:val="22"/>
          <w:szCs w:val="22"/>
        </w:rPr>
        <w:t>conţinutului</w:t>
      </w:r>
      <w:proofErr w:type="spellEnd"/>
      <w:r>
        <w:rPr>
          <w:rFonts w:ascii="Montserrat" w:eastAsia="Montserrat" w:hAnsi="Montserrat" w:cs="Montserrat"/>
          <w:sz w:val="22"/>
          <w:szCs w:val="22"/>
        </w:rPr>
        <w:t xml:space="preserve">/modelului/formatului/structurii-cadru pentru documentele prevăzute la art. 4 alin. (1) teza întâi, art. 6 alin. (1)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(3), art. 7 alin. (1)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art. 17 alin. (2) din </w:t>
      </w:r>
      <w:proofErr w:type="spellStart"/>
      <w:r>
        <w:rPr>
          <w:rFonts w:ascii="Montserrat" w:eastAsia="Montserrat" w:hAnsi="Montserrat" w:cs="Montserrat"/>
          <w:sz w:val="22"/>
          <w:szCs w:val="22"/>
        </w:rPr>
        <w:t>Ordonanţa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23/2023 privind instituirea unor măsuri de simplificare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digitalizare pentru gestionarea fondurilor europene aferente Politicii de coeziune 2021 – 2027;</w:t>
      </w:r>
    </w:p>
    <w:p w14:paraId="000000F2"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Legea nr. 292/2018 privind evaluarea impactului anumitor proiecte publice și private asupra mediului;</w:t>
      </w:r>
    </w:p>
    <w:p w14:paraId="000000F3" w14:textId="77777777" w:rsidR="00FA020C" w:rsidRDefault="00246DDB">
      <w:pPr>
        <w:numPr>
          <w:ilvl w:val="0"/>
          <w:numId w:val="2"/>
        </w:numPr>
        <w:spacing w:line="276" w:lineRule="auto"/>
        <w:ind w:left="0" w:firstLine="0"/>
        <w:jc w:val="both"/>
      </w:pPr>
      <w:r>
        <w:rPr>
          <w:rFonts w:ascii="Montserrat" w:eastAsia="Montserrat" w:hAnsi="Montserrat" w:cs="Montserrat"/>
          <w:sz w:val="22"/>
          <w:szCs w:val="22"/>
        </w:rPr>
        <w:t xml:space="preserve">Ordinul nr. 269/2020, al Ministerului Mediului, Apelor și Pădurilor privind aprobarea ghidului general aplicabil etapelor procedurii de evaluare a impactului asupra mediului, a ghidului pentru evaluarea impactului asupra mediului în context transfrontalier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 altor ghiduri specifice pentru diferite domenii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categorii de proiecte.</w:t>
      </w:r>
    </w:p>
    <w:p w14:paraId="000000F4" w14:textId="77777777" w:rsidR="00FA020C" w:rsidRDefault="00246DDB">
      <w:pPr>
        <w:numPr>
          <w:ilvl w:val="0"/>
          <w:numId w:val="2"/>
        </w:numPr>
        <w:spacing w:after="16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OUG nr. 183/2022 privind stabilirea unor măsuri pentru finanțarea unor proiecte de regenerare urbană.</w:t>
      </w:r>
    </w:p>
    <w:p w14:paraId="000000F5" w14:textId="77777777" w:rsidR="00FA020C" w:rsidRDefault="00246DDB">
      <w:pPr>
        <w:pStyle w:val="Titlu1"/>
        <w:numPr>
          <w:ilvl w:val="0"/>
          <w:numId w:val="19"/>
        </w:numPr>
      </w:pPr>
      <w:bookmarkStart w:id="19" w:name="_Toc139883314"/>
      <w:r>
        <w:t>ASPECTE SPECIFICE APELULUI DE PROIECTE</w:t>
      </w:r>
      <w:bookmarkEnd w:id="19"/>
      <w:r>
        <w:t xml:space="preserve"> </w:t>
      </w:r>
    </w:p>
    <w:p w14:paraId="000000F6" w14:textId="77777777" w:rsidR="00FA020C" w:rsidRDefault="00246DDB">
      <w:pPr>
        <w:pStyle w:val="Titlu2"/>
        <w:numPr>
          <w:ilvl w:val="1"/>
          <w:numId w:val="19"/>
        </w:numPr>
      </w:pPr>
      <w:bookmarkStart w:id="20" w:name="_Toc139883315"/>
      <w:r>
        <w:t>Tipul de apel</w:t>
      </w:r>
      <w:bookmarkEnd w:id="20"/>
    </w:p>
    <w:p w14:paraId="000000F7" w14:textId="77777777" w:rsidR="00FA020C" w:rsidRDefault="00FA020C"/>
    <w:p w14:paraId="000000F8" w14:textId="7B3108AA" w:rsidR="00FA020C" w:rsidRDefault="00246DDB">
      <w:pPr>
        <w:jc w:val="both"/>
        <w:rPr>
          <w:rFonts w:ascii="Montserrat" w:eastAsia="Montserrat" w:hAnsi="Montserrat" w:cs="Montserrat"/>
          <w:sz w:val="22"/>
          <w:szCs w:val="22"/>
        </w:rPr>
      </w:pPr>
      <w:bookmarkStart w:id="21" w:name="_heading=h.2jxsxqh" w:colFirst="0" w:colLast="0"/>
      <w:bookmarkEnd w:id="21"/>
      <w:r>
        <w:rPr>
          <w:rFonts w:ascii="Montserrat" w:eastAsia="Montserrat" w:hAnsi="Montserrat" w:cs="Montserrat"/>
          <w:sz w:val="22"/>
          <w:szCs w:val="22"/>
        </w:rPr>
        <w:lastRenderedPageBreak/>
        <w:t xml:space="preserve">Prin prezentul ghid al solicitantului se lansează apelul de proiecte de tip </w:t>
      </w:r>
      <w:sdt>
        <w:sdtPr>
          <w:tag w:val="goog_rdk_22"/>
          <w:id w:val="-754132808"/>
        </w:sdtPr>
        <w:sdtEndPr/>
        <w:sdtContent/>
      </w:sdt>
      <w:r>
        <w:rPr>
          <w:rFonts w:ascii="Montserrat" w:eastAsia="Montserrat" w:hAnsi="Montserrat" w:cs="Montserrat"/>
          <w:sz w:val="22"/>
          <w:szCs w:val="22"/>
        </w:rPr>
        <w:t xml:space="preserve">necompetitiv cu numărul </w:t>
      </w:r>
      <w:r>
        <w:rPr>
          <w:rFonts w:ascii="Montserrat" w:eastAsia="Montserrat" w:hAnsi="Montserrat" w:cs="Montserrat"/>
          <w:sz w:val="22"/>
          <w:szCs w:val="22"/>
          <w:highlight w:val="green"/>
        </w:rPr>
        <w:t>PR/2023/7/1/</w:t>
      </w:r>
      <w:r>
        <w:rPr>
          <w:rFonts w:ascii="Montserrat" w:eastAsia="Montserrat" w:hAnsi="Montserrat" w:cs="Montserrat"/>
          <w:sz w:val="22"/>
          <w:szCs w:val="22"/>
        </w:rPr>
        <w:t>, cu depunere continuă a documentațiilor de finanțare</w:t>
      </w:r>
      <w:r w:rsidR="00BC0824">
        <w:rPr>
          <w:rFonts w:ascii="Montserrat" w:eastAsia="Montserrat" w:hAnsi="Montserrat" w:cs="Montserrat"/>
          <w:sz w:val="22"/>
          <w:szCs w:val="22"/>
        </w:rPr>
        <w:t xml:space="preserve">, cu termen de </w:t>
      </w:r>
      <w:proofErr w:type="spellStart"/>
      <w:r w:rsidR="00BC0824">
        <w:rPr>
          <w:rFonts w:ascii="Montserrat" w:eastAsia="Montserrat" w:hAnsi="Montserrat" w:cs="Montserrat"/>
          <w:sz w:val="22"/>
          <w:szCs w:val="22"/>
        </w:rPr>
        <w:t>inchidere</w:t>
      </w:r>
      <w:proofErr w:type="spellEnd"/>
      <w:r w:rsidR="00BC0824">
        <w:rPr>
          <w:rFonts w:ascii="Montserrat" w:eastAsia="Montserrat" w:hAnsi="Montserrat" w:cs="Montserrat"/>
          <w:sz w:val="22"/>
          <w:szCs w:val="22"/>
        </w:rPr>
        <w:t xml:space="preserve"> a apelului </w:t>
      </w:r>
      <w:r>
        <w:rPr>
          <w:rFonts w:ascii="Montserrat" w:eastAsia="Montserrat" w:hAnsi="Montserrat" w:cs="Montserrat"/>
          <w:sz w:val="22"/>
          <w:szCs w:val="22"/>
        </w:rPr>
        <w:t>. Acest apel se adresează municipiilor reședință de județ și zonelor urbane funcționale/metropolitane din care acestea fac parte, din Regiunea de Dezvoltare Nord-Est, prezentate în Anexa la Legea nr. 315/2004 privind dezvoltarea regională în România, respectiv din județele Bacău, Botoșani, Iași, Neamț, Suceava și Vaslui.</w:t>
      </w:r>
    </w:p>
    <w:p w14:paraId="000000F9" w14:textId="77777777" w:rsidR="00FA020C" w:rsidRDefault="00FA020C">
      <w:pPr>
        <w:jc w:val="both"/>
        <w:rPr>
          <w:rFonts w:ascii="Montserrat" w:eastAsia="Montserrat" w:hAnsi="Montserrat" w:cs="Montserrat"/>
          <w:sz w:val="22"/>
          <w:szCs w:val="22"/>
        </w:rPr>
      </w:pPr>
    </w:p>
    <w:p w14:paraId="000000FA" w14:textId="77777777" w:rsidR="00FA020C" w:rsidRDefault="00246DDB">
      <w:pPr>
        <w:pStyle w:val="Titlu2"/>
        <w:numPr>
          <w:ilvl w:val="1"/>
          <w:numId w:val="19"/>
        </w:numPr>
      </w:pPr>
      <w:bookmarkStart w:id="22" w:name="_Toc139883316"/>
      <w:r>
        <w:t>Forma de sprijin (granturi; instrumentele financiare; premii)</w:t>
      </w:r>
      <w:bookmarkEnd w:id="22"/>
    </w:p>
    <w:p w14:paraId="000000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Forma de sprijin acordat în cadrul apelului de proiecte aferent acestui apel o reprezintă grantul nerambursabil, în conformitate cu prevederile PR Nord-Est, a regulamentelor UE 1060/2021 și 1046/2018.</w:t>
      </w:r>
    </w:p>
    <w:p w14:paraId="000000FC" w14:textId="77777777" w:rsidR="00FA020C" w:rsidRDefault="00246DDB">
      <w:pPr>
        <w:pStyle w:val="Titlu2"/>
        <w:numPr>
          <w:ilvl w:val="1"/>
          <w:numId w:val="19"/>
        </w:numPr>
      </w:pPr>
      <w:bookmarkStart w:id="23" w:name="_Toc139883317"/>
      <w:r>
        <w:t>Bugetul alocat apelului de proiecte</w:t>
      </w:r>
      <w:bookmarkEnd w:id="23"/>
      <w:r>
        <w:t xml:space="preserve"> </w:t>
      </w:r>
    </w:p>
    <w:p w14:paraId="000000FD" w14:textId="77777777" w:rsidR="00FA020C" w:rsidRDefault="00246DDB">
      <w:pPr>
        <w:rPr>
          <w:rFonts w:ascii="Montserrat" w:eastAsia="Montserrat" w:hAnsi="Montserrat" w:cs="Montserrat"/>
          <w:sz w:val="22"/>
          <w:szCs w:val="22"/>
        </w:rPr>
      </w:pPr>
      <w:r>
        <w:rPr>
          <w:i/>
        </w:rPr>
        <w:tab/>
      </w:r>
    </w:p>
    <w:p w14:paraId="000000F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Alocarea financiară pentru acest apel de proiecte aferent </w:t>
      </w:r>
      <w:proofErr w:type="spellStart"/>
      <w:r>
        <w:rPr>
          <w:rFonts w:ascii="Montserrat" w:eastAsia="Montserrat" w:hAnsi="Montserrat" w:cs="Montserrat"/>
          <w:sz w:val="22"/>
          <w:szCs w:val="22"/>
        </w:rPr>
        <w:t>Prioritatii</w:t>
      </w:r>
      <w:proofErr w:type="spellEnd"/>
      <w:r>
        <w:rPr>
          <w:rFonts w:ascii="Montserrat" w:eastAsia="Montserrat" w:hAnsi="Montserrat" w:cs="Montserrat"/>
          <w:sz w:val="22"/>
          <w:szCs w:val="22"/>
        </w:rPr>
        <w:t xml:space="preserve"> 7 este 63.990.201,00 euro (FEDR+BS), din care 54.391.670,85 euro din FEDR și 9.598.530,15 euro cofinanțare de la bugetul de stat si este </w:t>
      </w:r>
      <w:proofErr w:type="spellStart"/>
      <w:r>
        <w:rPr>
          <w:rFonts w:ascii="Montserrat" w:eastAsia="Montserrat" w:hAnsi="Montserrat" w:cs="Montserrat"/>
          <w:sz w:val="22"/>
          <w:szCs w:val="22"/>
        </w:rPr>
        <w:t>impartita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dupa</w:t>
      </w:r>
      <w:proofErr w:type="spellEnd"/>
      <w:r>
        <w:rPr>
          <w:rFonts w:ascii="Montserrat" w:eastAsia="Montserrat" w:hAnsi="Montserrat" w:cs="Montserrat"/>
          <w:sz w:val="22"/>
          <w:szCs w:val="22"/>
        </w:rPr>
        <w:t xml:space="preserve"> cum </w:t>
      </w:r>
      <w:proofErr w:type="spellStart"/>
      <w:r>
        <w:rPr>
          <w:rFonts w:ascii="Montserrat" w:eastAsia="Montserrat" w:hAnsi="Montserrat" w:cs="Montserrat"/>
          <w:sz w:val="22"/>
          <w:szCs w:val="22"/>
        </w:rPr>
        <w:t>urmeaza</w:t>
      </w:r>
      <w:proofErr w:type="spellEnd"/>
      <w:r>
        <w:rPr>
          <w:rFonts w:ascii="Montserrat" w:eastAsia="Montserrat" w:hAnsi="Montserrat" w:cs="Montserrat"/>
          <w:sz w:val="22"/>
          <w:szCs w:val="22"/>
        </w:rPr>
        <w:t xml:space="preserve"> :</w:t>
      </w:r>
    </w:p>
    <w:p w14:paraId="000000FF" w14:textId="77777777" w:rsidR="00FA020C" w:rsidRDefault="00FA020C">
      <w:pPr>
        <w:jc w:val="both"/>
        <w:rPr>
          <w:rFonts w:ascii="Montserrat" w:eastAsia="Montserrat" w:hAnsi="Montserrat" w:cs="Montserrat"/>
          <w:sz w:val="22"/>
          <w:szCs w:val="22"/>
        </w:rPr>
      </w:pPr>
    </w:p>
    <w:tbl>
      <w:tblPr>
        <w:tblStyle w:val="a1"/>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35"/>
        <w:gridCol w:w="6591"/>
      </w:tblGrid>
      <w:tr w:rsidR="00FA020C" w14:paraId="1E15432D" w14:textId="77777777">
        <w:tc>
          <w:tcPr>
            <w:tcW w:w="8926" w:type="dxa"/>
            <w:gridSpan w:val="2"/>
          </w:tcPr>
          <w:p w14:paraId="00000100" w14:textId="77777777" w:rsidR="00FA020C" w:rsidRDefault="00246DDB">
            <w:pPr>
              <w:jc w:val="center"/>
              <w:rPr>
                <w:rFonts w:ascii="Montserrat" w:eastAsia="Montserrat" w:hAnsi="Montserrat" w:cs="Montserrat"/>
                <w:b/>
              </w:rPr>
            </w:pPr>
            <w:r>
              <w:rPr>
                <w:rFonts w:ascii="Montserrat" w:eastAsia="Montserrat" w:hAnsi="Montserrat" w:cs="Montserrat"/>
                <w:b/>
              </w:rPr>
              <w:t>ALOCARE MUNICIPII RESEDINȚĂ DE JUDEȚ</w:t>
            </w:r>
          </w:p>
          <w:p w14:paraId="00000101" w14:textId="77777777" w:rsidR="00FA020C" w:rsidRDefault="00246DDB">
            <w:pPr>
              <w:jc w:val="center"/>
              <w:rPr>
                <w:rFonts w:ascii="Montserrat" w:eastAsia="Montserrat" w:hAnsi="Montserrat" w:cs="Montserrat"/>
                <w:b/>
              </w:rPr>
            </w:pPr>
            <w:r>
              <w:rPr>
                <w:rFonts w:ascii="Montserrat" w:eastAsia="Montserrat" w:hAnsi="Montserrat" w:cs="Montserrat"/>
                <w:b/>
              </w:rPr>
              <w:t>63.990.201,00  EURO (FEDR+BS)</w:t>
            </w:r>
          </w:p>
        </w:tc>
      </w:tr>
      <w:tr w:rsidR="00FA020C" w14:paraId="30BEDB55" w14:textId="77777777">
        <w:tc>
          <w:tcPr>
            <w:tcW w:w="2335" w:type="dxa"/>
          </w:tcPr>
          <w:p w14:paraId="00000103" w14:textId="77777777" w:rsidR="00FA020C" w:rsidRDefault="00246DDB">
            <w:pPr>
              <w:jc w:val="both"/>
              <w:rPr>
                <w:rFonts w:ascii="Montserrat" w:eastAsia="Montserrat" w:hAnsi="Montserrat" w:cs="Montserrat"/>
              </w:rPr>
            </w:pPr>
            <w:r>
              <w:rPr>
                <w:rFonts w:ascii="Montserrat" w:eastAsia="Montserrat" w:hAnsi="Montserrat" w:cs="Montserrat"/>
              </w:rPr>
              <w:t>Mun. Bacau</w:t>
            </w:r>
          </w:p>
        </w:tc>
        <w:tc>
          <w:tcPr>
            <w:tcW w:w="6591" w:type="dxa"/>
          </w:tcPr>
          <w:p w14:paraId="00000104" w14:textId="77777777" w:rsidR="00FA020C" w:rsidRDefault="00FA020C">
            <w:pPr>
              <w:jc w:val="both"/>
              <w:rPr>
                <w:rFonts w:ascii="Montserrat" w:eastAsia="Montserrat" w:hAnsi="Montserrat" w:cs="Montserrat"/>
              </w:rPr>
            </w:pPr>
          </w:p>
        </w:tc>
      </w:tr>
      <w:tr w:rsidR="00FA020C" w14:paraId="24F11862" w14:textId="77777777">
        <w:trPr>
          <w:trHeight w:val="233"/>
        </w:trPr>
        <w:tc>
          <w:tcPr>
            <w:tcW w:w="2335" w:type="dxa"/>
          </w:tcPr>
          <w:p w14:paraId="00000105" w14:textId="77777777" w:rsidR="00FA020C" w:rsidRDefault="00246DDB">
            <w:pPr>
              <w:jc w:val="both"/>
              <w:rPr>
                <w:rFonts w:ascii="Montserrat" w:eastAsia="Montserrat" w:hAnsi="Montserrat" w:cs="Montserrat"/>
              </w:rPr>
            </w:pPr>
            <w:r>
              <w:rPr>
                <w:rFonts w:ascii="Montserrat" w:eastAsia="Montserrat" w:hAnsi="Montserrat" w:cs="Montserrat"/>
              </w:rPr>
              <w:t>Mun. Botoșani</w:t>
            </w:r>
          </w:p>
        </w:tc>
        <w:tc>
          <w:tcPr>
            <w:tcW w:w="6591" w:type="dxa"/>
          </w:tcPr>
          <w:p w14:paraId="00000106" w14:textId="77777777" w:rsidR="00FA020C" w:rsidRDefault="00FA020C">
            <w:pPr>
              <w:jc w:val="both"/>
              <w:rPr>
                <w:rFonts w:ascii="Montserrat" w:eastAsia="Montserrat" w:hAnsi="Montserrat" w:cs="Montserrat"/>
              </w:rPr>
            </w:pPr>
          </w:p>
        </w:tc>
      </w:tr>
      <w:tr w:rsidR="00FA020C" w14:paraId="50412C89" w14:textId="77777777">
        <w:tc>
          <w:tcPr>
            <w:tcW w:w="2335" w:type="dxa"/>
          </w:tcPr>
          <w:p w14:paraId="00000107" w14:textId="77777777" w:rsidR="00FA020C" w:rsidRDefault="00246DDB">
            <w:pPr>
              <w:jc w:val="both"/>
              <w:rPr>
                <w:rFonts w:ascii="Montserrat" w:eastAsia="Montserrat" w:hAnsi="Montserrat" w:cs="Montserrat"/>
              </w:rPr>
            </w:pPr>
            <w:r>
              <w:rPr>
                <w:rFonts w:ascii="Montserrat" w:eastAsia="Montserrat" w:hAnsi="Montserrat" w:cs="Montserrat"/>
              </w:rPr>
              <w:t>Mun. Iași</w:t>
            </w:r>
          </w:p>
        </w:tc>
        <w:tc>
          <w:tcPr>
            <w:tcW w:w="6591" w:type="dxa"/>
          </w:tcPr>
          <w:p w14:paraId="00000108" w14:textId="77777777" w:rsidR="00FA020C" w:rsidRDefault="00FA020C">
            <w:pPr>
              <w:jc w:val="both"/>
              <w:rPr>
                <w:rFonts w:ascii="Montserrat" w:eastAsia="Montserrat" w:hAnsi="Montserrat" w:cs="Montserrat"/>
                <w:color w:val="000000"/>
              </w:rPr>
            </w:pPr>
          </w:p>
        </w:tc>
      </w:tr>
      <w:tr w:rsidR="00FA020C" w14:paraId="6F5661CD" w14:textId="77777777">
        <w:tc>
          <w:tcPr>
            <w:tcW w:w="2335" w:type="dxa"/>
          </w:tcPr>
          <w:p w14:paraId="00000109" w14:textId="77777777" w:rsidR="00FA020C" w:rsidRDefault="00246DDB">
            <w:pPr>
              <w:jc w:val="both"/>
              <w:rPr>
                <w:rFonts w:ascii="Montserrat" w:eastAsia="Montserrat" w:hAnsi="Montserrat" w:cs="Montserrat"/>
              </w:rPr>
            </w:pPr>
            <w:r>
              <w:rPr>
                <w:rFonts w:ascii="Montserrat" w:eastAsia="Montserrat" w:hAnsi="Montserrat" w:cs="Montserrat"/>
              </w:rPr>
              <w:t>Mun. Piatra Neamț</w:t>
            </w:r>
          </w:p>
        </w:tc>
        <w:tc>
          <w:tcPr>
            <w:tcW w:w="6591" w:type="dxa"/>
          </w:tcPr>
          <w:p w14:paraId="0000010A" w14:textId="77777777" w:rsidR="00FA020C" w:rsidRDefault="00FA020C">
            <w:pPr>
              <w:jc w:val="both"/>
              <w:rPr>
                <w:rFonts w:ascii="Montserrat" w:eastAsia="Montserrat" w:hAnsi="Montserrat" w:cs="Montserrat"/>
              </w:rPr>
            </w:pPr>
          </w:p>
        </w:tc>
      </w:tr>
      <w:tr w:rsidR="00FA020C" w14:paraId="5FF2F41A" w14:textId="77777777">
        <w:tc>
          <w:tcPr>
            <w:tcW w:w="2335" w:type="dxa"/>
          </w:tcPr>
          <w:p w14:paraId="0000010B" w14:textId="77777777" w:rsidR="00FA020C" w:rsidRDefault="00246DDB">
            <w:pPr>
              <w:jc w:val="both"/>
              <w:rPr>
                <w:rFonts w:ascii="Montserrat" w:eastAsia="Montserrat" w:hAnsi="Montserrat" w:cs="Montserrat"/>
              </w:rPr>
            </w:pPr>
            <w:r>
              <w:rPr>
                <w:rFonts w:ascii="Montserrat" w:eastAsia="Montserrat" w:hAnsi="Montserrat" w:cs="Montserrat"/>
              </w:rPr>
              <w:t>Mun. Suceava</w:t>
            </w:r>
          </w:p>
        </w:tc>
        <w:tc>
          <w:tcPr>
            <w:tcW w:w="6591" w:type="dxa"/>
          </w:tcPr>
          <w:p w14:paraId="0000010C" w14:textId="77777777" w:rsidR="00FA020C" w:rsidRDefault="00FA020C">
            <w:pPr>
              <w:jc w:val="both"/>
              <w:rPr>
                <w:rFonts w:ascii="Montserrat" w:eastAsia="Montserrat" w:hAnsi="Montserrat" w:cs="Montserrat"/>
              </w:rPr>
            </w:pPr>
          </w:p>
        </w:tc>
      </w:tr>
      <w:tr w:rsidR="00FA020C" w14:paraId="068B6264" w14:textId="77777777">
        <w:tc>
          <w:tcPr>
            <w:tcW w:w="2335" w:type="dxa"/>
          </w:tcPr>
          <w:p w14:paraId="0000010D" w14:textId="77777777" w:rsidR="00FA020C" w:rsidRDefault="00246DDB">
            <w:pPr>
              <w:jc w:val="both"/>
              <w:rPr>
                <w:rFonts w:ascii="Montserrat" w:eastAsia="Montserrat" w:hAnsi="Montserrat" w:cs="Montserrat"/>
              </w:rPr>
            </w:pPr>
            <w:r>
              <w:rPr>
                <w:rFonts w:ascii="Montserrat" w:eastAsia="Montserrat" w:hAnsi="Montserrat" w:cs="Montserrat"/>
              </w:rPr>
              <w:t>Mun. Vaslui</w:t>
            </w:r>
          </w:p>
        </w:tc>
        <w:tc>
          <w:tcPr>
            <w:tcW w:w="6591" w:type="dxa"/>
          </w:tcPr>
          <w:p w14:paraId="0000010E" w14:textId="77777777" w:rsidR="00FA020C" w:rsidRDefault="00FA020C">
            <w:pPr>
              <w:jc w:val="both"/>
              <w:rPr>
                <w:rFonts w:ascii="Montserrat" w:eastAsia="Montserrat" w:hAnsi="Montserrat" w:cs="Montserrat"/>
                <w:color w:val="000000"/>
              </w:rPr>
            </w:pPr>
          </w:p>
        </w:tc>
      </w:tr>
    </w:tbl>
    <w:p w14:paraId="0000010F" w14:textId="77777777" w:rsidR="00FA020C" w:rsidRDefault="00FA020C">
      <w:pPr>
        <w:jc w:val="both"/>
        <w:rPr>
          <w:rFonts w:ascii="Montserrat" w:eastAsia="Montserrat" w:hAnsi="Montserrat" w:cs="Montserrat"/>
          <w:sz w:val="22"/>
          <w:szCs w:val="22"/>
        </w:rPr>
      </w:pPr>
    </w:p>
    <w:p w14:paraId="0000011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transformarea din euro în lei a alocării în aplicația MySMIS2021/SMIS2021+ este utilizat cursul </w:t>
      </w:r>
      <w:proofErr w:type="spellStart"/>
      <w:r>
        <w:rPr>
          <w:rFonts w:ascii="Montserrat" w:eastAsia="Montserrat" w:hAnsi="Montserrat" w:cs="Montserrat"/>
          <w:sz w:val="22"/>
          <w:szCs w:val="22"/>
        </w:rPr>
        <w:t>inforeuro</w:t>
      </w:r>
      <w:proofErr w:type="spellEnd"/>
      <w:r>
        <w:rPr>
          <w:rFonts w:ascii="Montserrat" w:eastAsia="Montserrat" w:hAnsi="Montserrat" w:cs="Montserrat"/>
          <w:sz w:val="22"/>
          <w:szCs w:val="22"/>
        </w:rPr>
        <w:t xml:space="preserve"> din luna publicării ghidului, respectiv luna ....:  1 euro=...... lei.</w:t>
      </w:r>
    </w:p>
    <w:p w14:paraId="00000111" w14:textId="77777777" w:rsidR="00FA020C" w:rsidRDefault="00FA020C">
      <w:pPr>
        <w:jc w:val="both"/>
        <w:rPr>
          <w:rFonts w:ascii="Montserrat" w:eastAsia="Montserrat" w:hAnsi="Montserrat" w:cs="Montserrat"/>
          <w:sz w:val="22"/>
          <w:szCs w:val="22"/>
        </w:rPr>
      </w:pPr>
    </w:p>
    <w:p w14:paraId="00000112"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Atenție!</w:t>
      </w:r>
    </w:p>
    <w:p w14:paraId="00000113"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Alocarea </w:t>
      </w:r>
      <w:proofErr w:type="spellStart"/>
      <w:r>
        <w:rPr>
          <w:rFonts w:ascii="Montserrat" w:eastAsia="Montserrat" w:hAnsi="Montserrat" w:cs="Montserrat"/>
          <w:b/>
          <w:sz w:val="22"/>
          <w:szCs w:val="22"/>
        </w:rPr>
        <w:t>mentionata</w:t>
      </w:r>
      <w:proofErr w:type="spellEnd"/>
      <w:r>
        <w:rPr>
          <w:rFonts w:ascii="Montserrat" w:eastAsia="Montserrat" w:hAnsi="Montserrat" w:cs="Montserrat"/>
          <w:b/>
          <w:sz w:val="22"/>
          <w:szCs w:val="22"/>
        </w:rPr>
        <w:t xml:space="preserve"> mai sus poate fi diminuată în scopul finanțării proiectelor etapizate în conformitate cu legislația în vigoare privind închiderea Programului Operațional Regional 2014-2020.</w:t>
      </w:r>
    </w:p>
    <w:p w14:paraId="00000114" w14:textId="77777777" w:rsidR="00FA020C" w:rsidRDefault="00FA020C"/>
    <w:p w14:paraId="00000115" w14:textId="77777777" w:rsidR="00FA020C" w:rsidRDefault="00246DDB">
      <w:pPr>
        <w:pStyle w:val="Titlu2"/>
        <w:numPr>
          <w:ilvl w:val="1"/>
          <w:numId w:val="19"/>
        </w:numPr>
      </w:pPr>
      <w:bookmarkStart w:id="24" w:name="_Toc139883318"/>
      <w:r>
        <w:t>Rata de cofinanțare</w:t>
      </w:r>
      <w:bookmarkEnd w:id="24"/>
    </w:p>
    <w:p w14:paraId="00000116" w14:textId="77777777" w:rsidR="00FA020C" w:rsidRDefault="00246DDB">
      <w:pPr>
        <w:jc w:val="both"/>
        <w:rPr>
          <w:rFonts w:ascii="Montserrat" w:eastAsia="Montserrat" w:hAnsi="Montserrat" w:cs="Montserrat"/>
          <w:sz w:val="22"/>
          <w:szCs w:val="22"/>
        </w:rPr>
      </w:pPr>
      <w:bookmarkStart w:id="25" w:name="_heading=h.4i7ojhp" w:colFirst="0" w:colLast="0"/>
      <w:bookmarkEnd w:id="25"/>
      <w:r>
        <w:rPr>
          <w:rFonts w:ascii="Montserrat" w:eastAsia="Montserrat" w:hAnsi="Montserrat" w:cs="Montserrat"/>
          <w:sz w:val="22"/>
          <w:szCs w:val="22"/>
        </w:rPr>
        <w:t>În cadrul apelurilor de proiecte PR/2023/7/1, pentru întocmirea bugetului cererii de finanțare, se vor lua în calcul următoarele rate de cofinanțare:</w:t>
      </w:r>
    </w:p>
    <w:p w14:paraId="00000117" w14:textId="77777777" w:rsidR="00FA020C" w:rsidRDefault="00FA020C">
      <w:pPr>
        <w:jc w:val="both"/>
        <w:rPr>
          <w:rFonts w:ascii="Montserrat" w:eastAsia="Montserrat" w:hAnsi="Montserrat" w:cs="Montserrat"/>
          <w:sz w:val="22"/>
          <w:szCs w:val="22"/>
        </w:rPr>
      </w:pPr>
    </w:p>
    <w:p w14:paraId="00000118" w14:textId="77777777" w:rsidR="00FA020C" w:rsidRDefault="00571A94">
      <w:pPr>
        <w:jc w:val="both"/>
        <w:rPr>
          <w:rFonts w:ascii="Montserrat" w:eastAsia="Montserrat" w:hAnsi="Montserrat" w:cs="Montserrat"/>
          <w:sz w:val="22"/>
          <w:szCs w:val="22"/>
        </w:rPr>
      </w:pPr>
      <w:sdt>
        <w:sdtPr>
          <w:tag w:val="goog_rdk_23"/>
          <w:id w:val="1486122360"/>
        </w:sdtPr>
        <w:sdtEndPr/>
        <w:sdtContent/>
      </w:sdt>
      <w:r w:rsidR="00246DDB">
        <w:rPr>
          <w:rFonts w:ascii="Montserrat" w:eastAsia="Montserrat" w:hAnsi="Montserrat" w:cs="Montserrat"/>
          <w:sz w:val="22"/>
          <w:szCs w:val="22"/>
        </w:rPr>
        <w:t xml:space="preserve">Pentru proiectele care </w:t>
      </w:r>
      <w:r w:rsidR="00246DDB">
        <w:rPr>
          <w:rFonts w:ascii="Montserrat" w:eastAsia="Montserrat" w:hAnsi="Montserrat" w:cs="Montserrat"/>
          <w:sz w:val="22"/>
          <w:szCs w:val="22"/>
          <w:u w:val="single"/>
        </w:rPr>
        <w:t>nu se supun</w:t>
      </w:r>
      <w:r w:rsidR="00246DDB">
        <w:rPr>
          <w:rFonts w:ascii="Montserrat" w:eastAsia="Montserrat" w:hAnsi="Montserrat" w:cs="Montserrat"/>
          <w:sz w:val="22"/>
          <w:szCs w:val="22"/>
        </w:rPr>
        <w:t xml:space="preserve"> regulilor privind ajutorul de stat, rata de cofinanțare acordată din Fondul European de Dezvoltare Regională este de 85% din valoarea nerambursabila a proiectului, iar rata de cofinanțare din bugetul de stat reprezintă 15% din valoarea nerambursabila a proiectului.</w:t>
      </w:r>
    </w:p>
    <w:p w14:paraId="00000119" w14:textId="77777777" w:rsidR="00FA020C" w:rsidRDefault="00FA020C">
      <w:pPr>
        <w:jc w:val="both"/>
        <w:rPr>
          <w:rFonts w:ascii="Montserrat" w:eastAsia="Montserrat" w:hAnsi="Montserrat" w:cs="Montserrat"/>
          <w:sz w:val="22"/>
          <w:szCs w:val="22"/>
        </w:rPr>
      </w:pPr>
    </w:p>
    <w:p w14:paraId="0000011A" w14:textId="77777777"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 xml:space="preserve">Ajutor de </w:t>
      </w:r>
      <w:proofErr w:type="spellStart"/>
      <w:r>
        <w:rPr>
          <w:rFonts w:ascii="Montserrat" w:eastAsia="Montserrat" w:hAnsi="Montserrat" w:cs="Montserrat"/>
          <w:b/>
          <w:sz w:val="22"/>
          <w:szCs w:val="22"/>
          <w:u w:val="single"/>
        </w:rPr>
        <w:t>minimis</w:t>
      </w:r>
      <w:proofErr w:type="spellEnd"/>
      <w:r>
        <w:rPr>
          <w:rFonts w:ascii="Montserrat" w:eastAsia="Montserrat" w:hAnsi="Montserrat" w:cs="Montserrat"/>
          <w:b/>
          <w:sz w:val="22"/>
          <w:szCs w:val="22"/>
          <w:u w:val="single"/>
        </w:rPr>
        <w:t>:</w:t>
      </w:r>
    </w:p>
    <w:p w14:paraId="0000011B" w14:textId="77777777" w:rsidR="00FA020C" w:rsidRDefault="00FA020C">
      <w:pPr>
        <w:jc w:val="both"/>
        <w:rPr>
          <w:rFonts w:ascii="Montserrat" w:eastAsia="Montserrat" w:hAnsi="Montserrat" w:cs="Montserrat"/>
          <w:b/>
          <w:sz w:val="22"/>
          <w:szCs w:val="22"/>
        </w:rPr>
      </w:pPr>
    </w:p>
    <w:p w14:paraId="0000011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w:t>
      </w:r>
      <w:proofErr w:type="spellStart"/>
      <w:r>
        <w:rPr>
          <w:rFonts w:ascii="Montserrat" w:eastAsia="Montserrat" w:hAnsi="Montserrat" w:cs="Montserrat"/>
          <w:sz w:val="22"/>
          <w:szCs w:val="22"/>
        </w:rPr>
        <w:t>activitatile</w:t>
      </w:r>
      <w:proofErr w:type="spellEnd"/>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w:t>
      </w:r>
      <w:proofErr w:type="spellStart"/>
      <w:r>
        <w:rPr>
          <w:rFonts w:ascii="Montserrat" w:eastAsia="Montserrat" w:hAnsi="Montserrat" w:cs="Montserrat"/>
          <w:sz w:val="22"/>
          <w:szCs w:val="22"/>
        </w:rPr>
        <w:t>minimis</w:t>
      </w:r>
      <w:proofErr w:type="spellEnd"/>
      <w:r>
        <w:rPr>
          <w:rFonts w:ascii="Montserrat" w:eastAsia="Montserrat" w:hAnsi="Montserrat" w:cs="Montserrat"/>
          <w:sz w:val="22"/>
          <w:szCs w:val="22"/>
        </w:rPr>
        <w:t xml:space="preserve">, rata de cofinanțare acordată din Fondul European de Dezvoltare Regională este de 85% din </w:t>
      </w:r>
      <w:r>
        <w:rPr>
          <w:rFonts w:ascii="Montserrat" w:eastAsia="Montserrat" w:hAnsi="Montserrat" w:cs="Montserrat"/>
          <w:sz w:val="22"/>
          <w:szCs w:val="22"/>
        </w:rPr>
        <w:lastRenderedPageBreak/>
        <w:t>valoarea nerambursabila a proiectului, iar rata de cofinanțare din bugetul de stat reprezintă 15% din valoarea nerambursabila a proiectului.</w:t>
      </w:r>
    </w:p>
    <w:p w14:paraId="0000011D" w14:textId="77777777" w:rsidR="00FA020C" w:rsidRDefault="00FA020C">
      <w:pPr>
        <w:jc w:val="both"/>
        <w:rPr>
          <w:rFonts w:ascii="Montserrat" w:eastAsia="Montserrat" w:hAnsi="Montserrat" w:cs="Montserrat"/>
          <w:b/>
          <w:sz w:val="22"/>
          <w:szCs w:val="22"/>
        </w:rPr>
      </w:pPr>
    </w:p>
    <w:p w14:paraId="0000011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Valoarea totală a ajutorului ce poate fi acordat unei întreprinderi unice pe durata a trei exerciții financiare este de 200.000 EUR.</w:t>
      </w:r>
    </w:p>
    <w:p w14:paraId="0000011F" w14:textId="77777777" w:rsidR="00FA020C" w:rsidRDefault="00FA020C">
      <w:pPr>
        <w:jc w:val="both"/>
        <w:rPr>
          <w:rFonts w:ascii="Montserrat" w:eastAsia="Montserrat" w:hAnsi="Montserrat" w:cs="Montserrat"/>
          <w:sz w:val="22"/>
          <w:szCs w:val="22"/>
        </w:rPr>
      </w:pPr>
    </w:p>
    <w:p w14:paraId="0000012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depuse în cadrul prezentului apel de proiecte (cele care nu se supun regulilor de ajutor de stat regional), 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00000121" w14:textId="77777777" w:rsidR="00FA020C" w:rsidRDefault="00FA020C">
      <w:pPr>
        <w:jc w:val="both"/>
        <w:rPr>
          <w:rFonts w:ascii="Montserrat" w:eastAsia="Montserrat" w:hAnsi="Montserrat" w:cs="Montserrat"/>
          <w:sz w:val="22"/>
          <w:szCs w:val="22"/>
        </w:rPr>
      </w:pPr>
    </w:p>
    <w:p w14:paraId="00000122"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 de stat regional :</w:t>
      </w:r>
    </w:p>
    <w:p w14:paraId="00000123"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u w:val="single"/>
        </w:rPr>
      </w:pPr>
    </w:p>
    <w:p w14:paraId="00000124" w14:textId="77777777" w:rsidR="00FA020C" w:rsidRDefault="00246DDB">
      <w:pPr>
        <w:jc w:val="both"/>
        <w:rPr>
          <w:rFonts w:ascii="Montserrat" w:eastAsia="Montserrat" w:hAnsi="Montserrat" w:cs="Montserrat"/>
          <w:sz w:val="22"/>
          <w:szCs w:val="22"/>
        </w:rPr>
      </w:pPr>
      <w:bookmarkStart w:id="26" w:name="_heading=h.2xcytpi" w:colFirst="0" w:colLast="0"/>
      <w:bookmarkEnd w:id="26"/>
      <w:r>
        <w:rPr>
          <w:rFonts w:ascii="Montserrat" w:eastAsia="Montserrat" w:hAnsi="Montserrat" w:cs="Montserrat"/>
          <w:sz w:val="22"/>
          <w:szCs w:val="22"/>
        </w:rPr>
        <w:t>Finanțarea nerambursabilă maximă ce poate fi acordată ca ajutor de stat regional nu trebuie să depășească limita intensităților maxime stabilite pentru perioada 2022-2027 pentru investiții inițiale prin Hotărârea Guvernului nr. 311/2022, aplicabilă la valoarea costurilor eligibile finanțabile prin ajutor de stat regional aferente proiectului, astfel:</w:t>
      </w:r>
    </w:p>
    <w:p w14:paraId="00000125" w14:textId="77777777" w:rsidR="00FA020C" w:rsidRDefault="00FA020C">
      <w:pPr>
        <w:jc w:val="both"/>
        <w:rPr>
          <w:rFonts w:ascii="Montserrat" w:eastAsia="Montserrat" w:hAnsi="Montserrat" w:cs="Montserrat"/>
          <w:sz w:val="22"/>
          <w:szCs w:val="22"/>
        </w:rPr>
      </w:pPr>
    </w:p>
    <w:tbl>
      <w:tblPr>
        <w:tblStyle w:val="a2"/>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2328A3DF" w14:textId="77777777">
        <w:trPr>
          <w:trHeight w:val="1238"/>
        </w:trPr>
        <w:tc>
          <w:tcPr>
            <w:tcW w:w="709" w:type="dxa"/>
            <w:shd w:val="clear" w:color="auto" w:fill="auto"/>
          </w:tcPr>
          <w:p w14:paraId="000001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1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1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692358C8" w14:textId="77777777">
        <w:tc>
          <w:tcPr>
            <w:tcW w:w="709" w:type="dxa"/>
            <w:shd w:val="clear" w:color="auto" w:fill="auto"/>
          </w:tcPr>
          <w:p w14:paraId="000001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1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1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0C11E865" w14:textId="77777777">
        <w:tc>
          <w:tcPr>
            <w:tcW w:w="709" w:type="dxa"/>
            <w:shd w:val="clear" w:color="auto" w:fill="auto"/>
          </w:tcPr>
          <w:p w14:paraId="000001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12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12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60D2836" w14:textId="77777777">
        <w:tc>
          <w:tcPr>
            <w:tcW w:w="709" w:type="dxa"/>
            <w:shd w:val="clear" w:color="auto" w:fill="auto"/>
          </w:tcPr>
          <w:p w14:paraId="0000012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13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13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1CC57F6" w14:textId="77777777">
        <w:tc>
          <w:tcPr>
            <w:tcW w:w="709" w:type="dxa"/>
            <w:shd w:val="clear" w:color="auto" w:fill="auto"/>
          </w:tcPr>
          <w:p w14:paraId="0000013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13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13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75768FB" w14:textId="77777777">
        <w:tc>
          <w:tcPr>
            <w:tcW w:w="709" w:type="dxa"/>
            <w:shd w:val="clear" w:color="auto" w:fill="auto"/>
          </w:tcPr>
          <w:p w14:paraId="0000013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13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13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F63659C" w14:textId="77777777">
        <w:tc>
          <w:tcPr>
            <w:tcW w:w="709" w:type="dxa"/>
            <w:shd w:val="clear" w:color="auto" w:fill="auto"/>
          </w:tcPr>
          <w:p w14:paraId="0000013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13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13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13B" w14:textId="77777777" w:rsidR="00FA020C" w:rsidRDefault="00FA020C">
      <w:pPr>
        <w:jc w:val="both"/>
        <w:rPr>
          <w:rFonts w:ascii="Montserrat" w:eastAsia="Montserrat" w:hAnsi="Montserrat" w:cs="Montserrat"/>
          <w:sz w:val="22"/>
          <w:szCs w:val="22"/>
        </w:rPr>
      </w:pPr>
    </w:p>
    <w:p w14:paraId="0000013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care se supun regulilor de ajutor de stat regional, cofinanțarea din partea solicitantului este de minimum 40 %, excepție făcând județul Iași pentru care </w:t>
      </w:r>
      <w:proofErr w:type="spellStart"/>
      <w:r>
        <w:rPr>
          <w:rFonts w:ascii="Montserrat" w:eastAsia="Montserrat" w:hAnsi="Montserrat" w:cs="Montserrat"/>
          <w:sz w:val="22"/>
          <w:szCs w:val="22"/>
        </w:rPr>
        <w:t>cofinantarea</w:t>
      </w:r>
      <w:proofErr w:type="spellEnd"/>
      <w:r>
        <w:rPr>
          <w:rFonts w:ascii="Montserrat" w:eastAsia="Montserrat" w:hAnsi="Montserrat" w:cs="Montserrat"/>
          <w:sz w:val="22"/>
          <w:szCs w:val="22"/>
        </w:rPr>
        <w:t xml:space="preserve"> din partea solicitantului este de minimum 50 %.</w:t>
      </w:r>
    </w:p>
    <w:p w14:paraId="0000013D" w14:textId="77777777" w:rsidR="00FA020C" w:rsidRDefault="00FA020C"/>
    <w:p w14:paraId="0000013E" w14:textId="77777777" w:rsidR="00FA020C" w:rsidRDefault="00246DDB">
      <w:pPr>
        <w:pBdr>
          <w:top w:val="nil"/>
          <w:left w:val="nil"/>
          <w:bottom w:val="nil"/>
          <w:right w:val="nil"/>
          <w:between w:val="nil"/>
        </w:pBdr>
        <w:jc w:val="both"/>
        <w:rPr>
          <w:rFonts w:ascii="Montserrat" w:eastAsia="Montserrat" w:hAnsi="Montserrat" w:cs="Montserrat"/>
          <w:b/>
          <w:color w:val="000000"/>
          <w:sz w:val="22"/>
          <w:szCs w:val="22"/>
          <w:u w:val="single"/>
        </w:rPr>
      </w:pPr>
      <w:r>
        <w:rPr>
          <w:rFonts w:ascii="Montserrat" w:eastAsia="Montserrat" w:hAnsi="Montserrat" w:cs="Montserrat"/>
          <w:b/>
          <w:color w:val="000000"/>
          <w:sz w:val="22"/>
          <w:szCs w:val="22"/>
          <w:u w:val="single"/>
        </w:rPr>
        <w:t>Ajutorul de stat pentru investiții în infrastructurile locale</w:t>
      </w:r>
    </w:p>
    <w:p w14:paraId="0000013F" w14:textId="77777777" w:rsidR="00FA020C" w:rsidRDefault="00FA020C">
      <w:pPr>
        <w:jc w:val="both"/>
        <w:rPr>
          <w:rFonts w:ascii="Montserrat" w:eastAsia="Montserrat" w:hAnsi="Montserrat" w:cs="Montserrat"/>
          <w:sz w:val="22"/>
          <w:szCs w:val="22"/>
        </w:rPr>
      </w:pPr>
    </w:p>
    <w:p w14:paraId="00000140" w14:textId="77777777" w:rsidR="00FA020C" w:rsidRDefault="00246DDB">
      <w:pPr>
        <w:rPr>
          <w:rFonts w:ascii="Montserrat" w:eastAsia="Montserrat" w:hAnsi="Montserrat" w:cs="Montserrat"/>
          <w:sz w:val="22"/>
          <w:szCs w:val="22"/>
        </w:rPr>
      </w:pPr>
      <w:r>
        <w:rPr>
          <w:rFonts w:ascii="Montserrat" w:eastAsia="Montserrat" w:hAnsi="Montserrat" w:cs="Montserrat"/>
          <w:sz w:val="22"/>
          <w:szCs w:val="22"/>
        </w:rPr>
        <w:t xml:space="preserve">Pentru </w:t>
      </w:r>
      <w:proofErr w:type="spellStart"/>
      <w:r>
        <w:rPr>
          <w:rFonts w:ascii="Montserrat" w:eastAsia="Montserrat" w:hAnsi="Montserrat" w:cs="Montserrat"/>
          <w:sz w:val="22"/>
          <w:szCs w:val="22"/>
        </w:rPr>
        <w:t>activitatile</w:t>
      </w:r>
      <w:proofErr w:type="spellEnd"/>
      <w:r>
        <w:rPr>
          <w:rFonts w:ascii="Montserrat" w:eastAsia="Montserrat" w:hAnsi="Montserrat" w:cs="Montserrat"/>
          <w:sz w:val="22"/>
          <w:szCs w:val="22"/>
        </w:rPr>
        <w:t xml:space="preserve"> proiectelor care </w:t>
      </w:r>
      <w:r>
        <w:rPr>
          <w:rFonts w:ascii="Montserrat" w:eastAsia="Montserrat" w:hAnsi="Montserrat" w:cs="Montserrat"/>
          <w:sz w:val="22"/>
          <w:szCs w:val="22"/>
          <w:u w:val="single"/>
        </w:rPr>
        <w:t>se supun</w:t>
      </w:r>
      <w:r>
        <w:rPr>
          <w:rFonts w:ascii="Montserrat" w:eastAsia="Montserrat" w:hAnsi="Montserrat" w:cs="Montserrat"/>
          <w:sz w:val="22"/>
          <w:szCs w:val="22"/>
        </w:rPr>
        <w:t xml:space="preserve"> regulilor privind ajutorul de stat pentru investiții în infrastructurile locale, rata de cofinanțare acordată din Fondul European de Dezvoltare Regională este de 85% din valoarea nerambursabila a proiectului, iar rata de cofinanțare din bugetul de stat reprezintă 15% din valoarea nerambursabila a proiectului.</w:t>
      </w:r>
    </w:p>
    <w:p w14:paraId="00000141" w14:textId="77777777" w:rsidR="00FA020C" w:rsidRDefault="00FA020C">
      <w:pPr>
        <w:jc w:val="both"/>
        <w:rPr>
          <w:rFonts w:ascii="Montserrat" w:eastAsia="Montserrat" w:hAnsi="Montserrat" w:cs="Montserrat"/>
          <w:b/>
          <w:sz w:val="22"/>
          <w:szCs w:val="22"/>
        </w:rPr>
      </w:pPr>
    </w:p>
    <w:p w14:paraId="00000142" w14:textId="77777777" w:rsidR="00FA020C" w:rsidRDefault="00246DDB">
      <w:r>
        <w:rPr>
          <w:rFonts w:ascii="Montserrat" w:eastAsia="Montserrat" w:hAnsi="Montserrat" w:cs="Montserrat"/>
          <w:sz w:val="22"/>
          <w:szCs w:val="22"/>
        </w:rPr>
        <w:t xml:space="preserve">Cofinanțarea din partea solicitantului este de minimum 2% din valoarea </w:t>
      </w:r>
      <w:r>
        <w:rPr>
          <w:rFonts w:ascii="Montserrat" w:eastAsia="Montserrat" w:hAnsi="Montserrat" w:cs="Montserrat"/>
          <w:b/>
          <w:sz w:val="22"/>
          <w:szCs w:val="22"/>
        </w:rPr>
        <w:t>cheltuielilor</w:t>
      </w:r>
      <w:r>
        <w:rPr>
          <w:rFonts w:ascii="Montserrat" w:eastAsia="Montserrat" w:hAnsi="Montserrat" w:cs="Montserrat"/>
          <w:sz w:val="22"/>
          <w:szCs w:val="22"/>
        </w:rPr>
        <w:t xml:space="preserve"> </w:t>
      </w:r>
      <w:r>
        <w:rPr>
          <w:rFonts w:ascii="Montserrat" w:eastAsia="Montserrat" w:hAnsi="Montserrat" w:cs="Montserrat"/>
          <w:b/>
          <w:sz w:val="22"/>
          <w:szCs w:val="22"/>
        </w:rPr>
        <w:t>eligibile</w:t>
      </w:r>
      <w:r>
        <w:rPr>
          <w:rFonts w:ascii="Montserrat" w:eastAsia="Montserrat" w:hAnsi="Montserrat" w:cs="Montserrat"/>
          <w:sz w:val="22"/>
          <w:szCs w:val="22"/>
        </w:rPr>
        <w:t>.</w:t>
      </w:r>
    </w:p>
    <w:p w14:paraId="00000143" w14:textId="77777777" w:rsidR="00FA020C" w:rsidRDefault="00FA020C"/>
    <w:p w14:paraId="00000144" w14:textId="77777777" w:rsidR="00FA020C" w:rsidRDefault="00246DDB">
      <w:pPr>
        <w:rPr>
          <w:rFonts w:ascii="Montserrat" w:eastAsia="Montserrat" w:hAnsi="Montserrat" w:cs="Montserrat"/>
          <w:sz w:val="22"/>
          <w:szCs w:val="22"/>
        </w:rPr>
      </w:pPr>
      <w:r>
        <w:rPr>
          <w:rFonts w:ascii="Montserrat" w:eastAsia="Montserrat" w:hAnsi="Montserrat" w:cs="Montserrat"/>
          <w:sz w:val="22"/>
          <w:szCs w:val="22"/>
        </w:rPr>
        <w:t>În cazul prezentului ghid, valoarea maxima nerambursabila a acestui tip de ajutor este de 11.000.000 EUR iar valoarea eligibila totala nu poate depăși 22.000.000 EUR pentru aceeași infrastructură.</w:t>
      </w:r>
    </w:p>
    <w:p w14:paraId="00000145" w14:textId="77777777" w:rsidR="00FA020C" w:rsidRDefault="00246DDB">
      <w:pPr>
        <w:pStyle w:val="Titlu2"/>
        <w:numPr>
          <w:ilvl w:val="1"/>
          <w:numId w:val="19"/>
        </w:numPr>
      </w:pPr>
      <w:bookmarkStart w:id="27" w:name="_Toc139883319"/>
      <w:r>
        <w:t>Zona/zonele geografică(e) vizată(e) de apelul de proiecte</w:t>
      </w:r>
      <w:bookmarkEnd w:id="27"/>
      <w:r>
        <w:t xml:space="preserve"> </w:t>
      </w:r>
      <w:r>
        <w:tab/>
      </w:r>
    </w:p>
    <w:p w14:paraId="00000146" w14:textId="77777777" w:rsidR="00FA020C" w:rsidRDefault="00246DDB">
      <w:pPr>
        <w:jc w:val="both"/>
        <w:rPr>
          <w:rFonts w:ascii="Montserrat" w:eastAsia="Montserrat" w:hAnsi="Montserrat" w:cs="Montserrat"/>
          <w:sz w:val="22"/>
          <w:szCs w:val="22"/>
        </w:rPr>
      </w:pPr>
      <w:bookmarkStart w:id="28" w:name="_heading=h.3whwml4" w:colFirst="0" w:colLast="0"/>
      <w:bookmarkEnd w:id="28"/>
      <w:r>
        <w:rPr>
          <w:rFonts w:ascii="Montserrat" w:eastAsia="Montserrat" w:hAnsi="Montserrat" w:cs="Montserrat"/>
          <w:sz w:val="22"/>
          <w:szCs w:val="22"/>
        </w:rPr>
        <w:t>Proiectele finanțate în cadrul acestui apel vor fi implementate în mediul urban și/sau în zona de intervenție definită în cadrul strategiilor de dezvoltare teritoriala (SDT) ale solicitanților de finanțare, din Regiunea Nord-Est.</w:t>
      </w:r>
    </w:p>
    <w:p w14:paraId="00000147" w14:textId="77777777" w:rsidR="00FA020C" w:rsidRDefault="00246DDB">
      <w:pPr>
        <w:pStyle w:val="Titlu2"/>
        <w:numPr>
          <w:ilvl w:val="1"/>
          <w:numId w:val="19"/>
        </w:numPr>
      </w:pPr>
      <w:bookmarkStart w:id="29" w:name="_Toc139883320"/>
      <w:r>
        <w:lastRenderedPageBreak/>
        <w:t>Acțiuni sprijinite în cadrul apelului</w:t>
      </w:r>
      <w:bookmarkEnd w:id="29"/>
    </w:p>
    <w:p w14:paraId="00000148" w14:textId="77777777" w:rsidR="00FA020C" w:rsidRDefault="00FA020C">
      <w:pPr>
        <w:jc w:val="both"/>
        <w:rPr>
          <w:rFonts w:ascii="Montserrat" w:eastAsia="Montserrat" w:hAnsi="Montserrat" w:cs="Montserrat"/>
          <w:sz w:val="22"/>
          <w:szCs w:val="22"/>
        </w:rPr>
      </w:pPr>
    </w:p>
    <w:p w14:paraId="00000149" w14:textId="77777777" w:rsidR="00FA020C" w:rsidRDefault="00246DDB">
      <w:pPr>
        <w:jc w:val="both"/>
        <w:rPr>
          <w:rFonts w:ascii="Montserrat" w:eastAsia="Montserrat" w:hAnsi="Montserrat" w:cs="Montserrat"/>
          <w:sz w:val="22"/>
          <w:szCs w:val="22"/>
        </w:rPr>
      </w:pPr>
      <w:bookmarkStart w:id="30" w:name="_heading=h.qsh70q" w:colFirst="0" w:colLast="0"/>
      <w:bookmarkEnd w:id="30"/>
      <w:r>
        <w:rPr>
          <w:rFonts w:ascii="Montserrat" w:eastAsia="Montserrat" w:hAnsi="Montserrat" w:cs="Montserrat"/>
          <w:sz w:val="22"/>
          <w:szCs w:val="22"/>
        </w:rPr>
        <w:t xml:space="preserve">Având în vedere </w:t>
      </w:r>
      <w:r>
        <w:rPr>
          <w:rFonts w:ascii="Montserrat" w:eastAsia="Montserrat" w:hAnsi="Montserrat" w:cs="Montserrat"/>
          <w:b/>
          <w:sz w:val="22"/>
          <w:szCs w:val="22"/>
        </w:rPr>
        <w:t>domeniile de intervenție</w:t>
      </w:r>
      <w:r>
        <w:rPr>
          <w:rFonts w:ascii="Montserrat" w:eastAsia="Montserrat" w:hAnsi="Montserrat" w:cs="Montserrat"/>
          <w:sz w:val="22"/>
          <w:szCs w:val="22"/>
        </w:rPr>
        <w:t xml:space="preserve"> aferente Priorității de investiție 7 din Programul Regional Nord-Est 2021-2027</w:t>
      </w:r>
      <w:r>
        <w:rPr>
          <w:rFonts w:ascii="Montserrat" w:eastAsia="Montserrat" w:hAnsi="Montserrat" w:cs="Montserrat"/>
          <w:sz w:val="22"/>
          <w:szCs w:val="22"/>
          <w:vertAlign w:val="superscript"/>
        </w:rPr>
        <w:footnoteReference w:id="1"/>
      </w:r>
      <w:r>
        <w:rPr>
          <w:rFonts w:ascii="Montserrat" w:eastAsia="Montserrat" w:hAnsi="Montserrat" w:cs="Montserrat"/>
          <w:sz w:val="22"/>
          <w:szCs w:val="22"/>
        </w:rPr>
        <w:t xml:space="preserve">, preluate din Anexa I a </w:t>
      </w:r>
      <w:r>
        <w:rPr>
          <w:rFonts w:ascii="Montserrat" w:eastAsia="Montserrat" w:hAnsi="Montserrat" w:cs="Montserrat"/>
          <w:i/>
          <w:sz w:val="22"/>
          <w:szCs w:val="22"/>
        </w:rPr>
        <w:t>Regulamentului (UE) nr. 1060/2021</w:t>
      </w:r>
      <w:r>
        <w:rPr>
          <w:rFonts w:ascii="Montserrat" w:eastAsia="Montserrat" w:hAnsi="Montserrat" w:cs="Montserrat"/>
          <w:i/>
          <w:sz w:val="22"/>
          <w:szCs w:val="22"/>
          <w:vertAlign w:val="superscript"/>
        </w:rPr>
        <w:footnoteReference w:id="2"/>
      </w:r>
      <w:r>
        <w:rPr>
          <w:rFonts w:ascii="Montserrat" w:eastAsia="Montserrat" w:hAnsi="Montserrat" w:cs="Montserrat"/>
          <w:sz w:val="22"/>
          <w:szCs w:val="22"/>
        </w:rPr>
        <w:t>, vor fi sprijinite operațiuni integrate care implementează acțiuni de dezvoltare urbana, incluzând investiții de regenerare urbana si de dezvoltare a turismului sustenabil si culturii.</w:t>
      </w:r>
    </w:p>
    <w:p w14:paraId="0000014A" w14:textId="77777777" w:rsidR="00FA020C" w:rsidRDefault="00FA020C">
      <w:pPr>
        <w:jc w:val="both"/>
        <w:rPr>
          <w:rFonts w:ascii="Montserrat" w:eastAsia="Montserrat" w:hAnsi="Montserrat" w:cs="Montserrat"/>
          <w:sz w:val="22"/>
          <w:szCs w:val="22"/>
        </w:rPr>
      </w:pPr>
    </w:p>
    <w:p w14:paraId="000001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sunt detaliate în secțiunea 5.2.2 din prezentul ghid. </w:t>
      </w:r>
    </w:p>
    <w:p w14:paraId="0000014C" w14:textId="77777777" w:rsidR="00FA020C" w:rsidRDefault="00FA020C">
      <w:pPr>
        <w:jc w:val="both"/>
        <w:rPr>
          <w:rFonts w:ascii="Montserrat" w:eastAsia="Montserrat" w:hAnsi="Montserrat" w:cs="Montserrat"/>
          <w:sz w:val="22"/>
          <w:szCs w:val="22"/>
        </w:rPr>
      </w:pPr>
    </w:p>
    <w:p w14:paraId="0000014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Totodată, in vederea </w:t>
      </w:r>
      <w:proofErr w:type="spellStart"/>
      <w:r>
        <w:rPr>
          <w:rFonts w:ascii="Montserrat" w:eastAsia="Montserrat" w:hAnsi="Montserrat" w:cs="Montserrat"/>
          <w:sz w:val="22"/>
          <w:szCs w:val="22"/>
        </w:rPr>
        <w:t>punctarii</w:t>
      </w:r>
      <w:proofErr w:type="spellEnd"/>
      <w:r>
        <w:rPr>
          <w:rFonts w:ascii="Montserrat" w:eastAsia="Montserrat" w:hAnsi="Montserrat" w:cs="Montserrat"/>
          <w:sz w:val="22"/>
          <w:szCs w:val="22"/>
        </w:rPr>
        <w:t xml:space="preserve"> in etapa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 financiara, in cadrul cererii de finanțare se va descrie daca este cazul :</w:t>
      </w:r>
    </w:p>
    <w:p w14:paraId="0000014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caracterul complementar al cererii de finanțare cu alte proiecte propuse la finanțare/în evaluare/în implementare/finalizate din PR Nord-Est, sau din alte surse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w:t>
      </w:r>
    </w:p>
    <w:p w14:paraId="0000014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daca investiția propusa abordează funcții multiple (economic, social, de mediu etc.) si vizează dezvoltarea comunității prin implicarea mai multor parți interesate in fazele de dezvoltare și implementare.</w:t>
      </w:r>
    </w:p>
    <w:p w14:paraId="00000150" w14:textId="77777777" w:rsidR="00FA020C" w:rsidRDefault="00246DDB">
      <w:pPr>
        <w:jc w:val="both"/>
      </w:pPr>
      <w:r>
        <w:t xml:space="preserve">     </w:t>
      </w:r>
    </w:p>
    <w:p w14:paraId="00000151" w14:textId="77777777" w:rsidR="00FA020C" w:rsidRDefault="00246DDB">
      <w:pPr>
        <w:pStyle w:val="Titlu2"/>
        <w:numPr>
          <w:ilvl w:val="1"/>
          <w:numId w:val="19"/>
        </w:numPr>
      </w:pPr>
      <w:bookmarkStart w:id="31" w:name="_Toc139883321"/>
      <w:r>
        <w:t>Grup țintă vizat de apelul de proiecte</w:t>
      </w:r>
      <w:bookmarkEnd w:id="31"/>
    </w:p>
    <w:p w14:paraId="00000152" w14:textId="77777777" w:rsidR="00FA020C" w:rsidRDefault="00246DDB">
      <w:pPr>
        <w:jc w:val="both"/>
        <w:rPr>
          <w:rFonts w:ascii="Montserrat" w:eastAsia="Montserrat" w:hAnsi="Montserrat" w:cs="Montserrat"/>
          <w:sz w:val="22"/>
          <w:szCs w:val="22"/>
        </w:rPr>
      </w:pPr>
      <w:bookmarkStart w:id="32" w:name="_heading=h.1pxezwc" w:colFirst="0" w:colLast="0"/>
      <w:bookmarkEnd w:id="32"/>
      <w:r>
        <w:rPr>
          <w:rFonts w:ascii="Montserrat" w:eastAsia="Montserrat" w:hAnsi="Montserrat" w:cs="Montserrat"/>
          <w:sz w:val="22"/>
          <w:szCs w:val="22"/>
        </w:rPr>
        <w:t>Grupul ținta vizat de prezentul apel de proiecte este reprezentat de populația din UAT urban, zona urbana funcționala, zona metropolitana, turiști, comunități locale, parteneriate locale si regionale, instituții de cult.</w:t>
      </w:r>
    </w:p>
    <w:p w14:paraId="00000153" w14:textId="77777777" w:rsidR="00FA020C" w:rsidRDefault="00246DDB">
      <w:pPr>
        <w:pStyle w:val="Titlu2"/>
        <w:numPr>
          <w:ilvl w:val="1"/>
          <w:numId w:val="19"/>
        </w:numPr>
      </w:pPr>
      <w:bookmarkStart w:id="33" w:name="_Toc139883322"/>
      <w:r>
        <w:t>Indicatori</w:t>
      </w:r>
      <w:bookmarkEnd w:id="33"/>
    </w:p>
    <w:p w14:paraId="00000154" w14:textId="77777777" w:rsidR="00FA020C" w:rsidRDefault="00246DDB">
      <w:pPr>
        <w:ind w:left="-76"/>
        <w:jc w:val="both"/>
        <w:rPr>
          <w:rFonts w:ascii="Montserrat" w:eastAsia="Montserrat" w:hAnsi="Montserrat" w:cs="Montserrat"/>
          <w:sz w:val="22"/>
          <w:szCs w:val="22"/>
        </w:rPr>
      </w:pPr>
      <w:r>
        <w:rPr>
          <w:rFonts w:ascii="Montserrat" w:eastAsia="Montserrat" w:hAnsi="Montserrat" w:cs="Montserrat"/>
          <w:sz w:val="22"/>
          <w:szCs w:val="22"/>
        </w:rPr>
        <w:t xml:space="preserve">În vederea cuantificării indicatorilor din prezenta secțiune, se va avea in vedere ghidul pentru monitorizarea indicatorilor Programului Regional Nord-Est 2021-2027, care poate fi accesat la următoarea adresa : </w:t>
      </w:r>
      <w:hyperlink r:id="rId11">
        <w:r>
          <w:rPr>
            <w:rFonts w:ascii="Montserrat" w:eastAsia="Montserrat" w:hAnsi="Montserrat" w:cs="Montserrat"/>
            <w:color w:val="0563C1"/>
            <w:sz w:val="22"/>
            <w:szCs w:val="22"/>
            <w:u w:val="single"/>
          </w:rPr>
          <w:t>https://www.adrnordest.ro/documente-suport/</w:t>
        </w:r>
      </w:hyperlink>
      <w:r>
        <w:rPr>
          <w:rFonts w:ascii="Montserrat" w:eastAsia="Montserrat" w:hAnsi="Montserrat" w:cs="Montserrat"/>
          <w:sz w:val="22"/>
          <w:szCs w:val="22"/>
        </w:rPr>
        <w:t xml:space="preserve"> </w:t>
      </w:r>
    </w:p>
    <w:p w14:paraId="00000155" w14:textId="77777777" w:rsidR="00FA020C" w:rsidRDefault="00FA020C">
      <w:pPr>
        <w:ind w:left="-76"/>
        <w:jc w:val="both"/>
        <w:rPr>
          <w:rFonts w:ascii="Montserrat" w:eastAsia="Montserrat" w:hAnsi="Montserrat" w:cs="Montserrat"/>
          <w:sz w:val="22"/>
          <w:szCs w:val="22"/>
        </w:rPr>
      </w:pPr>
    </w:p>
    <w:p w14:paraId="00000156"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Indicatori de realizare</w:t>
      </w:r>
    </w:p>
    <w:p w14:paraId="00000157" w14:textId="77777777" w:rsidR="00FA020C" w:rsidRDefault="00FA020C"/>
    <w:p w14:paraId="00000158"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RCO74: Populația vizata de proiecte derulate in cadrul strategiilor de dezvoltare teritoriala integrata – persoane </w:t>
      </w:r>
    </w:p>
    <w:p w14:paraId="00000159"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RCO75: Strategii pentru dezvoltare teritoriala integrata care beneficiază de sprijin – nr.</w:t>
      </w:r>
    </w:p>
    <w:p w14:paraId="0000015A"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RCO77: Numărul siturilor culturale si turistice care beneficiază de sprijin – nr.</w:t>
      </w:r>
    </w:p>
    <w:p w14:paraId="0000015B"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RCO114: Spatii deschise create/reabilitate in zone urbane – mp</w:t>
      </w:r>
    </w:p>
    <w:p w14:paraId="0000015C" w14:textId="77777777" w:rsidR="00FA020C" w:rsidRDefault="00FA020C">
      <w:pPr>
        <w:jc w:val="both"/>
        <w:rPr>
          <w:rFonts w:ascii="Montserrat" w:eastAsia="Montserrat" w:hAnsi="Montserrat" w:cs="Montserrat"/>
          <w:sz w:val="22"/>
          <w:szCs w:val="22"/>
        </w:rPr>
      </w:pPr>
    </w:p>
    <w:p w14:paraId="0000015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realizare vor face obiectul monitorizării implementării și performanței investițiilor propuse prin proiect, iar neîndeplinirea sau îndeplinirea parțială a acestora ar putea conduce la recuperarea finanțării proporțional cu gradul de neîndeplinire, în conformitate cu prevederile OUG nr. 66/2011, cu modificările și completările ulterioare.</w:t>
      </w:r>
    </w:p>
    <w:p w14:paraId="0000015E" w14:textId="77777777" w:rsidR="00FA020C" w:rsidRDefault="00FA020C">
      <w:pPr>
        <w:rPr>
          <w:rFonts w:ascii="Montserrat" w:eastAsia="Montserrat" w:hAnsi="Montserrat" w:cs="Montserrat"/>
          <w:b/>
          <w:i/>
          <w:sz w:val="22"/>
          <w:szCs w:val="22"/>
        </w:rPr>
      </w:pPr>
    </w:p>
    <w:p w14:paraId="219C72F2"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t>NOTĂ(*):</w:t>
      </w:r>
    </w:p>
    <w:p w14:paraId="09F27A0B" w14:textId="77777777" w:rsidR="00C42A7C" w:rsidRDefault="00C42A7C" w:rsidP="00C42A7C">
      <w:pPr>
        <w:jc w:val="both"/>
        <w:rPr>
          <w:rFonts w:ascii="Montserrat" w:eastAsia="Montserrat" w:hAnsi="Montserrat" w:cs="Montserrat"/>
          <w:b/>
          <w:sz w:val="22"/>
          <w:szCs w:val="22"/>
        </w:rPr>
      </w:pPr>
      <w:r>
        <w:rPr>
          <w:rFonts w:ascii="Montserrat" w:eastAsia="Montserrat" w:hAnsi="Montserrat" w:cs="Montserrat"/>
          <w:b/>
          <w:sz w:val="22"/>
          <w:szCs w:val="22"/>
        </w:rPr>
        <w:lastRenderedPageBreak/>
        <w:t>Indicatorii RCO74 și RCO75 vor fi raportați într-o singura cerere de finanțare, de către un UAT, în PR NE 2021-2027.</w:t>
      </w:r>
    </w:p>
    <w:p w14:paraId="663530C2" w14:textId="77777777" w:rsidR="00C42A7C" w:rsidRDefault="00C42A7C">
      <w:pPr>
        <w:rPr>
          <w:rFonts w:ascii="Montserrat" w:eastAsia="Montserrat" w:hAnsi="Montserrat" w:cs="Montserrat"/>
          <w:b/>
          <w:i/>
          <w:sz w:val="22"/>
          <w:szCs w:val="22"/>
        </w:rPr>
      </w:pPr>
    </w:p>
    <w:p w14:paraId="0000015F"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Indicatori de rezultat </w:t>
      </w:r>
    </w:p>
    <w:p w14:paraId="00000160" w14:textId="77777777" w:rsidR="00FA020C" w:rsidRDefault="00FA020C"/>
    <w:p w14:paraId="00000161" w14:textId="77777777" w:rsidR="00FA020C" w:rsidRDefault="00246DDB">
      <w:pPr>
        <w:numPr>
          <w:ilvl w:val="0"/>
          <w:numId w:val="17"/>
        </w:numPr>
        <w:ind w:left="0" w:firstLine="0"/>
        <w:jc w:val="both"/>
        <w:rPr>
          <w:rFonts w:ascii="Montserrat" w:eastAsia="Montserrat" w:hAnsi="Montserrat" w:cs="Montserrat"/>
          <w:sz w:val="22"/>
          <w:szCs w:val="22"/>
        </w:rPr>
      </w:pPr>
      <w:r>
        <w:rPr>
          <w:rFonts w:ascii="Montserrat" w:eastAsia="Montserrat" w:hAnsi="Montserrat" w:cs="Montserrat"/>
          <w:sz w:val="22"/>
          <w:szCs w:val="22"/>
        </w:rPr>
        <w:t>RCR77: Număr de vizitatori ai siturilor culturale si turistice care beneficiază de sprijin – vizitatori/an</w:t>
      </w:r>
    </w:p>
    <w:p w14:paraId="00000162" w14:textId="77777777" w:rsidR="00FA020C" w:rsidRDefault="00FA020C">
      <w:pPr>
        <w:jc w:val="both"/>
        <w:rPr>
          <w:rFonts w:ascii="Montserrat" w:eastAsia="Montserrat" w:hAnsi="Montserrat" w:cs="Montserrat"/>
          <w:sz w:val="22"/>
          <w:szCs w:val="22"/>
        </w:rPr>
      </w:pPr>
    </w:p>
    <w:p w14:paraId="00000166" w14:textId="316D55E4" w:rsidR="00FA020C" w:rsidRDefault="00571A94">
      <w:pPr>
        <w:jc w:val="both"/>
        <w:rPr>
          <w:rFonts w:ascii="Montserrat" w:eastAsia="Montserrat" w:hAnsi="Montserrat" w:cs="Montserrat"/>
          <w:sz w:val="22"/>
          <w:szCs w:val="22"/>
        </w:rPr>
      </w:pPr>
      <w:sdt>
        <w:sdtPr>
          <w:tag w:val="goog_rdk_24"/>
          <w:id w:val="2043470271"/>
        </w:sdtPr>
        <w:sdtEndPr/>
        <w:sdtContent/>
      </w:sdt>
      <w:r w:rsidR="00246DDB">
        <w:rPr>
          <w:rFonts w:ascii="Montserrat" w:eastAsia="Montserrat" w:hAnsi="Montserrat" w:cs="Montserrat"/>
          <w:sz w:val="22"/>
          <w:szCs w:val="22"/>
        </w:rPr>
        <w:t>Nu se accepta identificarea și cuantificarea în cadrul cererii de finanțare a altor indicatori în afara celor menționați în cadrul  secțiunii 3.8.</w:t>
      </w:r>
    </w:p>
    <w:p w14:paraId="00000167" w14:textId="77777777" w:rsidR="00FA020C" w:rsidRDefault="00FA020C">
      <w:pPr>
        <w:jc w:val="both"/>
        <w:rPr>
          <w:rFonts w:ascii="Montserrat" w:eastAsia="Montserrat" w:hAnsi="Montserrat" w:cs="Montserrat"/>
          <w:sz w:val="22"/>
          <w:szCs w:val="22"/>
        </w:rPr>
      </w:pPr>
    </w:p>
    <w:p w14:paraId="00000168" w14:textId="77777777" w:rsidR="00FA020C" w:rsidRDefault="00246DDB">
      <w:pPr>
        <w:numPr>
          <w:ilvl w:val="2"/>
          <w:numId w:val="19"/>
        </w:numPr>
        <w:pBdr>
          <w:top w:val="nil"/>
          <w:left w:val="nil"/>
          <w:bottom w:val="nil"/>
          <w:right w:val="nil"/>
          <w:between w:val="nil"/>
        </w:pBdr>
        <w:spacing w:before="120" w:after="120"/>
        <w:jc w:val="both"/>
        <w:rPr>
          <w:rFonts w:ascii="Montserrat" w:eastAsia="Montserrat" w:hAnsi="Montserrat" w:cs="Montserrat"/>
          <w:b/>
          <w:color w:val="000000"/>
          <w:sz w:val="22"/>
          <w:szCs w:val="22"/>
        </w:rPr>
      </w:pPr>
      <w:bookmarkStart w:id="34" w:name="_heading=h.2p2csry" w:colFirst="0" w:colLast="0"/>
      <w:bookmarkEnd w:id="34"/>
      <w:r>
        <w:rPr>
          <w:rFonts w:ascii="Montserrat" w:eastAsia="Montserrat" w:hAnsi="Montserrat" w:cs="Montserrat"/>
          <w:b/>
          <w:color w:val="000000"/>
          <w:sz w:val="22"/>
          <w:szCs w:val="22"/>
        </w:rPr>
        <w:t>Indicatori suplimentari specifici Apelului de Proiecte (dacă este cazul)</w:t>
      </w:r>
    </w:p>
    <w:p w14:paraId="00000169" w14:textId="77777777" w:rsidR="00FA020C" w:rsidRDefault="00FA020C">
      <w:pPr>
        <w:jc w:val="both"/>
        <w:rPr>
          <w:rFonts w:ascii="Montserrat" w:eastAsia="Montserrat" w:hAnsi="Montserrat" w:cs="Montserrat"/>
          <w:sz w:val="22"/>
          <w:szCs w:val="22"/>
        </w:rPr>
      </w:pPr>
    </w:p>
    <w:p w14:paraId="000001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6B" w14:textId="77777777" w:rsidR="00FA020C" w:rsidRDefault="00FA020C">
      <w:pPr>
        <w:jc w:val="both"/>
        <w:rPr>
          <w:rFonts w:ascii="Montserrat" w:eastAsia="Montserrat" w:hAnsi="Montserrat" w:cs="Montserrat"/>
          <w:sz w:val="22"/>
          <w:szCs w:val="22"/>
        </w:rPr>
      </w:pPr>
    </w:p>
    <w:p w14:paraId="0000016C" w14:textId="77777777" w:rsidR="00FA020C" w:rsidRDefault="00246DDB">
      <w:pPr>
        <w:pStyle w:val="Titlu2"/>
        <w:numPr>
          <w:ilvl w:val="1"/>
          <w:numId w:val="19"/>
        </w:numPr>
      </w:pPr>
      <w:bookmarkStart w:id="35" w:name="_Toc139883323"/>
      <w:r>
        <w:t>Rezultatele așteptate</w:t>
      </w:r>
      <w:bookmarkEnd w:id="35"/>
    </w:p>
    <w:p w14:paraId="0000016D" w14:textId="77777777" w:rsidR="00FA020C" w:rsidRDefault="00FA020C">
      <w:pPr>
        <w:jc w:val="both"/>
        <w:rPr>
          <w:rFonts w:ascii="Montserrat" w:eastAsia="Montserrat" w:hAnsi="Montserrat" w:cs="Montserrat"/>
          <w:sz w:val="22"/>
          <w:szCs w:val="22"/>
          <w:highlight w:val="green"/>
        </w:rPr>
      </w:pPr>
      <w:bookmarkStart w:id="36" w:name="_heading=h.3o7alnk" w:colFirst="0" w:colLast="0"/>
      <w:bookmarkEnd w:id="36"/>
    </w:p>
    <w:p w14:paraId="000001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cadrul </w:t>
      </w:r>
      <w:proofErr w:type="spellStart"/>
      <w:r>
        <w:rPr>
          <w:rFonts w:ascii="Montserrat" w:eastAsia="Montserrat" w:hAnsi="Montserrat" w:cs="Montserrat"/>
          <w:sz w:val="22"/>
          <w:szCs w:val="22"/>
        </w:rPr>
        <w:t>fiecarei</w:t>
      </w:r>
      <w:proofErr w:type="spellEnd"/>
      <w:r>
        <w:rPr>
          <w:rFonts w:ascii="Montserrat" w:eastAsia="Montserrat" w:hAnsi="Montserrat" w:cs="Montserrat"/>
          <w:sz w:val="22"/>
          <w:szCs w:val="22"/>
        </w:rPr>
        <w:t xml:space="preserve"> cereri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se vor identifica maxim cate 5 rezultate </w:t>
      </w:r>
      <w:proofErr w:type="spellStart"/>
      <w:r>
        <w:rPr>
          <w:rFonts w:ascii="Montserrat" w:eastAsia="Montserrat" w:hAnsi="Montserrat" w:cs="Montserrat"/>
          <w:sz w:val="22"/>
          <w:szCs w:val="22"/>
        </w:rPr>
        <w:t>aşteptate</w:t>
      </w:r>
      <w:proofErr w:type="spellEnd"/>
      <w:r>
        <w:rPr>
          <w:rFonts w:ascii="Montserrat" w:eastAsia="Montserrat" w:hAnsi="Montserrat" w:cs="Montserrat"/>
          <w:sz w:val="22"/>
          <w:szCs w:val="22"/>
        </w:rPr>
        <w:t xml:space="preserve">. Acestea trebuie să fie relevante pentru </w:t>
      </w:r>
      <w:proofErr w:type="spellStart"/>
      <w:r>
        <w:rPr>
          <w:rFonts w:ascii="Montserrat" w:eastAsia="Montserrat" w:hAnsi="Montserrat" w:cs="Montserrat"/>
          <w:sz w:val="22"/>
          <w:szCs w:val="22"/>
        </w:rPr>
        <w:t>investiţia</w:t>
      </w:r>
      <w:proofErr w:type="spellEnd"/>
      <w:r>
        <w:rPr>
          <w:rFonts w:ascii="Montserrat" w:eastAsia="Montserrat" w:hAnsi="Montserrat" w:cs="Montserrat"/>
          <w:sz w:val="22"/>
          <w:szCs w:val="22"/>
        </w:rPr>
        <w:t xml:space="preserve"> propusă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în strânsă legătură cu </w:t>
      </w:r>
      <w:proofErr w:type="spellStart"/>
      <w:r>
        <w:rPr>
          <w:rFonts w:ascii="Montserrat" w:eastAsia="Montserrat" w:hAnsi="Montserrat" w:cs="Montserrat"/>
          <w:sz w:val="22"/>
          <w:szCs w:val="22"/>
        </w:rPr>
        <w:t>activităţile</w:t>
      </w:r>
      <w:proofErr w:type="spellEnd"/>
      <w:r>
        <w:rPr>
          <w:rFonts w:ascii="Montserrat" w:eastAsia="Montserrat" w:hAnsi="Montserrat" w:cs="Montserrat"/>
          <w:sz w:val="22"/>
          <w:szCs w:val="22"/>
        </w:rPr>
        <w:t xml:space="preserve"> proiectului iar prin intermediul rezultatelor </w:t>
      </w:r>
      <w:proofErr w:type="spellStart"/>
      <w:r>
        <w:rPr>
          <w:rFonts w:ascii="Montserrat" w:eastAsia="Montserrat" w:hAnsi="Montserrat" w:cs="Montserrat"/>
          <w:sz w:val="22"/>
          <w:szCs w:val="22"/>
        </w:rPr>
        <w:t>aşteptate</w:t>
      </w:r>
      <w:proofErr w:type="spellEnd"/>
      <w:r>
        <w:rPr>
          <w:rFonts w:ascii="Montserrat" w:eastAsia="Montserrat" w:hAnsi="Montserrat" w:cs="Montserrat"/>
          <w:sz w:val="22"/>
          <w:szCs w:val="22"/>
        </w:rPr>
        <w:t xml:space="preserve"> să se asigure îndeplinirea obiectivelor respectiv a indicatorilor </w:t>
      </w:r>
      <w:proofErr w:type="spellStart"/>
      <w:r>
        <w:rPr>
          <w:rFonts w:ascii="Montserrat" w:eastAsia="Montserrat" w:hAnsi="Montserrat" w:cs="Montserrat"/>
          <w:sz w:val="22"/>
          <w:szCs w:val="22"/>
        </w:rPr>
        <w:t>propuşi</w:t>
      </w:r>
      <w:proofErr w:type="spellEnd"/>
      <w:r>
        <w:rPr>
          <w:rFonts w:ascii="Montserrat" w:eastAsia="Montserrat" w:hAnsi="Montserrat" w:cs="Montserrat"/>
          <w:sz w:val="22"/>
          <w:szCs w:val="22"/>
        </w:rPr>
        <w:t>.</w:t>
      </w:r>
    </w:p>
    <w:p w14:paraId="0000016F" w14:textId="77777777" w:rsidR="00FA020C" w:rsidRDefault="00FA020C">
      <w:pPr>
        <w:jc w:val="both"/>
        <w:rPr>
          <w:rFonts w:ascii="Montserrat" w:eastAsia="Montserrat" w:hAnsi="Montserrat" w:cs="Montserrat"/>
          <w:sz w:val="22"/>
          <w:szCs w:val="22"/>
        </w:rPr>
      </w:pPr>
    </w:p>
    <w:p w14:paraId="0000017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Ca atare, rezultatele </w:t>
      </w:r>
      <w:proofErr w:type="spellStart"/>
      <w:r>
        <w:rPr>
          <w:rFonts w:ascii="Montserrat" w:eastAsia="Montserrat" w:hAnsi="Montserrat" w:cs="Montserrat"/>
          <w:sz w:val="22"/>
          <w:szCs w:val="22"/>
        </w:rPr>
        <w:t>aşteptate</w:t>
      </w:r>
      <w:proofErr w:type="spellEnd"/>
      <w:r>
        <w:rPr>
          <w:rFonts w:ascii="Montserrat" w:eastAsia="Montserrat" w:hAnsi="Montserrat" w:cs="Montserrat"/>
          <w:sz w:val="22"/>
          <w:szCs w:val="22"/>
        </w:rPr>
        <w:t xml:space="preserve"> trebuie să fie în strânsă corelare inclusiv cu indicatorii </w:t>
      </w:r>
      <w:proofErr w:type="spellStart"/>
      <w:r>
        <w:rPr>
          <w:rFonts w:ascii="Montserrat" w:eastAsia="Montserrat" w:hAnsi="Montserrat" w:cs="Montserrat"/>
          <w:sz w:val="22"/>
          <w:szCs w:val="22"/>
        </w:rPr>
        <w:t>definiţi</w:t>
      </w:r>
      <w:proofErr w:type="spellEnd"/>
      <w:r>
        <w:rPr>
          <w:rFonts w:ascii="Montserrat" w:eastAsia="Montserrat" w:hAnsi="Montserrat" w:cs="Montserrat"/>
          <w:sz w:val="22"/>
          <w:szCs w:val="22"/>
        </w:rPr>
        <w:t xml:space="preserve"> în cadrul </w:t>
      </w:r>
      <w:proofErr w:type="spellStart"/>
      <w:r>
        <w:rPr>
          <w:rFonts w:ascii="Montserrat" w:eastAsia="Montserrat" w:hAnsi="Montserrat" w:cs="Montserrat"/>
          <w:sz w:val="22"/>
          <w:szCs w:val="22"/>
        </w:rPr>
        <w:t>secţiunii</w:t>
      </w:r>
      <w:proofErr w:type="spellEnd"/>
      <w:r>
        <w:rPr>
          <w:rFonts w:ascii="Montserrat" w:eastAsia="Montserrat" w:hAnsi="Montserrat" w:cs="Montserrat"/>
          <w:sz w:val="22"/>
          <w:szCs w:val="22"/>
        </w:rPr>
        <w:t xml:space="preserve"> 3.8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să conducă la atingerea lor.</w:t>
      </w:r>
    </w:p>
    <w:p w14:paraId="00000171" w14:textId="77777777" w:rsidR="00FA020C" w:rsidRDefault="00FA020C">
      <w:pPr>
        <w:jc w:val="both"/>
        <w:rPr>
          <w:rFonts w:ascii="Montserrat" w:eastAsia="Montserrat" w:hAnsi="Montserrat" w:cs="Montserrat"/>
          <w:sz w:val="22"/>
          <w:szCs w:val="22"/>
        </w:rPr>
      </w:pPr>
    </w:p>
    <w:p w14:paraId="00000172" w14:textId="77777777" w:rsidR="00FA020C" w:rsidRDefault="00FA020C">
      <w:pPr>
        <w:jc w:val="both"/>
        <w:rPr>
          <w:rFonts w:ascii="Montserrat" w:eastAsia="Montserrat" w:hAnsi="Montserrat" w:cs="Montserrat"/>
          <w:sz w:val="22"/>
          <w:szCs w:val="22"/>
        </w:rPr>
      </w:pPr>
    </w:p>
    <w:p w14:paraId="0000017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Cuantificarea valorilor acestor rezultate așteptate se va realiza conform tabelului de mai jos:</w:t>
      </w:r>
    </w:p>
    <w:p w14:paraId="00000174" w14:textId="77777777" w:rsidR="00FA020C" w:rsidRDefault="00FA020C">
      <w:pPr>
        <w:jc w:val="both"/>
        <w:rPr>
          <w:rFonts w:ascii="Montserrat" w:eastAsia="Montserrat" w:hAnsi="Montserrat" w:cs="Montserrat"/>
          <w:sz w:val="22"/>
          <w:szCs w:val="22"/>
        </w:rPr>
      </w:pPr>
    </w:p>
    <w:tbl>
      <w:tblPr>
        <w:tblStyle w:val="a3"/>
        <w:tblW w:w="897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0"/>
        <w:gridCol w:w="3685"/>
        <w:gridCol w:w="3289"/>
      </w:tblGrid>
      <w:tr w:rsidR="00FA020C" w14:paraId="559FD596" w14:textId="77777777">
        <w:trPr>
          <w:trHeight w:val="270"/>
        </w:trPr>
        <w:tc>
          <w:tcPr>
            <w:tcW w:w="2000" w:type="dxa"/>
            <w:shd w:val="clear" w:color="auto" w:fill="D9D9D9"/>
          </w:tcPr>
          <w:p w14:paraId="00000175" w14:textId="77777777" w:rsidR="00FA020C" w:rsidRDefault="00246DDB">
            <w:pPr>
              <w:spacing w:before="40" w:after="40"/>
              <w:ind w:left="222"/>
              <w:jc w:val="both"/>
              <w:rPr>
                <w:rFonts w:ascii="Montserrat" w:eastAsia="Montserrat" w:hAnsi="Montserrat" w:cs="Montserrat"/>
                <w:b/>
                <w:sz w:val="22"/>
                <w:szCs w:val="22"/>
              </w:rPr>
            </w:pPr>
            <w:r>
              <w:rPr>
                <w:rFonts w:ascii="Montserrat" w:eastAsia="Montserrat" w:hAnsi="Montserrat" w:cs="Montserrat"/>
                <w:b/>
                <w:sz w:val="22"/>
                <w:szCs w:val="22"/>
              </w:rPr>
              <w:t>Rezultat așteptat</w:t>
            </w:r>
          </w:p>
        </w:tc>
        <w:tc>
          <w:tcPr>
            <w:tcW w:w="3685" w:type="dxa"/>
            <w:shd w:val="clear" w:color="auto" w:fill="D9D9D9"/>
          </w:tcPr>
          <w:p w14:paraId="00000176" w14:textId="77777777" w:rsidR="00FA020C" w:rsidRDefault="00246DDB">
            <w:pPr>
              <w:spacing w:before="40" w:after="40"/>
              <w:jc w:val="both"/>
              <w:rPr>
                <w:rFonts w:ascii="Montserrat" w:eastAsia="Montserrat" w:hAnsi="Montserrat" w:cs="Montserrat"/>
                <w:b/>
                <w:sz w:val="22"/>
                <w:szCs w:val="22"/>
              </w:rPr>
            </w:pPr>
            <w:r>
              <w:rPr>
                <w:rFonts w:ascii="Montserrat" w:eastAsia="Montserrat" w:hAnsi="Montserrat" w:cs="Montserrat"/>
                <w:b/>
                <w:sz w:val="22"/>
                <w:szCs w:val="22"/>
              </w:rPr>
              <w:t>Valoare la  începutul implementării proiectului</w:t>
            </w:r>
          </w:p>
        </w:tc>
        <w:tc>
          <w:tcPr>
            <w:tcW w:w="3289" w:type="dxa"/>
            <w:shd w:val="clear" w:color="auto" w:fill="D9D9D9"/>
          </w:tcPr>
          <w:p w14:paraId="00000177" w14:textId="77777777" w:rsidR="00FA020C" w:rsidRDefault="00246DDB">
            <w:pPr>
              <w:spacing w:before="40" w:after="40"/>
              <w:jc w:val="both"/>
              <w:rPr>
                <w:rFonts w:ascii="Montserrat" w:eastAsia="Montserrat" w:hAnsi="Montserrat" w:cs="Montserrat"/>
                <w:b/>
                <w:sz w:val="22"/>
                <w:szCs w:val="22"/>
              </w:rPr>
            </w:pPr>
            <w:r>
              <w:rPr>
                <w:rFonts w:ascii="Montserrat" w:eastAsia="Montserrat" w:hAnsi="Montserrat" w:cs="Montserrat"/>
                <w:b/>
                <w:sz w:val="22"/>
                <w:szCs w:val="22"/>
              </w:rPr>
              <w:t xml:space="preserve">Valoare estimată la  finalul implementării proiectului </w:t>
            </w:r>
          </w:p>
        </w:tc>
      </w:tr>
      <w:tr w:rsidR="00FA020C" w14:paraId="6FD1BAF3" w14:textId="77777777">
        <w:trPr>
          <w:trHeight w:val="270"/>
        </w:trPr>
        <w:tc>
          <w:tcPr>
            <w:tcW w:w="2000" w:type="dxa"/>
          </w:tcPr>
          <w:p w14:paraId="00000178" w14:textId="77777777" w:rsidR="00FA020C" w:rsidRDefault="00FA020C">
            <w:pPr>
              <w:spacing w:before="40" w:after="40"/>
              <w:jc w:val="both"/>
              <w:rPr>
                <w:rFonts w:ascii="Montserrat" w:eastAsia="Montserrat" w:hAnsi="Montserrat" w:cs="Montserrat"/>
                <w:sz w:val="22"/>
                <w:szCs w:val="22"/>
              </w:rPr>
            </w:pPr>
          </w:p>
        </w:tc>
        <w:tc>
          <w:tcPr>
            <w:tcW w:w="3685" w:type="dxa"/>
          </w:tcPr>
          <w:p w14:paraId="00000179" w14:textId="77777777" w:rsidR="00FA020C" w:rsidRDefault="00FA020C">
            <w:pPr>
              <w:spacing w:before="40" w:after="40"/>
              <w:jc w:val="both"/>
              <w:rPr>
                <w:rFonts w:ascii="Montserrat" w:eastAsia="Montserrat" w:hAnsi="Montserrat" w:cs="Montserrat"/>
                <w:sz w:val="22"/>
                <w:szCs w:val="22"/>
              </w:rPr>
            </w:pPr>
          </w:p>
        </w:tc>
        <w:tc>
          <w:tcPr>
            <w:tcW w:w="3289" w:type="dxa"/>
          </w:tcPr>
          <w:p w14:paraId="0000017A" w14:textId="77777777" w:rsidR="00FA020C" w:rsidRDefault="00FA020C">
            <w:pPr>
              <w:spacing w:before="40" w:after="40"/>
              <w:jc w:val="both"/>
              <w:rPr>
                <w:rFonts w:ascii="Montserrat" w:eastAsia="Montserrat" w:hAnsi="Montserrat" w:cs="Montserrat"/>
                <w:b/>
                <w:sz w:val="22"/>
                <w:szCs w:val="22"/>
              </w:rPr>
            </w:pPr>
          </w:p>
        </w:tc>
      </w:tr>
    </w:tbl>
    <w:p w14:paraId="0000017B" w14:textId="77777777" w:rsidR="00FA020C" w:rsidRDefault="00FA020C">
      <w:pPr>
        <w:jc w:val="both"/>
        <w:rPr>
          <w:rFonts w:ascii="Montserrat" w:eastAsia="Montserrat" w:hAnsi="Montserrat" w:cs="Montserrat"/>
          <w:sz w:val="22"/>
          <w:szCs w:val="22"/>
        </w:rPr>
      </w:pPr>
    </w:p>
    <w:p w14:paraId="0000017C" w14:textId="77777777" w:rsidR="00FA020C" w:rsidRDefault="00246DDB">
      <w:pPr>
        <w:pStyle w:val="Titlu2"/>
        <w:numPr>
          <w:ilvl w:val="1"/>
          <w:numId w:val="19"/>
        </w:numPr>
      </w:pPr>
      <w:bookmarkStart w:id="37" w:name="_Toc139883324"/>
      <w:r>
        <w:t>Operațiune de importanță strategică</w:t>
      </w:r>
      <w:bookmarkEnd w:id="37"/>
      <w:r>
        <w:t xml:space="preserve"> </w:t>
      </w:r>
      <w:r>
        <w:tab/>
      </w:r>
    </w:p>
    <w:p w14:paraId="000001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7E" w14:textId="77777777" w:rsidR="00FA020C" w:rsidRDefault="00FA020C">
      <w:pPr>
        <w:jc w:val="both"/>
        <w:rPr>
          <w:rFonts w:ascii="Montserrat" w:eastAsia="Montserrat" w:hAnsi="Montserrat" w:cs="Montserrat"/>
          <w:sz w:val="22"/>
          <w:szCs w:val="22"/>
        </w:rPr>
      </w:pPr>
    </w:p>
    <w:p w14:paraId="0000017F" w14:textId="77777777" w:rsidR="00FA020C" w:rsidRDefault="00246DDB">
      <w:pPr>
        <w:pStyle w:val="Titlu2"/>
        <w:numPr>
          <w:ilvl w:val="1"/>
          <w:numId w:val="19"/>
        </w:numPr>
      </w:pPr>
      <w:bookmarkStart w:id="38" w:name="_Toc139883325"/>
      <w:r>
        <w:t>Investiții teritoriale integrate</w:t>
      </w:r>
      <w:bookmarkEnd w:id="38"/>
    </w:p>
    <w:p w14:paraId="000001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81" w14:textId="77777777" w:rsidR="00FA020C" w:rsidRDefault="00FA020C">
      <w:pPr>
        <w:jc w:val="both"/>
        <w:rPr>
          <w:rFonts w:ascii="Montserrat" w:eastAsia="Montserrat" w:hAnsi="Montserrat" w:cs="Montserrat"/>
          <w:sz w:val="22"/>
          <w:szCs w:val="22"/>
        </w:rPr>
      </w:pPr>
    </w:p>
    <w:p w14:paraId="00000182" w14:textId="77777777" w:rsidR="00FA020C" w:rsidRDefault="00246DDB">
      <w:pPr>
        <w:pStyle w:val="Titlu2"/>
        <w:numPr>
          <w:ilvl w:val="1"/>
          <w:numId w:val="19"/>
        </w:numPr>
      </w:pPr>
      <w:bookmarkStart w:id="39" w:name="_Toc139883326"/>
      <w:r>
        <w:t>Dezvoltare locală plasată sub responsabilitatea comunității</w:t>
      </w:r>
      <w:bookmarkEnd w:id="39"/>
    </w:p>
    <w:p w14:paraId="000001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84" w14:textId="77777777" w:rsidR="00FA020C" w:rsidRDefault="00FA020C">
      <w:pPr>
        <w:jc w:val="both"/>
        <w:rPr>
          <w:rFonts w:ascii="Montserrat" w:eastAsia="Montserrat" w:hAnsi="Montserrat" w:cs="Montserrat"/>
          <w:sz w:val="22"/>
          <w:szCs w:val="22"/>
        </w:rPr>
      </w:pPr>
    </w:p>
    <w:p w14:paraId="00000185" w14:textId="77777777" w:rsidR="00FA020C" w:rsidRDefault="00246DDB">
      <w:pPr>
        <w:pStyle w:val="Titlu2"/>
        <w:numPr>
          <w:ilvl w:val="1"/>
          <w:numId w:val="19"/>
        </w:numPr>
      </w:pPr>
      <w:bookmarkStart w:id="40" w:name="_Toc139883327"/>
      <w:r>
        <w:t>Reguli privind ajutorul de stat</w:t>
      </w:r>
      <w:bookmarkEnd w:id="40"/>
      <w:r>
        <w:t xml:space="preserve"> </w:t>
      </w:r>
    </w:p>
    <w:p w14:paraId="0000018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Articolul 107 alineatul (1) din Tratatul privind funcționarea Uniunii Europene (TFUE) stabilește o interdicție generala în sarcina statelor membre de a pune în aplicare măsuri de ajutor care întrunesc cumulativ următoarele criterii:</w:t>
      </w:r>
    </w:p>
    <w:p w14:paraId="00000187"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sunt acordate de către stat sau de către unitățile administrative teritoriale, din resurse de stat sau resurse ale unităților administrativ-teritoriale, ori de alte organisme care administrează surse ale statului sau ale colectivităților locale indiferent de formă;</w:t>
      </w:r>
    </w:p>
    <w:p w14:paraId="00000188"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sunt acordate în mod selectiv;</w:t>
      </w:r>
    </w:p>
    <w:p w14:paraId="00000189"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 xml:space="preserve">sunt acordate întreprinderilor; </w:t>
      </w:r>
    </w:p>
    <w:p w14:paraId="0000018A"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asigură un avantaj economic întreprinderilor;</w:t>
      </w:r>
    </w:p>
    <w:p w14:paraId="0000018B"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 xml:space="preserve">distorsionează concurența; </w:t>
      </w:r>
    </w:p>
    <w:p w14:paraId="0000018C" w14:textId="77777777" w:rsidR="00FA020C" w:rsidRDefault="00246DDB">
      <w:pPr>
        <w:numPr>
          <w:ilvl w:val="0"/>
          <w:numId w:val="4"/>
        </w:numPr>
        <w:jc w:val="both"/>
        <w:rPr>
          <w:rFonts w:ascii="Montserrat" w:eastAsia="Montserrat" w:hAnsi="Montserrat" w:cs="Montserrat"/>
          <w:sz w:val="22"/>
          <w:szCs w:val="22"/>
        </w:rPr>
      </w:pPr>
      <w:r>
        <w:rPr>
          <w:rFonts w:ascii="Montserrat" w:eastAsia="Montserrat" w:hAnsi="Montserrat" w:cs="Montserrat"/>
          <w:sz w:val="22"/>
          <w:szCs w:val="22"/>
        </w:rPr>
        <w:t>afectează comerțul cu statele membre ale Uniunii Europene.</w:t>
      </w:r>
    </w:p>
    <w:p w14:paraId="0000018D" w14:textId="77777777" w:rsidR="00FA020C" w:rsidRDefault="00FA020C">
      <w:pPr>
        <w:jc w:val="both"/>
        <w:rPr>
          <w:rFonts w:ascii="Montserrat" w:eastAsia="Montserrat" w:hAnsi="Montserrat" w:cs="Montserrat"/>
          <w:sz w:val="22"/>
          <w:szCs w:val="22"/>
        </w:rPr>
      </w:pPr>
    </w:p>
    <w:p w14:paraId="0000018E" w14:textId="77777777" w:rsidR="00FA020C" w:rsidRDefault="00246DDB">
      <w:pPr>
        <w:pBdr>
          <w:top w:val="nil"/>
          <w:left w:val="nil"/>
          <w:bottom w:val="nil"/>
          <w:right w:val="nil"/>
          <w:between w:val="nil"/>
        </w:pBdr>
        <w:jc w:val="both"/>
        <w:rPr>
          <w:rFonts w:ascii="Montserrat" w:eastAsia="Montserrat" w:hAnsi="Montserrat" w:cs="Montserrat"/>
          <w:color w:val="000000"/>
          <w:sz w:val="22"/>
          <w:szCs w:val="22"/>
          <w:u w:val="single"/>
        </w:rPr>
      </w:pPr>
      <w:r>
        <w:rPr>
          <w:rFonts w:ascii="Montserrat" w:eastAsia="Montserrat" w:hAnsi="Montserrat" w:cs="Montserrat"/>
          <w:color w:val="000000"/>
          <w:sz w:val="22"/>
          <w:szCs w:val="22"/>
          <w:u w:val="single"/>
        </w:rPr>
        <w:t xml:space="preserve">Dacă măsurile de ajutor denaturează concurența și afectează comerțul intracomunitar, acestea nu sunt compatibile cu piața internă, cu excepția cazurilor în care tratatele prevăd altfel. </w:t>
      </w:r>
    </w:p>
    <w:p w14:paraId="0000018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Articolul 108 alineatul (3) din Tratatul privind funcționarea Uniunii Europene (TFUE) prevede obligația unui stat membru de a notifica Comisiei Europene ajutoarele de stat, astfel încât aceasta să evalueze dacă sunt compatibile cu piața comună. Comisia a definit unele excepții și a declarat anumite categorii specifice de ajutoare de stat ca fiind compatibile cu piața comună, în cazul îndeplinirii unor condiții, acestea fiind scutite (exceptate) de obligația notificării prealabile.</w:t>
      </w:r>
    </w:p>
    <w:p w14:paraId="00000190" w14:textId="77777777" w:rsidR="00FA020C" w:rsidRDefault="00FA020C">
      <w:pPr>
        <w:jc w:val="both"/>
        <w:rPr>
          <w:rFonts w:ascii="Montserrat" w:eastAsia="Montserrat" w:hAnsi="Montserrat" w:cs="Montserrat"/>
          <w:sz w:val="22"/>
          <w:szCs w:val="22"/>
        </w:rPr>
      </w:pPr>
    </w:p>
    <w:p w14:paraId="0000019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Analiza ajutorului de stat se realizează:</w:t>
      </w:r>
    </w:p>
    <w:p w14:paraId="000001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la nivelul proprietarului infrastructurii / bunurilor create/ modernizate/ reabilitate/ (re)amenajate/ extinse/ restaurate/ consolidate/ protejate/ conservate prin proiect;</w:t>
      </w:r>
    </w:p>
    <w:p w14:paraId="0000019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la nivelul operatorului infrastructurii / bunurilor create/ modernizate/ reabilitate/ (re)amenajate/ extinse/ restaurate/ consolidate/ protejate/ conservate prin proiect;</w:t>
      </w:r>
    </w:p>
    <w:p w14:paraId="0000019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la nivelul utilizatorului final.</w:t>
      </w:r>
    </w:p>
    <w:p w14:paraId="00000195" w14:textId="77777777" w:rsidR="00FA020C" w:rsidRDefault="00FA020C">
      <w:pPr>
        <w:jc w:val="both"/>
        <w:rPr>
          <w:rFonts w:ascii="Montserrat" w:eastAsia="Montserrat" w:hAnsi="Montserrat" w:cs="Montserrat"/>
          <w:sz w:val="22"/>
          <w:szCs w:val="22"/>
        </w:rPr>
      </w:pPr>
    </w:p>
    <w:p w14:paraId="0000019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cadrul prezentului apel de proiecte sunt posibile următoarele situații:</w:t>
      </w:r>
    </w:p>
    <w:p w14:paraId="00000197" w14:textId="77777777" w:rsidR="00FA020C" w:rsidRDefault="00FA020C">
      <w:pPr>
        <w:jc w:val="both"/>
        <w:rPr>
          <w:rFonts w:ascii="Montserrat" w:eastAsia="Montserrat" w:hAnsi="Montserrat" w:cs="Montserrat"/>
          <w:sz w:val="22"/>
          <w:szCs w:val="22"/>
        </w:rPr>
      </w:pPr>
    </w:p>
    <w:p w14:paraId="000001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1) activități care nu intră sub incidența regulilor de ajutor de stat</w:t>
      </w:r>
    </w:p>
    <w:p w14:paraId="0000019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2) activități care nu implică ajutor de stat, cu respectarea anumitor condiții</w:t>
      </w:r>
    </w:p>
    <w:p w14:paraId="000001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3) activități care implică ajutor de stat și/sau de </w:t>
      </w:r>
      <w:proofErr w:type="spellStart"/>
      <w:r>
        <w:rPr>
          <w:rFonts w:ascii="Montserrat" w:eastAsia="Montserrat" w:hAnsi="Montserrat" w:cs="Montserrat"/>
          <w:sz w:val="22"/>
          <w:szCs w:val="22"/>
        </w:rPr>
        <w:t>minimis</w:t>
      </w:r>
      <w:proofErr w:type="spellEnd"/>
    </w:p>
    <w:p w14:paraId="0000019B" w14:textId="77777777" w:rsidR="00FA020C" w:rsidRDefault="00FA020C">
      <w:pPr>
        <w:jc w:val="both"/>
        <w:rPr>
          <w:rFonts w:ascii="Montserrat" w:eastAsia="Montserrat" w:hAnsi="Montserrat" w:cs="Montserrat"/>
          <w:sz w:val="22"/>
          <w:szCs w:val="22"/>
        </w:rPr>
      </w:pPr>
    </w:p>
    <w:p w14:paraId="0000019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finanțarea activităților menționate punctul 3, prin prezentul apel se pot acorda următoarele categorii de ajutor:</w:t>
      </w:r>
    </w:p>
    <w:p w14:paraId="0000019D" w14:textId="77777777" w:rsidR="00FA020C" w:rsidRDefault="00246DDB">
      <w:pPr>
        <w:numPr>
          <w:ilvl w:val="0"/>
          <w:numId w:val="6"/>
        </w:numPr>
        <w:jc w:val="both"/>
        <w:rPr>
          <w:rFonts w:ascii="Montserrat" w:eastAsia="Montserrat" w:hAnsi="Montserrat" w:cs="Montserrat"/>
          <w:sz w:val="22"/>
          <w:szCs w:val="22"/>
        </w:rPr>
      </w:pPr>
      <w:r>
        <w:rPr>
          <w:rFonts w:ascii="Montserrat" w:eastAsia="Montserrat" w:hAnsi="Montserrat" w:cs="Montserrat"/>
          <w:sz w:val="22"/>
          <w:szCs w:val="22"/>
        </w:rPr>
        <w:t>ajutor de stat regional pentru investiții;</w:t>
      </w:r>
    </w:p>
    <w:p w14:paraId="0000019E" w14:textId="77777777" w:rsidR="00FA020C" w:rsidRDefault="00246DDB">
      <w:pPr>
        <w:numPr>
          <w:ilvl w:val="0"/>
          <w:numId w:val="6"/>
        </w:numPr>
        <w:jc w:val="both"/>
        <w:rPr>
          <w:rFonts w:ascii="Montserrat" w:eastAsia="Montserrat" w:hAnsi="Montserrat" w:cs="Montserrat"/>
          <w:sz w:val="22"/>
          <w:szCs w:val="22"/>
        </w:rPr>
      </w:pPr>
      <w:r>
        <w:rPr>
          <w:rFonts w:ascii="Montserrat" w:eastAsia="Montserrat" w:hAnsi="Montserrat" w:cs="Montserrat"/>
          <w:sz w:val="22"/>
          <w:szCs w:val="22"/>
        </w:rPr>
        <w:t>ajutor de stat pentru investiții în infrastructurile locale</w:t>
      </w:r>
    </w:p>
    <w:p w14:paraId="0000019F" w14:textId="77777777" w:rsidR="00FA020C" w:rsidRDefault="00246DDB">
      <w:pPr>
        <w:numPr>
          <w:ilvl w:val="0"/>
          <w:numId w:val="6"/>
        </w:numPr>
        <w:jc w:val="both"/>
        <w:rPr>
          <w:rFonts w:ascii="Montserrat" w:eastAsia="Montserrat" w:hAnsi="Montserrat" w:cs="Montserrat"/>
          <w:b/>
          <w:sz w:val="22"/>
          <w:szCs w:val="22"/>
        </w:rPr>
      </w:pPr>
      <w:r>
        <w:rPr>
          <w:rFonts w:ascii="Montserrat" w:eastAsia="Montserrat" w:hAnsi="Montserrat" w:cs="Montserrat"/>
          <w:sz w:val="22"/>
          <w:szCs w:val="22"/>
        </w:rPr>
        <w:t xml:space="preserve">ajutor de </w:t>
      </w:r>
      <w:proofErr w:type="spellStart"/>
      <w:r>
        <w:rPr>
          <w:rFonts w:ascii="Montserrat" w:eastAsia="Montserrat" w:hAnsi="Montserrat" w:cs="Montserrat"/>
          <w:sz w:val="22"/>
          <w:szCs w:val="22"/>
        </w:rPr>
        <w:t>minimis</w:t>
      </w:r>
      <w:proofErr w:type="spellEnd"/>
      <w:r>
        <w:rPr>
          <w:rFonts w:ascii="Montserrat" w:eastAsia="Montserrat" w:hAnsi="Montserrat" w:cs="Montserrat"/>
          <w:sz w:val="22"/>
          <w:szCs w:val="22"/>
        </w:rPr>
        <w:t>.</w:t>
      </w:r>
    </w:p>
    <w:p w14:paraId="000001A0" w14:textId="77777777" w:rsidR="00FA020C" w:rsidRDefault="00FA020C">
      <w:pPr>
        <w:jc w:val="both"/>
        <w:rPr>
          <w:rFonts w:ascii="Montserrat" w:eastAsia="Montserrat" w:hAnsi="Montserrat" w:cs="Montserrat"/>
          <w:b/>
          <w:strike/>
          <w:sz w:val="22"/>
          <w:szCs w:val="22"/>
        </w:rPr>
      </w:pPr>
    </w:p>
    <w:p w14:paraId="000001A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ca întreaga finanțare publică a unui proiect să nu intre sub incidența normelor privind ajutorul de stat, trebuie ca finanțarea oferită pentru realizarea proiectului să nu fie utilizată pentru subvenționarea încrucișată sau indirectă a altor activități economice, inclusiv exploatarea infrastructurii. În cazul în care solicitantul propune prin proiect atât activități care intră sub incidența normelor privind ajutorul de stat, cât și activități care nu implică ajutor de stat, subvenționarea încrucișată poate fi exclusă prin ținerea de evidențe contabile separate, alocarea costurilor și veniturilor într-un mod adecvat și garantarea faptului că finanțarea publică nu favorizează alte activități. </w:t>
      </w:r>
    </w:p>
    <w:p w14:paraId="000001A2" w14:textId="77777777" w:rsidR="00FA020C" w:rsidRDefault="00FA020C">
      <w:pPr>
        <w:jc w:val="both"/>
        <w:rPr>
          <w:rFonts w:ascii="Montserrat" w:eastAsia="Montserrat" w:hAnsi="Montserrat" w:cs="Montserrat"/>
          <w:sz w:val="22"/>
          <w:szCs w:val="22"/>
        </w:rPr>
      </w:pPr>
    </w:p>
    <w:p w14:paraId="000001A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w:t>
      </w:r>
      <w:proofErr w:type="spellStart"/>
      <w:r>
        <w:rPr>
          <w:rFonts w:ascii="Montserrat" w:eastAsia="Montserrat" w:hAnsi="Montserrat" w:cs="Montserrat"/>
          <w:sz w:val="22"/>
          <w:szCs w:val="22"/>
        </w:rPr>
        <w:t>informatii</w:t>
      </w:r>
      <w:proofErr w:type="spellEnd"/>
      <w:r>
        <w:rPr>
          <w:rFonts w:ascii="Montserrat" w:eastAsia="Montserrat" w:hAnsi="Montserrat" w:cs="Montserrat"/>
          <w:sz w:val="22"/>
          <w:szCs w:val="22"/>
        </w:rPr>
        <w:t xml:space="preserve"> detaliate referitoare la acordarea ajutoarelor de stat in cadrul </w:t>
      </w:r>
      <w:proofErr w:type="spellStart"/>
      <w:r>
        <w:rPr>
          <w:rFonts w:ascii="Montserrat" w:eastAsia="Montserrat" w:hAnsi="Montserrat" w:cs="Montserrat"/>
          <w:sz w:val="22"/>
          <w:szCs w:val="22"/>
        </w:rPr>
        <w:t>aceastei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Prioritati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Investitie</w:t>
      </w:r>
      <w:proofErr w:type="spellEnd"/>
      <w:r>
        <w:rPr>
          <w:rFonts w:ascii="Montserrat" w:eastAsia="Montserrat" w:hAnsi="Montserrat" w:cs="Montserrat"/>
          <w:sz w:val="22"/>
          <w:szCs w:val="22"/>
        </w:rPr>
        <w:t>, se va avea in vedere Anexa 4 la prezentul ghid.</w:t>
      </w:r>
    </w:p>
    <w:p w14:paraId="000001A4" w14:textId="77777777" w:rsidR="00FA020C" w:rsidRDefault="00FA020C">
      <w:pPr>
        <w:jc w:val="both"/>
        <w:rPr>
          <w:rFonts w:ascii="Arial" w:eastAsia="Arial" w:hAnsi="Arial" w:cs="Arial"/>
          <w:sz w:val="22"/>
          <w:szCs w:val="22"/>
        </w:rPr>
      </w:pPr>
    </w:p>
    <w:p w14:paraId="000001A5" w14:textId="77777777" w:rsidR="00FA020C" w:rsidRDefault="00246DDB">
      <w:pPr>
        <w:pStyle w:val="Titlu2"/>
        <w:numPr>
          <w:ilvl w:val="1"/>
          <w:numId w:val="19"/>
        </w:numPr>
      </w:pPr>
      <w:bookmarkStart w:id="41" w:name="_Toc139883328"/>
      <w:r>
        <w:t>Reguli privind instrumentele financiare</w:t>
      </w:r>
      <w:bookmarkEnd w:id="41"/>
      <w:r>
        <w:t xml:space="preserve"> </w:t>
      </w:r>
    </w:p>
    <w:p w14:paraId="000001A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A7" w14:textId="77777777" w:rsidR="00FA020C" w:rsidRDefault="00FA020C">
      <w:pPr>
        <w:jc w:val="both"/>
        <w:rPr>
          <w:rFonts w:ascii="Montserrat" w:eastAsia="Montserrat" w:hAnsi="Montserrat" w:cs="Montserrat"/>
          <w:sz w:val="22"/>
          <w:szCs w:val="22"/>
        </w:rPr>
      </w:pPr>
    </w:p>
    <w:p w14:paraId="000001A8" w14:textId="77777777" w:rsidR="00FA020C" w:rsidRDefault="00246DDB">
      <w:pPr>
        <w:pStyle w:val="Titlu2"/>
        <w:numPr>
          <w:ilvl w:val="1"/>
          <w:numId w:val="19"/>
        </w:numPr>
      </w:pPr>
      <w:bookmarkStart w:id="42" w:name="_Toc139883329"/>
      <w:r>
        <w:t>Acțiuni interregionale, transfrontaliere și transnaționale</w:t>
      </w:r>
      <w:bookmarkEnd w:id="42"/>
      <w:r>
        <w:t xml:space="preserve"> </w:t>
      </w:r>
    </w:p>
    <w:p w14:paraId="000001A9" w14:textId="77777777" w:rsidR="00FA020C" w:rsidRDefault="00246DDB">
      <w:pPr>
        <w:jc w:val="both"/>
        <w:rPr>
          <w:rFonts w:ascii="Montserrat" w:eastAsia="Montserrat" w:hAnsi="Montserrat" w:cs="Montserrat"/>
          <w:sz w:val="22"/>
          <w:szCs w:val="22"/>
        </w:rPr>
      </w:pPr>
      <w:bookmarkStart w:id="43" w:name="_heading=h.vx1227" w:colFirst="0" w:colLast="0"/>
      <w:bookmarkEnd w:id="43"/>
      <w:r>
        <w:rPr>
          <w:rFonts w:ascii="Montserrat" w:eastAsia="Montserrat" w:hAnsi="Montserrat" w:cs="Montserrat"/>
          <w:sz w:val="22"/>
          <w:szCs w:val="22"/>
        </w:rPr>
        <w:t xml:space="preserve">Prin implementarea proiectelor din cadrul acestei Intervenții Regionale, PR Nord-Est va contribui la SUERD, aria cultura-turism, acțiunile fiind complementare cu cel din PRD (dezvoltarea de modele inovative de </w:t>
      </w:r>
      <w:proofErr w:type="spellStart"/>
      <w:r>
        <w:rPr>
          <w:rFonts w:ascii="Montserrat" w:eastAsia="Montserrat" w:hAnsi="Montserrat" w:cs="Montserrat"/>
          <w:sz w:val="22"/>
          <w:szCs w:val="22"/>
        </w:rPr>
        <w:t>constructie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institutionala</w:t>
      </w:r>
      <w:proofErr w:type="spellEnd"/>
      <w:r>
        <w:rPr>
          <w:rFonts w:ascii="Montserrat" w:eastAsia="Montserrat" w:hAnsi="Montserrat" w:cs="Montserrat"/>
          <w:sz w:val="22"/>
          <w:szCs w:val="22"/>
        </w:rPr>
        <w:t xml:space="preserve"> a </w:t>
      </w:r>
      <w:proofErr w:type="spellStart"/>
      <w:r>
        <w:rPr>
          <w:rFonts w:ascii="Montserrat" w:eastAsia="Montserrat" w:hAnsi="Montserrat" w:cs="Montserrat"/>
          <w:sz w:val="22"/>
          <w:szCs w:val="22"/>
        </w:rPr>
        <w:t>comunitatilor</w:t>
      </w:r>
      <w:proofErr w:type="spellEnd"/>
      <w:r>
        <w:rPr>
          <w:rFonts w:ascii="Montserrat" w:eastAsia="Montserrat" w:hAnsi="Montserrat" w:cs="Montserrat"/>
          <w:sz w:val="22"/>
          <w:szCs w:val="22"/>
        </w:rPr>
        <w:t xml:space="preserve"> locale prin implicarea in procesele de planificare si management de dezvoltare turistica) si sinergice cu </w:t>
      </w:r>
      <w:proofErr w:type="spellStart"/>
      <w:r>
        <w:rPr>
          <w:rFonts w:ascii="Montserrat" w:eastAsia="Montserrat" w:hAnsi="Montserrat" w:cs="Montserrat"/>
          <w:sz w:val="22"/>
          <w:szCs w:val="22"/>
        </w:rPr>
        <w:t>actiunile</w:t>
      </w:r>
      <w:proofErr w:type="spellEnd"/>
      <w:r>
        <w:rPr>
          <w:rFonts w:ascii="Montserrat" w:eastAsia="Montserrat" w:hAnsi="Montserrat" w:cs="Montserrat"/>
          <w:sz w:val="22"/>
          <w:szCs w:val="22"/>
        </w:rPr>
        <w:t xml:space="preserve"> de dezvoltare sociala transfrontaliera si o regiune de frontiera atractiva din programele RO-UA, RO-MD si HUSKROUA.</w:t>
      </w:r>
    </w:p>
    <w:p w14:paraId="000001A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1AB" w14:textId="76244F79" w:rsidR="00FA020C" w:rsidRDefault="00571A94">
      <w:pPr>
        <w:jc w:val="both"/>
        <w:rPr>
          <w:rFonts w:ascii="Montserrat" w:eastAsia="Montserrat" w:hAnsi="Montserrat" w:cs="Montserrat"/>
          <w:sz w:val="22"/>
          <w:szCs w:val="22"/>
        </w:rPr>
      </w:pPr>
      <w:sdt>
        <w:sdtPr>
          <w:tag w:val="goog_rdk_25"/>
          <w:id w:val="-1208259378"/>
        </w:sdtPr>
        <w:sdtEndPr/>
        <w:sdtContent/>
      </w:sdt>
    </w:p>
    <w:p w14:paraId="000001AC" w14:textId="77777777" w:rsidR="00FA020C" w:rsidRDefault="00FA020C">
      <w:pPr>
        <w:jc w:val="both"/>
        <w:rPr>
          <w:rFonts w:ascii="Montserrat" w:eastAsia="Montserrat" w:hAnsi="Montserrat" w:cs="Montserrat"/>
          <w:sz w:val="22"/>
          <w:szCs w:val="22"/>
        </w:rPr>
      </w:pPr>
    </w:p>
    <w:bookmarkStart w:id="44" w:name="_Toc139883330"/>
    <w:p w14:paraId="000001AD" w14:textId="77777777" w:rsidR="00FA020C" w:rsidRDefault="00571A94">
      <w:pPr>
        <w:pStyle w:val="Titlu2"/>
        <w:numPr>
          <w:ilvl w:val="1"/>
          <w:numId w:val="19"/>
        </w:numPr>
      </w:pPr>
      <w:sdt>
        <w:sdtPr>
          <w:tag w:val="goog_rdk_26"/>
          <w:id w:val="-301472923"/>
        </w:sdtPr>
        <w:sdtEndPr/>
        <w:sdtContent/>
      </w:sdt>
      <w:r w:rsidR="00246DDB">
        <w:t>Principii orizontale</w:t>
      </w:r>
      <w:bookmarkEnd w:id="44"/>
    </w:p>
    <w:p w14:paraId="000001A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articolului 9 a Regulamentului (UE) 1060/2021, pe tot parcursul procesului de evaluare, selecție și contractare, pe perioada de implementare si durabilitate a proiectelor, </w:t>
      </w:r>
      <w:proofErr w:type="spellStart"/>
      <w:r>
        <w:rPr>
          <w:rFonts w:ascii="Montserrat" w:eastAsia="Montserrat" w:hAnsi="Montserrat" w:cs="Montserrat"/>
          <w:sz w:val="22"/>
          <w:szCs w:val="22"/>
        </w:rPr>
        <w:t>atat</w:t>
      </w:r>
      <w:proofErr w:type="spellEnd"/>
      <w:r>
        <w:rPr>
          <w:rFonts w:ascii="Montserrat" w:eastAsia="Montserrat" w:hAnsi="Montserrat" w:cs="Montserrat"/>
          <w:sz w:val="22"/>
          <w:szCs w:val="22"/>
        </w:rPr>
        <w:t xml:space="preserve"> solicitanții/beneficiarii cat si AM PR Nord-Est vor aplica, vor verifica și se vor asigura de respectarea principiilor legate de egalitatea de șanse, nediscriminare și accesibilitatea persoanelor cu dizabilități conform legislației naționale și europene în vigoare, în conformitate cu prevederile Cartei drepturilor fundamentale a Uniunii Europene, de principiul dezvoltării durabile și de politica Uniunii în domeniul mediului în conformitate cu articolul 11 și cu articolul 191 alineatul (1) din TFUE, precum și cu principiul de „a nu prejudicia în mod semnificativ” în concordanță cu Regulamentul (UE) 2020/852 al Parlamentului european și al Consiliului.</w:t>
      </w:r>
    </w:p>
    <w:p w14:paraId="000001AF" w14:textId="77777777" w:rsidR="00FA020C" w:rsidRDefault="00FA020C">
      <w:pPr>
        <w:jc w:val="both"/>
        <w:rPr>
          <w:rFonts w:ascii="Montserrat" w:eastAsia="Montserrat" w:hAnsi="Montserrat" w:cs="Montserrat"/>
          <w:sz w:val="22"/>
          <w:szCs w:val="22"/>
        </w:rPr>
      </w:pPr>
    </w:p>
    <w:p w14:paraId="000001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îndeplinirea obligațiilor legale, se vor avea in vedere inclusiv prevederile secțiunilor 3.17. si 3.19. din ghidul solicitantului.</w:t>
      </w:r>
    </w:p>
    <w:p w14:paraId="000001B1" w14:textId="77777777" w:rsidR="00FA020C" w:rsidRDefault="00FA020C">
      <w:pPr>
        <w:jc w:val="both"/>
        <w:rPr>
          <w:rFonts w:ascii="Montserrat" w:eastAsia="Montserrat" w:hAnsi="Montserrat" w:cs="Montserrat"/>
          <w:sz w:val="22"/>
          <w:szCs w:val="22"/>
        </w:rPr>
      </w:pPr>
    </w:p>
    <w:p w14:paraId="000001B2" w14:textId="77777777" w:rsidR="00FA020C" w:rsidRDefault="00246DDB">
      <w:pPr>
        <w:pStyle w:val="Titlu2"/>
        <w:numPr>
          <w:ilvl w:val="1"/>
          <w:numId w:val="19"/>
        </w:numPr>
        <w:jc w:val="both"/>
      </w:pPr>
      <w:bookmarkStart w:id="45" w:name="_Toc139883331"/>
      <w:r>
        <w:t>Aspecte de mediu (inclusiv aplicarea Directivei 2011/92/UE a Parlamentului European și a Consiliului). Aplicarea principiului  DNSH. Imunizarea la schimbările climatice</w:t>
      </w:r>
      <w:bookmarkEnd w:id="45"/>
    </w:p>
    <w:p w14:paraId="000001B3" w14:textId="77777777" w:rsidR="00FA020C" w:rsidRDefault="00FA020C">
      <w:pPr>
        <w:jc w:val="both"/>
        <w:rPr>
          <w:rFonts w:ascii="Montserrat" w:eastAsia="Montserrat" w:hAnsi="Montserrat" w:cs="Montserrat"/>
          <w:sz w:val="22"/>
          <w:szCs w:val="22"/>
        </w:rPr>
      </w:pPr>
    </w:p>
    <w:p w14:paraId="000001B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pregătirea cererilor de finanțare, la depunerea proiectelor, pe parcursul procesului de evaluare, selecție și contractare, precum și pe întreaga durată de implementare, solicitanții de finanțare au obligația de a respecta legislația în vigoare în domeniul protecției mediului, la nivel național și european, inclusiv modificările intervenite pe parcursul procesului de evaluare sau contractare a proiectelor, modificări intervenite ulterior lansării ghidurilor de finanțare.</w:t>
      </w:r>
    </w:p>
    <w:p w14:paraId="000001B5" w14:textId="77777777" w:rsidR="00FA020C" w:rsidRDefault="00FA020C">
      <w:pPr>
        <w:jc w:val="both"/>
        <w:rPr>
          <w:rFonts w:ascii="Montserrat" w:eastAsia="Montserrat" w:hAnsi="Montserrat" w:cs="Montserrat"/>
          <w:sz w:val="22"/>
          <w:szCs w:val="22"/>
        </w:rPr>
      </w:pPr>
    </w:p>
    <w:p w14:paraId="000001B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are obligația de a respecta prevederile Legii nr. 292/2018  privind evaluarea impactului anumitor proiecte publice și private asupra mediului și ale Ordinului nr. 269/2020 privind aprobarea ghidului general aplicabil etapelor procedurii de evaluare a impactului asupra mediului. În urma parcurgerii procedurii de reglementare solicitantul va obține actul de reglementare pentru proiectul ce va fi depus (Decizia etapei de </w:t>
      </w:r>
      <w:r>
        <w:rPr>
          <w:rFonts w:ascii="Montserrat" w:eastAsia="Montserrat" w:hAnsi="Montserrat" w:cs="Montserrat"/>
          <w:sz w:val="22"/>
          <w:szCs w:val="22"/>
        </w:rPr>
        <w:lastRenderedPageBreak/>
        <w:t xml:space="preserve">încadrare a proiectului în procedura de evaluare a impactului asupra mediului, sau Clasarea notificării). </w:t>
      </w:r>
    </w:p>
    <w:p w14:paraId="000001B7" w14:textId="77777777" w:rsidR="00FA020C" w:rsidRDefault="00FA020C">
      <w:pPr>
        <w:jc w:val="both"/>
        <w:rPr>
          <w:rFonts w:ascii="Montserrat" w:eastAsia="Montserrat" w:hAnsi="Montserrat" w:cs="Montserrat"/>
          <w:sz w:val="22"/>
          <w:szCs w:val="22"/>
        </w:rPr>
      </w:pPr>
    </w:p>
    <w:p w14:paraId="000001B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Principiul DNSH trebuie interpretat în sensul articolului 17 din Regulamentul (UE) 2020/852 privind instituirea unui cadru de facilitare a investițiilor durabile (Regulamentul privind Taxonomia), care definește noțiunea de „prejudiciere în mod semnificativ” a următoarelor șase obiective de mediu:</w:t>
      </w:r>
    </w:p>
    <w:p w14:paraId="000001B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atenuarea schimbărilor climatice ;</w:t>
      </w:r>
    </w:p>
    <w:p w14:paraId="000001B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adaptarea la schimbările climatice ;</w:t>
      </w:r>
    </w:p>
    <w:p w14:paraId="000001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utilizarea durabilă și protecția resurselor de apă și a celor marine;</w:t>
      </w:r>
    </w:p>
    <w:p w14:paraId="000001B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tranziția către o economie circulară;</w:t>
      </w:r>
    </w:p>
    <w:p w14:paraId="000001B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prevenirea și controlul poluării;</w:t>
      </w:r>
    </w:p>
    <w:p w14:paraId="000001B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protecția și refacerea biodiversității și a ecosistemelor.</w:t>
      </w:r>
    </w:p>
    <w:p w14:paraId="000001BF" w14:textId="77777777" w:rsidR="00FA020C" w:rsidRDefault="00FA020C">
      <w:pPr>
        <w:jc w:val="both"/>
        <w:rPr>
          <w:sz w:val="22"/>
          <w:szCs w:val="22"/>
        </w:rPr>
      </w:pPr>
    </w:p>
    <w:p w14:paraId="000001C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va asigura imunizarea la schimbările climatice a investițiilor în infrastructură care au o durată de viață preconizată de cel puțin cinci ani, în procesul de pregătire, verificare, implementare și durabilitate a contractului de finanțare. Imunizarea infrastructurii la schimbările climatice reprezintă un proces care integrează măsuri de atenuare a schimbărilor climatice (Neutralitate climatică) și de adaptare (Reziliența la schimbările climatice) la acestea în dezvoltarea proiectelor de infrastructură.</w:t>
      </w:r>
    </w:p>
    <w:p w14:paraId="000001C1" w14:textId="77777777" w:rsidR="00FA020C" w:rsidRDefault="00FA020C">
      <w:pPr>
        <w:jc w:val="both"/>
        <w:rPr>
          <w:rFonts w:ascii="Montserrat" w:eastAsia="Montserrat" w:hAnsi="Montserrat" w:cs="Montserrat"/>
          <w:sz w:val="22"/>
          <w:szCs w:val="22"/>
        </w:rPr>
      </w:pPr>
    </w:p>
    <w:p w14:paraId="000001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cererea de finanțare, în secțiunea „</w:t>
      </w:r>
      <w:r>
        <w:rPr>
          <w:rFonts w:ascii="Montserrat" w:eastAsia="Montserrat" w:hAnsi="Montserrat" w:cs="Montserrat"/>
          <w:i/>
          <w:sz w:val="22"/>
          <w:szCs w:val="22"/>
        </w:rPr>
        <w:t>Principii orizontale - Imunizarea la schimbările climatice</w:t>
      </w:r>
      <w:r>
        <w:rPr>
          <w:rFonts w:ascii="Montserrat" w:eastAsia="Montserrat" w:hAnsi="Montserrat" w:cs="Montserrat"/>
          <w:sz w:val="22"/>
          <w:szCs w:val="22"/>
        </w:rPr>
        <w:t>”, solicitantul va descrie modul în care va asigura imunizarea infrastructurii, prin acțiuni și/sau masuri pe baza metodologiei prevăzute în Comunicarea Comisiei 373/2021 - Orientări tehnice referitoare la imunizarea infrastructurii la schimbările climatice în perioada 2021-2027. Dacă în urma analizei va rezulta necesitatea unor măsuri de atenuare și adaptare, acestea se vor regăsi în proiectul tehnic.</w:t>
      </w:r>
    </w:p>
    <w:p w14:paraId="000001C3" w14:textId="77777777" w:rsidR="00FA020C" w:rsidRDefault="00FA020C">
      <w:pPr>
        <w:jc w:val="both"/>
        <w:rPr>
          <w:rFonts w:ascii="Montserrat" w:eastAsia="Montserrat" w:hAnsi="Montserrat" w:cs="Montserrat"/>
          <w:sz w:val="22"/>
          <w:szCs w:val="22"/>
        </w:rPr>
      </w:pPr>
    </w:p>
    <w:p w14:paraId="000001C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avea în vedere Metodologia privind imunizarea la schimbările climatice și respectarea principiului DNSH, disponibilă pe pagina web </w:t>
      </w:r>
      <w:hyperlink r:id="rId12">
        <w:r>
          <w:rPr>
            <w:rFonts w:ascii="Montserrat" w:eastAsia="Montserrat" w:hAnsi="Montserrat" w:cs="Montserrat"/>
            <w:color w:val="0563C1"/>
            <w:sz w:val="22"/>
            <w:szCs w:val="22"/>
            <w:u w:val="single"/>
          </w:rPr>
          <w:t>https://www.adrnordest.ro/documente-suport/</w:t>
        </w:r>
      </w:hyperlink>
      <w:r>
        <w:rPr>
          <w:rFonts w:ascii="Montserrat" w:eastAsia="Montserrat" w:hAnsi="Montserrat" w:cs="Montserrat"/>
          <w:sz w:val="22"/>
          <w:szCs w:val="22"/>
        </w:rPr>
        <w:t xml:space="preserve"> și Anexa aferentă prezentului apel.</w:t>
      </w:r>
    </w:p>
    <w:p w14:paraId="000001C5" w14:textId="77777777" w:rsidR="00FA020C" w:rsidRDefault="00FA020C">
      <w:pPr>
        <w:jc w:val="both"/>
        <w:rPr>
          <w:rFonts w:ascii="Montserrat" w:eastAsia="Montserrat" w:hAnsi="Montserrat" w:cs="Montserrat"/>
          <w:sz w:val="22"/>
          <w:szCs w:val="22"/>
        </w:rPr>
      </w:pPr>
    </w:p>
    <w:p w14:paraId="000001C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Solicitanții sunt încurajați să integreze aspectele de mediu în elaborarea și implementarea proiectelor, prin identificarea de soluții Eco, achiziții publice verzi și responsabile social. Se recomandă utilizarea de materiale de construcții certificate Eco </w:t>
      </w:r>
      <w:proofErr w:type="spellStart"/>
      <w:r>
        <w:rPr>
          <w:rFonts w:ascii="Montserrat" w:eastAsia="Montserrat" w:hAnsi="Montserrat" w:cs="Montserrat"/>
          <w:sz w:val="22"/>
          <w:szCs w:val="22"/>
        </w:rPr>
        <w:t>Label</w:t>
      </w:r>
      <w:proofErr w:type="spellEnd"/>
      <w:r>
        <w:rPr>
          <w:rFonts w:ascii="Montserrat" w:eastAsia="Montserrat" w:hAnsi="Montserrat" w:cs="Montserrat"/>
          <w:sz w:val="22"/>
          <w:szCs w:val="22"/>
        </w:rPr>
        <w:t>. Se recomandă realizarea preponderentă a achizițiilor verzi pentru echipamente și dotări.</w:t>
      </w:r>
    </w:p>
    <w:p w14:paraId="000001C7" w14:textId="77777777" w:rsidR="00FA020C" w:rsidRDefault="00FA020C">
      <w:pPr>
        <w:jc w:val="both"/>
        <w:rPr>
          <w:rFonts w:ascii="Montserrat" w:eastAsia="Montserrat" w:hAnsi="Montserrat" w:cs="Montserrat"/>
          <w:sz w:val="22"/>
          <w:szCs w:val="22"/>
        </w:rPr>
      </w:pPr>
    </w:p>
    <w:p w14:paraId="000001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w:t>
      </w:r>
      <w:r>
        <w:rPr>
          <w:rFonts w:ascii="Montserrat" w:eastAsia="Montserrat" w:hAnsi="Montserrat" w:cs="Montserrat"/>
          <w:i/>
          <w:sz w:val="22"/>
          <w:szCs w:val="22"/>
        </w:rPr>
        <w:t>Avizului de Mediu nr. 83/23.03.2022</w:t>
      </w:r>
      <w:r>
        <w:rPr>
          <w:rFonts w:ascii="Montserrat" w:eastAsia="Montserrat" w:hAnsi="Montserrat" w:cs="Montserrat"/>
          <w:sz w:val="22"/>
          <w:szCs w:val="22"/>
        </w:rPr>
        <w:t xml:space="preserve"> emis de Ministerul Mediului, Apelor și Pădurilor pentru Programul Regional Nord-Est 2021-2027, beneficiarii finanțării prin PR Nord-Est au obligația să urmărească și să respecte aplicarea măsurilor generale, specifice și a celorlalte condiții detaliate în cadrul avizului. </w:t>
      </w:r>
    </w:p>
    <w:p w14:paraId="000001C9" w14:textId="77777777" w:rsidR="00FA020C" w:rsidRDefault="00FA020C">
      <w:pPr>
        <w:jc w:val="both"/>
        <w:rPr>
          <w:rFonts w:ascii="Montserrat" w:eastAsia="Montserrat" w:hAnsi="Montserrat" w:cs="Montserrat"/>
          <w:sz w:val="22"/>
          <w:szCs w:val="22"/>
        </w:rPr>
      </w:pPr>
    </w:p>
    <w:p w14:paraId="000001C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avea în vedere Avizul de mediu, precum și versiunea integrală a Raportului de Mediu, disponibile pe pagina web ADR Nord-Est,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Secțiunea Documente suport (</w:t>
      </w:r>
      <w:hyperlink r:id="rId13">
        <w:r>
          <w:rPr>
            <w:rFonts w:ascii="Montserrat" w:eastAsia="Montserrat" w:hAnsi="Montserrat" w:cs="Montserrat"/>
            <w:color w:val="0563C1"/>
            <w:sz w:val="22"/>
            <w:szCs w:val="22"/>
            <w:u w:val="single"/>
          </w:rPr>
          <w:t>https://www.adrnordest.ro/documente-suport/</w:t>
        </w:r>
      </w:hyperlink>
      <w:r>
        <w:rPr>
          <w:rFonts w:ascii="Montserrat" w:eastAsia="Montserrat" w:hAnsi="Montserrat" w:cs="Montserrat"/>
          <w:sz w:val="22"/>
          <w:szCs w:val="22"/>
        </w:rPr>
        <w:t>).</w:t>
      </w:r>
    </w:p>
    <w:p w14:paraId="000001CB" w14:textId="77777777" w:rsidR="00FA020C" w:rsidRDefault="00FA020C"/>
    <w:p w14:paraId="000001CC" w14:textId="77777777" w:rsidR="00FA020C" w:rsidRDefault="00246DDB">
      <w:pPr>
        <w:pStyle w:val="Titlu2"/>
        <w:numPr>
          <w:ilvl w:val="1"/>
          <w:numId w:val="19"/>
        </w:numPr>
        <w:rPr>
          <w:sz w:val="20"/>
          <w:szCs w:val="20"/>
        </w:rPr>
      </w:pPr>
      <w:bookmarkStart w:id="46" w:name="_Toc139883332"/>
      <w:r>
        <w:t>Caracterul durabil al proiectului</w:t>
      </w:r>
      <w:bookmarkEnd w:id="46"/>
    </w:p>
    <w:p w14:paraId="000001CD" w14:textId="77777777" w:rsidR="00FA020C" w:rsidRDefault="00246DDB">
      <w:pPr>
        <w:spacing w:line="259" w:lineRule="auto"/>
        <w:ind w:left="-76"/>
        <w:jc w:val="both"/>
        <w:rPr>
          <w:rFonts w:ascii="Montserrat" w:eastAsia="Montserrat" w:hAnsi="Montserrat" w:cs="Montserrat"/>
          <w:b/>
          <w:sz w:val="22"/>
          <w:szCs w:val="22"/>
        </w:rPr>
      </w:pPr>
      <w:r>
        <w:rPr>
          <w:rFonts w:ascii="Montserrat" w:eastAsia="Montserrat" w:hAnsi="Montserrat" w:cs="Montserrat"/>
          <w:sz w:val="22"/>
          <w:szCs w:val="22"/>
        </w:rPr>
        <w:t xml:space="preserve">In conformitate cu articolul 65 din Regulamentul (UE) 1060/2021, pe o perioadă de cinci ani de la efectuarea plății finale către beneficiar sau în termenul prevăzut de normele privind </w:t>
      </w:r>
      <w:r>
        <w:rPr>
          <w:rFonts w:ascii="Montserrat" w:eastAsia="Montserrat" w:hAnsi="Montserrat" w:cs="Montserrat"/>
          <w:sz w:val="22"/>
          <w:szCs w:val="22"/>
        </w:rPr>
        <w:lastRenderedPageBreak/>
        <w:t xml:space="preserve">ajutoarele de stat, solicitanții ale căror proiecte conțin investiții in infrastructura sau achiziție dotări, trebuie </w:t>
      </w:r>
      <w:r>
        <w:rPr>
          <w:rFonts w:ascii="Montserrat" w:eastAsia="Montserrat" w:hAnsi="Montserrat" w:cs="Montserrat"/>
          <w:b/>
          <w:sz w:val="22"/>
          <w:szCs w:val="22"/>
        </w:rPr>
        <w:t>sa nu:</w:t>
      </w:r>
    </w:p>
    <w:p w14:paraId="000001CE" w14:textId="77777777" w:rsidR="00FA020C" w:rsidRDefault="00FA020C">
      <w:pPr>
        <w:jc w:val="both"/>
        <w:rPr>
          <w:rFonts w:ascii="Montserrat" w:eastAsia="Montserrat" w:hAnsi="Montserrat" w:cs="Montserrat"/>
          <w:sz w:val="22"/>
          <w:szCs w:val="22"/>
        </w:rPr>
      </w:pPr>
    </w:p>
    <w:p w14:paraId="000001C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înceteze activitatea productiva sau sa o transfere în afara regiunii în care a primit sprijin;</w:t>
      </w:r>
    </w:p>
    <w:p w14:paraId="000001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realizeze o modificare a proprietății asupra unui element de infrastructură care conferă un avantaj nejustificat unei întreprinderi sau unui organism public;</w:t>
      </w:r>
    </w:p>
    <w:p w14:paraId="000001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realizeze o modificare substanțială care afectează natura, obiectivele sau condițiile de implementare a proiectului și care ar conduce la subminarea obiectivelor inițiale ale acesteia.</w:t>
      </w:r>
    </w:p>
    <w:p w14:paraId="000001D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procesul de pregătire, contractare, implementare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valabilitate a contractului de finanțare, solicitantul va respecta legislația națională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comunitară aplicabilă în domeniul dezvoltării durabile, protecției mediului, eficienței energetice, al muncii și al achizițiilor publice.</w:t>
      </w:r>
    </w:p>
    <w:p w14:paraId="000001D3" w14:textId="77777777" w:rsidR="00FA020C" w:rsidRDefault="00FA020C">
      <w:pPr>
        <w:jc w:val="both"/>
        <w:rPr>
          <w:rFonts w:ascii="Montserrat" w:eastAsia="Montserrat" w:hAnsi="Montserrat" w:cs="Montserrat"/>
          <w:sz w:val="22"/>
          <w:szCs w:val="22"/>
        </w:rPr>
      </w:pPr>
    </w:p>
    <w:p w14:paraId="000001D4" w14:textId="77777777" w:rsidR="00FA020C" w:rsidRDefault="00246DDB">
      <w:pPr>
        <w:pStyle w:val="Titlu2"/>
        <w:numPr>
          <w:ilvl w:val="1"/>
          <w:numId w:val="19"/>
        </w:numPr>
        <w:jc w:val="both"/>
      </w:pPr>
      <w:bookmarkStart w:id="47" w:name="_Toc139883333"/>
      <w:r>
        <w:t>Acțiuni menite să garanteze egalitatea de șanse, de gen, incluziunea și nediscriminarea</w:t>
      </w:r>
      <w:bookmarkEnd w:id="47"/>
      <w:r>
        <w:t xml:space="preserve"> </w:t>
      </w:r>
    </w:p>
    <w:p w14:paraId="000001D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procesul de pregătire, contractare, implementare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valabilitate a contractului de finanțare, solicitantul va respecta legislația națională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comunitară aplicabilă în domeniul egalității de șanse, de gen, nediscriminare, accesibilitate;</w:t>
      </w:r>
    </w:p>
    <w:p w14:paraId="000001D6" w14:textId="77777777" w:rsidR="00FA020C" w:rsidRDefault="00FA020C">
      <w:pPr>
        <w:jc w:val="both"/>
        <w:rPr>
          <w:rFonts w:ascii="Montserrat" w:eastAsia="Montserrat" w:hAnsi="Montserrat" w:cs="Montserrat"/>
          <w:sz w:val="22"/>
          <w:szCs w:val="22"/>
        </w:rPr>
      </w:pPr>
    </w:p>
    <w:p w14:paraId="000001D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declara în cadrul </w:t>
      </w:r>
      <w:r>
        <w:rPr>
          <w:rFonts w:ascii="Montserrat" w:eastAsia="Montserrat" w:hAnsi="Montserrat" w:cs="Montserrat"/>
          <w:b/>
          <w:sz w:val="22"/>
          <w:szCs w:val="22"/>
        </w:rPr>
        <w:t xml:space="preserve">Declarația pe propria </w:t>
      </w:r>
      <w:proofErr w:type="spellStart"/>
      <w:r>
        <w:rPr>
          <w:rFonts w:ascii="Montserrat" w:eastAsia="Montserrat" w:hAnsi="Montserrat" w:cs="Montserrat"/>
          <w:b/>
          <w:sz w:val="22"/>
          <w:szCs w:val="22"/>
        </w:rPr>
        <w:t>raspundere</w:t>
      </w:r>
      <w:proofErr w:type="spellEnd"/>
      <w:r>
        <w:rPr>
          <w:rFonts w:ascii="Montserrat" w:eastAsia="Montserrat" w:hAnsi="Montserrat" w:cs="Montserrat"/>
          <w:b/>
          <w:sz w:val="22"/>
          <w:szCs w:val="22"/>
        </w:rPr>
        <w:t xml:space="preserve"> a solicitantului</w:t>
      </w:r>
      <w:r>
        <w:rPr>
          <w:rFonts w:ascii="Montserrat" w:eastAsia="Montserrat" w:hAnsi="Montserrat" w:cs="Montserrat"/>
          <w:sz w:val="22"/>
          <w:szCs w:val="22"/>
        </w:rPr>
        <w:t xml:space="preserve"> că va respecta </w:t>
      </w:r>
      <w:proofErr w:type="spellStart"/>
      <w:r>
        <w:rPr>
          <w:rFonts w:ascii="Montserrat" w:eastAsia="Montserrat" w:hAnsi="Montserrat" w:cs="Montserrat"/>
          <w:sz w:val="22"/>
          <w:szCs w:val="22"/>
        </w:rPr>
        <w:t>obligaţiile</w:t>
      </w:r>
      <w:proofErr w:type="spellEnd"/>
      <w:r>
        <w:rPr>
          <w:rFonts w:ascii="Montserrat" w:eastAsia="Montserrat" w:hAnsi="Montserrat" w:cs="Montserrat"/>
          <w:sz w:val="22"/>
          <w:szCs w:val="22"/>
        </w:rPr>
        <w:t xml:space="preserve"> prevăzute în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comunitară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naţională</w:t>
      </w:r>
      <w:proofErr w:type="spellEnd"/>
      <w:r>
        <w:rPr>
          <w:rFonts w:ascii="Montserrat" w:eastAsia="Montserrat" w:hAnsi="Montserrat" w:cs="Montserrat"/>
          <w:sz w:val="22"/>
          <w:szCs w:val="22"/>
        </w:rPr>
        <w:t xml:space="preserve"> în domeniul dezvoltării durabile, </w:t>
      </w:r>
      <w:proofErr w:type="spellStart"/>
      <w:r>
        <w:rPr>
          <w:rFonts w:ascii="Montserrat" w:eastAsia="Montserrat" w:hAnsi="Montserrat" w:cs="Montserrat"/>
          <w:sz w:val="22"/>
          <w:szCs w:val="22"/>
        </w:rPr>
        <w:t>egalităţii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şanse</w:t>
      </w:r>
      <w:proofErr w:type="spellEnd"/>
      <w:r>
        <w:rPr>
          <w:rFonts w:ascii="Montserrat" w:eastAsia="Montserrat" w:hAnsi="Montserrat" w:cs="Montserrat"/>
          <w:sz w:val="22"/>
          <w:szCs w:val="22"/>
        </w:rPr>
        <w:t xml:space="preserve"> gen, </w:t>
      </w:r>
      <w:proofErr w:type="spellStart"/>
      <w:r>
        <w:rPr>
          <w:rFonts w:ascii="Montserrat" w:eastAsia="Montserrat" w:hAnsi="Montserrat" w:cs="Montserrat"/>
          <w:sz w:val="22"/>
          <w:szCs w:val="22"/>
        </w:rPr>
        <w:t>nediscriminarii</w:t>
      </w:r>
      <w:proofErr w:type="spellEnd"/>
      <w:r>
        <w:rPr>
          <w:rFonts w:ascii="Montserrat" w:eastAsia="Montserrat" w:hAnsi="Montserrat" w:cs="Montserrat"/>
          <w:sz w:val="22"/>
          <w:szCs w:val="22"/>
        </w:rPr>
        <w:t xml:space="preserve"> și accesibilității persoanelor cu dizabilități. </w:t>
      </w:r>
    </w:p>
    <w:p w14:paraId="000001D8" w14:textId="77777777" w:rsidR="00FA020C" w:rsidRDefault="00FA020C">
      <w:pPr>
        <w:jc w:val="both"/>
        <w:rPr>
          <w:rFonts w:ascii="Montserrat" w:eastAsia="Montserrat" w:hAnsi="Montserrat" w:cs="Montserrat"/>
          <w:sz w:val="22"/>
          <w:szCs w:val="22"/>
        </w:rPr>
      </w:pPr>
    </w:p>
    <w:p w14:paraId="000001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stabilirea abordării optime în respectarea acestor principii, se recomandă utilizarea:</w:t>
      </w:r>
    </w:p>
    <w:p w14:paraId="000001D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r>
        <w:t xml:space="preserve">     </w:t>
      </w:r>
      <w:proofErr w:type="spellStart"/>
      <w:r>
        <w:rPr>
          <w:rFonts w:ascii="Montserrat" w:eastAsia="Montserrat" w:hAnsi="Montserrat" w:cs="Montserrat"/>
          <w:sz w:val="22"/>
          <w:szCs w:val="22"/>
        </w:rPr>
        <w:t>Conventia</w:t>
      </w:r>
      <w:proofErr w:type="spellEnd"/>
      <w:r>
        <w:rPr>
          <w:rFonts w:ascii="Montserrat" w:eastAsia="Montserrat" w:hAnsi="Montserrat" w:cs="Montserrat"/>
          <w:sz w:val="22"/>
          <w:szCs w:val="22"/>
        </w:rPr>
        <w:t xml:space="preserve"> ONU privind drepturile persoanelor cu dizabilități</w:t>
      </w:r>
      <w:r>
        <w:rPr>
          <w:rFonts w:ascii="Montserrat" w:eastAsia="Montserrat" w:hAnsi="Montserrat" w:cs="Montserrat"/>
          <w:sz w:val="22"/>
          <w:szCs w:val="22"/>
          <w:vertAlign w:val="superscript"/>
        </w:rPr>
        <w:footnoteReference w:id="3"/>
      </w:r>
      <w:r>
        <w:rPr>
          <w:rFonts w:ascii="Montserrat" w:eastAsia="Montserrat" w:hAnsi="Montserrat" w:cs="Montserrat"/>
          <w:sz w:val="22"/>
          <w:szCs w:val="22"/>
        </w:rPr>
        <w:t xml:space="preserve"> inclusiv Ghidul privind reflectarea </w:t>
      </w:r>
      <w:proofErr w:type="spellStart"/>
      <w:r>
        <w:rPr>
          <w:rFonts w:ascii="Montserrat" w:eastAsia="Montserrat" w:hAnsi="Montserrat" w:cs="Montserrat"/>
          <w:sz w:val="22"/>
          <w:szCs w:val="22"/>
        </w:rPr>
        <w:t>Conventiei</w:t>
      </w:r>
      <w:proofErr w:type="spellEnd"/>
      <w:r>
        <w:rPr>
          <w:rFonts w:ascii="Montserrat" w:eastAsia="Montserrat" w:hAnsi="Montserrat" w:cs="Montserrat"/>
          <w:sz w:val="22"/>
          <w:szCs w:val="22"/>
        </w:rPr>
        <w:t xml:space="preserve"> ONU privind drepturile persoanelor cu dizabilități în pregătirea și implementarea programelor și proiectelor cu finanțare nerambursabilă pentru perioada 2021-2027, realizat de Ministerul Investițiilor și Proiectelor Europene</w:t>
      </w:r>
      <w:r>
        <w:rPr>
          <w:rFonts w:ascii="Montserrat" w:eastAsia="Montserrat" w:hAnsi="Montserrat" w:cs="Montserrat"/>
          <w:sz w:val="22"/>
          <w:szCs w:val="22"/>
          <w:vertAlign w:val="superscript"/>
        </w:rPr>
        <w:footnoteReference w:id="4"/>
      </w:r>
      <w:r>
        <w:rPr>
          <w:rFonts w:ascii="Montserrat" w:eastAsia="Montserrat" w:hAnsi="Montserrat" w:cs="Montserrat"/>
          <w:sz w:val="22"/>
          <w:szCs w:val="22"/>
        </w:rPr>
        <w:t>, unde la anexele 3 și 4 este listată legislația  relevantă.</w:t>
      </w:r>
    </w:p>
    <w:p w14:paraId="000001D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Carta Drepturilor fundamentale ale Uniunii Europene (2016/C 202/02)</w:t>
      </w:r>
      <w:r>
        <w:rPr>
          <w:rFonts w:ascii="Montserrat" w:eastAsia="Montserrat" w:hAnsi="Montserrat" w:cs="Montserrat"/>
          <w:sz w:val="22"/>
          <w:szCs w:val="22"/>
          <w:vertAlign w:val="superscript"/>
        </w:rPr>
        <w:footnoteReference w:id="5"/>
      </w:r>
      <w:r>
        <w:rPr>
          <w:rFonts w:ascii="Montserrat" w:eastAsia="Montserrat" w:hAnsi="Montserrat" w:cs="Montserrat"/>
          <w:sz w:val="22"/>
          <w:szCs w:val="22"/>
        </w:rPr>
        <w:t xml:space="preserve"> inclusiv Ghidul pentru aplicarea Cartei Drepturilor Fundamentale a UE în implementarea fondurilor europene nerambursabile</w:t>
      </w:r>
      <w:r>
        <w:rPr>
          <w:rFonts w:ascii="Montserrat" w:eastAsia="Montserrat" w:hAnsi="Montserrat" w:cs="Montserrat"/>
          <w:sz w:val="22"/>
          <w:szCs w:val="22"/>
          <w:vertAlign w:val="superscript"/>
        </w:rPr>
        <w:footnoteReference w:id="6"/>
      </w:r>
      <w:r>
        <w:rPr>
          <w:rFonts w:ascii="Montserrat" w:eastAsia="Montserrat" w:hAnsi="Montserrat" w:cs="Montserrat"/>
          <w:sz w:val="22"/>
          <w:szCs w:val="22"/>
        </w:rPr>
        <w:t>.</w:t>
      </w:r>
    </w:p>
    <w:p w14:paraId="000001DC" w14:textId="77777777" w:rsidR="00FA020C" w:rsidRDefault="00FA020C">
      <w:pPr>
        <w:jc w:val="both"/>
        <w:rPr>
          <w:rFonts w:ascii="Montserrat" w:eastAsia="Montserrat" w:hAnsi="Montserrat" w:cs="Montserrat"/>
          <w:sz w:val="22"/>
          <w:szCs w:val="22"/>
        </w:rPr>
      </w:pPr>
    </w:p>
    <w:p w14:paraId="000001DD" w14:textId="77777777" w:rsidR="00FA020C" w:rsidRDefault="00246DDB">
      <w:pPr>
        <w:jc w:val="both"/>
        <w:rPr>
          <w:rFonts w:ascii="Montserrat" w:eastAsia="Montserrat" w:hAnsi="Montserrat" w:cs="Montserrat"/>
          <w:b/>
          <w:sz w:val="22"/>
          <w:szCs w:val="22"/>
        </w:rPr>
      </w:pPr>
      <w:bookmarkStart w:id="48" w:name="_heading=h.19c6y18" w:colFirst="0" w:colLast="0"/>
      <w:bookmarkEnd w:id="48"/>
      <w:r>
        <w:rPr>
          <w:rFonts w:ascii="Montserrat" w:eastAsia="Montserrat" w:hAnsi="Montserrat" w:cs="Montserrat"/>
          <w:sz w:val="22"/>
          <w:szCs w:val="22"/>
        </w:rPr>
        <w:t xml:space="preserve">Informații detaliate despre cadrul strategic, conceptual și prevederile legale de la nivel național și comunitar, se regăsesc în </w:t>
      </w:r>
      <w:r>
        <w:rPr>
          <w:rFonts w:ascii="Montserrat" w:eastAsia="Montserrat" w:hAnsi="Montserrat" w:cs="Montserrat"/>
          <w:b/>
          <w:sz w:val="22"/>
          <w:szCs w:val="22"/>
        </w:rPr>
        <w:t>Ghidul privind integrarea principiilor orizontale în cadrul proiectelor finanțate prin Programul Regional Nord-Est 2021-2027</w:t>
      </w:r>
      <w:r>
        <w:rPr>
          <w:rFonts w:ascii="Montserrat" w:eastAsia="Montserrat" w:hAnsi="Montserrat" w:cs="Montserrat"/>
          <w:sz w:val="22"/>
          <w:szCs w:val="22"/>
        </w:rPr>
        <w:t xml:space="preserve">, disponibil pe pagina web </w:t>
      </w:r>
      <w:hyperlink r:id="rId14">
        <w:r>
          <w:rPr>
            <w:rFonts w:ascii="Montserrat" w:eastAsia="Montserrat" w:hAnsi="Montserrat" w:cs="Montserrat"/>
            <w:color w:val="0563C1"/>
            <w:sz w:val="22"/>
            <w:szCs w:val="22"/>
            <w:u w:val="single"/>
          </w:rPr>
          <w:t>ADR</w:t>
        </w:r>
      </w:hyperlink>
      <w:r>
        <w:rPr>
          <w:rFonts w:ascii="Montserrat" w:eastAsia="Montserrat" w:hAnsi="Montserrat" w:cs="Montserrat"/>
          <w:color w:val="0563C1"/>
          <w:sz w:val="22"/>
          <w:szCs w:val="22"/>
          <w:u w:val="single"/>
        </w:rPr>
        <w:t xml:space="preserve"> Nord-Est</w:t>
      </w:r>
      <w:r>
        <w:rPr>
          <w:rFonts w:ascii="Montserrat" w:eastAsia="Montserrat" w:hAnsi="Montserrat" w:cs="Montserrat"/>
          <w:sz w:val="22"/>
          <w:szCs w:val="22"/>
        </w:rPr>
        <w:t xml:space="preserve">,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w:t>
      </w:r>
      <w:r>
        <w:rPr>
          <w:rFonts w:ascii="Montserrat" w:eastAsia="Montserrat" w:hAnsi="Montserrat" w:cs="Montserrat"/>
          <w:b/>
          <w:sz w:val="22"/>
          <w:szCs w:val="22"/>
        </w:rPr>
        <w:t xml:space="preserve">Documente suport </w:t>
      </w:r>
      <w:r>
        <w:rPr>
          <w:rFonts w:ascii="Montserrat" w:eastAsia="Montserrat" w:hAnsi="Montserrat" w:cs="Montserrat"/>
          <w:sz w:val="22"/>
          <w:szCs w:val="22"/>
        </w:rPr>
        <w:t>(</w:t>
      </w:r>
      <w:hyperlink r:id="rId15">
        <w:r>
          <w:rPr>
            <w:rFonts w:ascii="Montserrat" w:eastAsia="Montserrat" w:hAnsi="Montserrat" w:cs="Montserrat"/>
            <w:color w:val="0563C1"/>
            <w:sz w:val="22"/>
            <w:szCs w:val="22"/>
            <w:u w:val="single"/>
          </w:rPr>
          <w:t>https://www.adrnordest.ro/documente-suport/</w:t>
        </w:r>
      </w:hyperlink>
      <w:r>
        <w:rPr>
          <w:rFonts w:ascii="Montserrat" w:eastAsia="Montserrat" w:hAnsi="Montserrat" w:cs="Montserrat"/>
          <w:sz w:val="22"/>
          <w:szCs w:val="22"/>
        </w:rPr>
        <w:t>)</w:t>
      </w:r>
      <w:r>
        <w:rPr>
          <w:rFonts w:ascii="Montserrat" w:eastAsia="Montserrat" w:hAnsi="Montserrat" w:cs="Montserrat"/>
          <w:b/>
          <w:sz w:val="22"/>
          <w:szCs w:val="22"/>
        </w:rPr>
        <w:t>.</w:t>
      </w:r>
      <w:r>
        <w:rPr>
          <w:rFonts w:ascii="Montserrat" w:eastAsia="Montserrat" w:hAnsi="Montserrat" w:cs="Montserrat"/>
          <w:sz w:val="22"/>
          <w:szCs w:val="22"/>
        </w:rPr>
        <w:t xml:space="preserve"> </w:t>
      </w:r>
    </w:p>
    <w:p w14:paraId="000001DE" w14:textId="77777777" w:rsidR="00FA020C" w:rsidRDefault="00FA020C">
      <w:pPr>
        <w:jc w:val="both"/>
        <w:rPr>
          <w:rFonts w:ascii="Montserrat" w:eastAsia="Montserrat" w:hAnsi="Montserrat" w:cs="Montserrat"/>
          <w:sz w:val="22"/>
          <w:szCs w:val="22"/>
        </w:rPr>
      </w:pPr>
    </w:p>
    <w:p w14:paraId="000001D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Totodată, o serie de posibile măsuri pot viza colectarea de date privind persoanele cu dizabilități și persoanele care fac parte din grupuri dezavantajate din echipa de implementare a proiectului si după caz, din grupul ținta (sondaj de opinie, etc.)..</w:t>
      </w:r>
    </w:p>
    <w:p w14:paraId="000001E0" w14:textId="77777777" w:rsidR="00FA020C" w:rsidRDefault="00FA020C">
      <w:pPr>
        <w:jc w:val="both"/>
        <w:rPr>
          <w:rFonts w:ascii="Montserrat" w:eastAsia="Montserrat" w:hAnsi="Montserrat" w:cs="Montserrat"/>
          <w:sz w:val="22"/>
          <w:szCs w:val="22"/>
        </w:rPr>
      </w:pPr>
    </w:p>
    <w:p w14:paraId="000001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va descrie în secțiunea relevantă din cererea de finanțare modul în care sunt respectate obligațiile prevăzute de legislația specifică aplicabilă, precum și alte acțiuni suplimentare (dacă este cazul). </w:t>
      </w:r>
    </w:p>
    <w:p w14:paraId="000001E2" w14:textId="77777777" w:rsidR="00FA020C" w:rsidRDefault="00FA020C">
      <w:pPr>
        <w:jc w:val="both"/>
        <w:rPr>
          <w:rFonts w:ascii="Montserrat" w:eastAsia="Montserrat" w:hAnsi="Montserrat" w:cs="Montserrat"/>
          <w:sz w:val="22"/>
          <w:szCs w:val="22"/>
        </w:rPr>
      </w:pPr>
    </w:p>
    <w:p w14:paraId="000001E3" w14:textId="77777777" w:rsidR="00FA020C" w:rsidRDefault="00246DDB">
      <w:pPr>
        <w:pStyle w:val="Titlu2"/>
        <w:numPr>
          <w:ilvl w:val="1"/>
          <w:numId w:val="19"/>
        </w:numPr>
      </w:pPr>
      <w:bookmarkStart w:id="49" w:name="_Toc139883334"/>
      <w:r>
        <w:t>Teme secundare</w:t>
      </w:r>
      <w:bookmarkEnd w:id="49"/>
    </w:p>
    <w:p w14:paraId="000001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w:t>
      </w:r>
    </w:p>
    <w:p w14:paraId="000001E5" w14:textId="77777777" w:rsidR="00FA020C" w:rsidRDefault="00FA020C">
      <w:pPr>
        <w:jc w:val="both"/>
        <w:rPr>
          <w:rFonts w:ascii="Montserrat" w:eastAsia="Montserrat" w:hAnsi="Montserrat" w:cs="Montserrat"/>
          <w:sz w:val="22"/>
          <w:szCs w:val="22"/>
        </w:rPr>
      </w:pPr>
    </w:p>
    <w:p w14:paraId="000001E6" w14:textId="77777777" w:rsidR="00FA020C" w:rsidRDefault="00246DDB">
      <w:pPr>
        <w:pStyle w:val="Titlu2"/>
        <w:numPr>
          <w:ilvl w:val="1"/>
          <w:numId w:val="19"/>
        </w:numPr>
      </w:pPr>
      <w:bookmarkStart w:id="50" w:name="_Toc139883335"/>
      <w:r>
        <w:t>Informarea și vizibilitatea sprijinului din fonduri</w:t>
      </w:r>
      <w:bookmarkEnd w:id="50"/>
    </w:p>
    <w:p w14:paraId="000001E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Beneficiarii sunt responsabili pentru implementarea activităților de comunicare și vizibilitate în legătură cu asistenta financiară nerambursabilă obținută prin Programul Regional Nord-Est 2021-2027, în conformitate cu cele declarate în cererea de finanțare și cu prevederile Art. 50 și Anexei IX din Regulamentul (UE) 2021/1060 al Parlamentului European și al Consiliului din 24 iunie 2021 de stabilire a dispozițiilor comune.</w:t>
      </w:r>
    </w:p>
    <w:p w14:paraId="000001E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realizarea măsurilor de comunicare și vizibilitate, beneficiarii vor avea în vedere prevederile  Contractului de finanțare și Manualului de Identitate Vizuală pentru Programul Regional Nord-Est 2021-2027.  </w:t>
      </w:r>
    </w:p>
    <w:p w14:paraId="000001E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beneficiarul nu își respectă obligațiile privind asigurarea măsurilor de comunicare și vizibilitate ce îi revin, Autoritatea de Management aplică măsuri, cu luarea în considerare a principiului proporționalității, valoarea nerambursabilă a proiectului fiind redusă cu până la 3%.</w:t>
      </w:r>
    </w:p>
    <w:p w14:paraId="000001EA" w14:textId="77777777" w:rsidR="00FA020C" w:rsidRDefault="00FA020C">
      <w:pPr>
        <w:jc w:val="both"/>
        <w:rPr>
          <w:rFonts w:ascii="Montserrat" w:eastAsia="Montserrat" w:hAnsi="Montserrat" w:cs="Montserrat"/>
          <w:sz w:val="22"/>
          <w:szCs w:val="22"/>
        </w:rPr>
      </w:pPr>
    </w:p>
    <w:p w14:paraId="000001EB" w14:textId="77777777" w:rsidR="00FA020C" w:rsidRDefault="00246DDB">
      <w:pPr>
        <w:pStyle w:val="Titlu1"/>
        <w:numPr>
          <w:ilvl w:val="0"/>
          <w:numId w:val="19"/>
        </w:numPr>
      </w:pPr>
      <w:bookmarkStart w:id="51" w:name="_Toc139883336"/>
      <w:r>
        <w:t>INFORMAȚII ADMINISTRATIVE DESPRE APELUL DE PROIECTE</w:t>
      </w:r>
      <w:bookmarkEnd w:id="51"/>
      <w:r>
        <w:tab/>
      </w:r>
    </w:p>
    <w:p w14:paraId="000001EC" w14:textId="77777777" w:rsidR="00FA020C" w:rsidRDefault="00FA020C">
      <w:pPr>
        <w:pBdr>
          <w:top w:val="nil"/>
          <w:left w:val="nil"/>
          <w:bottom w:val="nil"/>
          <w:right w:val="nil"/>
          <w:between w:val="nil"/>
        </w:pBdr>
        <w:spacing w:before="120" w:after="120"/>
        <w:ind w:left="1065"/>
        <w:rPr>
          <w:rFonts w:ascii="Trebuchet MS" w:eastAsia="Trebuchet MS" w:hAnsi="Trebuchet MS" w:cs="Trebuchet MS"/>
          <w:b/>
          <w:i/>
          <w:color w:val="000000"/>
        </w:rPr>
      </w:pPr>
    </w:p>
    <w:p w14:paraId="000001ED" w14:textId="77777777" w:rsidR="00FA020C" w:rsidRDefault="00246DDB">
      <w:pPr>
        <w:pStyle w:val="Titlu2"/>
        <w:numPr>
          <w:ilvl w:val="1"/>
          <w:numId w:val="19"/>
        </w:numPr>
        <w:rPr>
          <w:sz w:val="20"/>
          <w:szCs w:val="20"/>
        </w:rPr>
      </w:pPr>
      <w:bookmarkStart w:id="52" w:name="_Toc139883337"/>
      <w:r>
        <w:t>Data deschiderii apelului de proiecte: ....................</w:t>
      </w:r>
      <w:bookmarkEnd w:id="52"/>
    </w:p>
    <w:p w14:paraId="000001EE" w14:textId="77777777" w:rsidR="00FA020C" w:rsidRDefault="00FA020C">
      <w:pPr>
        <w:pBdr>
          <w:top w:val="nil"/>
          <w:left w:val="nil"/>
          <w:bottom w:val="nil"/>
          <w:right w:val="nil"/>
          <w:between w:val="nil"/>
        </w:pBdr>
        <w:spacing w:before="120" w:after="120" w:line="259" w:lineRule="auto"/>
        <w:ind w:left="644"/>
        <w:jc w:val="both"/>
        <w:rPr>
          <w:rFonts w:ascii="Montserrat" w:eastAsia="Montserrat" w:hAnsi="Montserrat" w:cs="Montserrat"/>
          <w:color w:val="000000"/>
          <w:sz w:val="22"/>
          <w:szCs w:val="22"/>
          <w:highlight w:val="magenta"/>
        </w:rPr>
      </w:pPr>
    </w:p>
    <w:p w14:paraId="000001EF" w14:textId="77777777" w:rsidR="00FA020C" w:rsidRDefault="00246DDB">
      <w:pPr>
        <w:pStyle w:val="Titlu2"/>
        <w:numPr>
          <w:ilvl w:val="1"/>
          <w:numId w:val="19"/>
        </w:numPr>
        <w:rPr>
          <w:sz w:val="20"/>
          <w:szCs w:val="20"/>
        </w:rPr>
      </w:pPr>
      <w:bookmarkStart w:id="53" w:name="_Toc139883338"/>
      <w:r>
        <w:t>Perioada de pregătire a proiectelor:</w:t>
      </w:r>
      <w:bookmarkEnd w:id="53"/>
      <w:r>
        <w:t xml:space="preserve"> </w:t>
      </w:r>
    </w:p>
    <w:p w14:paraId="000001F0" w14:textId="77777777" w:rsidR="00FA020C" w:rsidRDefault="00246DDB">
      <w:pPr>
        <w:pBdr>
          <w:top w:val="nil"/>
          <w:left w:val="nil"/>
          <w:bottom w:val="nil"/>
          <w:right w:val="nil"/>
          <w:between w:val="nil"/>
        </w:pBdr>
        <w:spacing w:before="120" w:after="120"/>
        <w:ind w:left="705"/>
        <w:jc w:val="both"/>
        <w:rPr>
          <w:rFonts w:ascii="Montserrat" w:eastAsia="Montserrat" w:hAnsi="Montserrat" w:cs="Montserrat"/>
          <w:color w:val="000000"/>
          <w:sz w:val="22"/>
          <w:szCs w:val="22"/>
        </w:rPr>
      </w:pPr>
      <w:bookmarkStart w:id="54" w:name="_heading=h.46r0co2" w:colFirst="0" w:colLast="0"/>
      <w:bookmarkEnd w:id="54"/>
      <w:r>
        <w:rPr>
          <w:rFonts w:ascii="Montserrat" w:eastAsia="Montserrat" w:hAnsi="Montserrat" w:cs="Montserrat"/>
          <w:color w:val="000000"/>
          <w:sz w:val="22"/>
          <w:szCs w:val="22"/>
        </w:rPr>
        <w:t>Nu se aplica prezentului apel.</w:t>
      </w:r>
    </w:p>
    <w:p w14:paraId="000001F1" w14:textId="77777777" w:rsidR="00FA020C" w:rsidRDefault="00246DDB">
      <w:pPr>
        <w:pStyle w:val="Titlu2"/>
        <w:numPr>
          <w:ilvl w:val="1"/>
          <w:numId w:val="19"/>
        </w:numPr>
      </w:pPr>
      <w:bookmarkStart w:id="55" w:name="_Toc139883339"/>
      <w:r>
        <w:t>Perioada de depunere a proiectelor</w:t>
      </w:r>
      <w:bookmarkEnd w:id="55"/>
      <w:r>
        <w:t xml:space="preserve"> </w:t>
      </w:r>
    </w:p>
    <w:p w14:paraId="000001F2" w14:textId="77777777" w:rsidR="00FA020C" w:rsidRDefault="00246DDB">
      <w:pPr>
        <w:pBdr>
          <w:top w:val="nil"/>
          <w:left w:val="nil"/>
          <w:bottom w:val="nil"/>
          <w:right w:val="nil"/>
          <w:between w:val="nil"/>
        </w:pBdr>
        <w:spacing w:before="120" w:line="259" w:lineRule="auto"/>
        <w:ind w:left="644"/>
        <w:jc w:val="both"/>
        <w:rPr>
          <w:rFonts w:ascii="Montserrat" w:eastAsia="Montserrat" w:hAnsi="Montserrat" w:cs="Montserrat"/>
          <w:b/>
          <w:i/>
          <w:color w:val="000000"/>
        </w:rPr>
      </w:pPr>
      <w:r>
        <w:rPr>
          <w:rFonts w:ascii="Montserrat" w:eastAsia="Montserrat" w:hAnsi="Montserrat" w:cs="Montserrat"/>
          <w:b/>
          <w:i/>
          <w:color w:val="000000"/>
        </w:rPr>
        <w:tab/>
      </w:r>
    </w:p>
    <w:p w14:paraId="000001F3" w14:textId="77777777" w:rsidR="00FA020C" w:rsidRDefault="00246DDB">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bookmarkStart w:id="56" w:name="_heading=h.111kx3o" w:colFirst="0" w:colLast="0"/>
      <w:bookmarkEnd w:id="56"/>
      <w:r>
        <w:rPr>
          <w:rFonts w:ascii="Montserrat" w:eastAsia="Montserrat" w:hAnsi="Montserrat" w:cs="Montserrat"/>
          <w:b/>
          <w:i/>
          <w:color w:val="000000"/>
          <w:sz w:val="22"/>
          <w:szCs w:val="22"/>
        </w:rPr>
        <w:t>Data și ora pentru începerea depunerii de proiecte: …., ora …..;</w:t>
      </w:r>
    </w:p>
    <w:p w14:paraId="000001F4" w14:textId="77777777" w:rsidR="00FA020C" w:rsidRDefault="00246DDB">
      <w:pPr>
        <w:numPr>
          <w:ilvl w:val="2"/>
          <w:numId w:val="19"/>
        </w:numPr>
        <w:pBdr>
          <w:top w:val="nil"/>
          <w:left w:val="nil"/>
          <w:bottom w:val="nil"/>
          <w:right w:val="nil"/>
          <w:between w:val="nil"/>
        </w:pBdr>
        <w:spacing w:line="259" w:lineRule="auto"/>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Data și ora închiderii apelului de proiecte: ….., ora …….</w:t>
      </w:r>
    </w:p>
    <w:p w14:paraId="000001F5" w14:textId="77777777" w:rsidR="00FA020C" w:rsidRDefault="00FA020C">
      <w:pPr>
        <w:pBdr>
          <w:top w:val="nil"/>
          <w:left w:val="nil"/>
          <w:bottom w:val="nil"/>
          <w:right w:val="nil"/>
          <w:between w:val="nil"/>
        </w:pBdr>
        <w:spacing w:after="120" w:line="259" w:lineRule="auto"/>
        <w:ind w:left="786"/>
        <w:jc w:val="both"/>
        <w:rPr>
          <w:rFonts w:ascii="Montserrat" w:eastAsia="Montserrat" w:hAnsi="Montserrat" w:cs="Montserrat"/>
          <w:b/>
          <w:i/>
          <w:color w:val="000000"/>
        </w:rPr>
      </w:pPr>
    </w:p>
    <w:p w14:paraId="000001F6" w14:textId="77777777" w:rsidR="00FA020C" w:rsidRDefault="00246DDB">
      <w:pPr>
        <w:spacing w:line="259" w:lineRule="auto"/>
        <w:jc w:val="both"/>
        <w:rPr>
          <w:rFonts w:ascii="Montserrat" w:eastAsia="Montserrat" w:hAnsi="Montserrat" w:cs="Montserrat"/>
          <w:b/>
          <w:i/>
        </w:rPr>
      </w:pPr>
      <w:r>
        <w:rPr>
          <w:rFonts w:ascii="Montserrat" w:eastAsia="Montserrat" w:hAnsi="Montserrat" w:cs="Montserrat"/>
          <w:b/>
          <w:i/>
        </w:rPr>
        <w:t>4.4.</w:t>
      </w:r>
      <w:r>
        <w:rPr>
          <w:rFonts w:ascii="Montserrat" w:eastAsia="Montserrat" w:hAnsi="Montserrat" w:cs="Montserrat"/>
          <w:b/>
          <w:i/>
        </w:rPr>
        <w:tab/>
      </w:r>
      <w:r>
        <w:rPr>
          <w:rFonts w:ascii="Montserrat" w:eastAsia="Montserrat" w:hAnsi="Montserrat" w:cs="Montserrat"/>
          <w:b/>
          <w:i/>
          <w:sz w:val="22"/>
          <w:szCs w:val="22"/>
        </w:rPr>
        <w:t xml:space="preserve">Modalitatea de depunere a proiectelor </w:t>
      </w:r>
      <w:r>
        <w:rPr>
          <w:rFonts w:ascii="Montserrat" w:eastAsia="Montserrat" w:hAnsi="Montserrat" w:cs="Montserrat"/>
          <w:b/>
          <w:i/>
        </w:rPr>
        <w:tab/>
      </w:r>
    </w:p>
    <w:p w14:paraId="000001F7" w14:textId="77777777" w:rsidR="00FA020C" w:rsidRDefault="00FA020C">
      <w:pPr>
        <w:spacing w:line="259" w:lineRule="auto"/>
        <w:jc w:val="both"/>
        <w:rPr>
          <w:rFonts w:ascii="Montserrat" w:eastAsia="Montserrat" w:hAnsi="Montserrat" w:cs="Montserrat"/>
          <w:sz w:val="22"/>
          <w:szCs w:val="22"/>
        </w:rPr>
      </w:pPr>
    </w:p>
    <w:p w14:paraId="000001F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Proiectele pot fi depuse doar în perioada menționată în cadrul secțiunii 4.3 a prezentului document.</w:t>
      </w:r>
    </w:p>
    <w:p w14:paraId="000001F9" w14:textId="77777777" w:rsidR="00FA020C" w:rsidRDefault="00571A94">
      <w:pPr>
        <w:jc w:val="both"/>
        <w:rPr>
          <w:rFonts w:ascii="Montserrat" w:eastAsia="Montserrat" w:hAnsi="Montserrat" w:cs="Montserrat"/>
          <w:sz w:val="22"/>
          <w:szCs w:val="22"/>
        </w:rPr>
      </w:pPr>
      <w:sdt>
        <w:sdtPr>
          <w:tag w:val="goog_rdk_27"/>
          <w:id w:val="-761834953"/>
        </w:sdtPr>
        <w:sdtEndPr/>
        <w:sdtContent/>
      </w:sdt>
      <w:r w:rsidR="00246DDB">
        <w:rPr>
          <w:rFonts w:ascii="Montserrat" w:eastAsia="Montserrat" w:hAnsi="Montserrat" w:cs="Montserrat"/>
          <w:sz w:val="22"/>
          <w:szCs w:val="22"/>
        </w:rPr>
        <w:t>Pentru informarea corectă a potențialilor solicitanți, AM PR Nord-Est va publica situația proiectelor depuse și gradul de acoperire a alocării financiare disponibile.</w:t>
      </w:r>
    </w:p>
    <w:p w14:paraId="000001FA" w14:textId="77777777" w:rsidR="00FA020C" w:rsidRDefault="00FA020C">
      <w:pPr>
        <w:jc w:val="both"/>
        <w:rPr>
          <w:rFonts w:ascii="Montserrat" w:eastAsia="Montserrat" w:hAnsi="Montserrat" w:cs="Montserrat"/>
          <w:sz w:val="22"/>
          <w:szCs w:val="22"/>
        </w:rPr>
      </w:pPr>
    </w:p>
    <w:p w14:paraId="000001FB" w14:textId="77777777" w:rsidR="00FA020C" w:rsidRDefault="00571A94">
      <w:pPr>
        <w:jc w:val="both"/>
        <w:rPr>
          <w:rFonts w:ascii="Montserrat" w:eastAsia="Montserrat" w:hAnsi="Montserrat" w:cs="Montserrat"/>
          <w:sz w:val="22"/>
          <w:szCs w:val="22"/>
        </w:rPr>
      </w:pPr>
      <w:sdt>
        <w:sdtPr>
          <w:tag w:val="goog_rdk_28"/>
          <w:id w:val="-49534062"/>
        </w:sdtPr>
        <w:sdtEndPr/>
        <w:sdtContent/>
      </w:sdt>
      <w:r w:rsidR="00246DDB">
        <w:rPr>
          <w:rFonts w:ascii="Montserrat" w:eastAsia="Montserrat" w:hAnsi="Montserrat" w:cs="Montserrat"/>
          <w:sz w:val="22"/>
          <w:szCs w:val="22"/>
        </w:rPr>
        <w:t xml:space="preserve">Pentru accesarea alocărilor disponibile in cadrul acestei priorități de </w:t>
      </w:r>
      <w:proofErr w:type="spellStart"/>
      <w:r w:rsidR="00246DDB">
        <w:rPr>
          <w:rFonts w:ascii="Montserrat" w:eastAsia="Montserrat" w:hAnsi="Montserrat" w:cs="Montserrat"/>
          <w:sz w:val="22"/>
          <w:szCs w:val="22"/>
        </w:rPr>
        <w:t>investitie</w:t>
      </w:r>
      <w:proofErr w:type="spellEnd"/>
      <w:r w:rsidR="00246DDB">
        <w:rPr>
          <w:rFonts w:ascii="Montserrat" w:eastAsia="Montserrat" w:hAnsi="Montserrat" w:cs="Montserrat"/>
          <w:sz w:val="22"/>
          <w:szCs w:val="22"/>
        </w:rPr>
        <w:t xml:space="preserve">, </w:t>
      </w:r>
      <w:proofErr w:type="spellStart"/>
      <w:r w:rsidR="00246DDB">
        <w:rPr>
          <w:rFonts w:ascii="Montserrat" w:eastAsia="Montserrat" w:hAnsi="Montserrat" w:cs="Montserrat"/>
          <w:sz w:val="22"/>
          <w:szCs w:val="22"/>
        </w:rPr>
        <w:t>solicitantii</w:t>
      </w:r>
      <w:proofErr w:type="spellEnd"/>
      <w:r w:rsidR="00246DDB">
        <w:rPr>
          <w:rFonts w:ascii="Montserrat" w:eastAsia="Montserrat" w:hAnsi="Montserrat" w:cs="Montserrat"/>
          <w:sz w:val="22"/>
          <w:szCs w:val="22"/>
        </w:rPr>
        <w:t xml:space="preserve"> vor utiliza in mod obligatoriu instrumentul </w:t>
      </w:r>
      <w:r w:rsidR="00246DDB">
        <w:rPr>
          <w:rFonts w:ascii="Montserrat" w:eastAsia="Montserrat" w:hAnsi="Montserrat" w:cs="Montserrat"/>
          <w:b/>
          <w:sz w:val="22"/>
          <w:szCs w:val="22"/>
        </w:rPr>
        <w:t>Dezvoltare Urbana Integrata Nord-Est (DUI NE)</w:t>
      </w:r>
      <w:r w:rsidR="00246DDB">
        <w:rPr>
          <w:rFonts w:ascii="Montserrat" w:eastAsia="Montserrat" w:hAnsi="Montserrat" w:cs="Montserrat"/>
          <w:sz w:val="22"/>
          <w:szCs w:val="22"/>
        </w:rPr>
        <w:t xml:space="preserve">, instrument utilizat de </w:t>
      </w:r>
      <w:proofErr w:type="spellStart"/>
      <w:r w:rsidR="00246DDB">
        <w:rPr>
          <w:rFonts w:ascii="Montserrat" w:eastAsia="Montserrat" w:hAnsi="Montserrat" w:cs="Montserrat"/>
          <w:sz w:val="22"/>
          <w:szCs w:val="22"/>
        </w:rPr>
        <w:t>catre</w:t>
      </w:r>
      <w:proofErr w:type="spellEnd"/>
      <w:r w:rsidR="00246DDB">
        <w:rPr>
          <w:rFonts w:ascii="Montserrat" w:eastAsia="Montserrat" w:hAnsi="Montserrat" w:cs="Montserrat"/>
          <w:sz w:val="22"/>
          <w:szCs w:val="22"/>
        </w:rPr>
        <w:t xml:space="preserve"> </w:t>
      </w:r>
      <w:proofErr w:type="spellStart"/>
      <w:r w:rsidR="00246DDB">
        <w:rPr>
          <w:rFonts w:ascii="Montserrat" w:eastAsia="Montserrat" w:hAnsi="Montserrat" w:cs="Montserrat"/>
          <w:sz w:val="22"/>
          <w:szCs w:val="22"/>
        </w:rPr>
        <w:t>solicitanti</w:t>
      </w:r>
      <w:proofErr w:type="spellEnd"/>
      <w:r w:rsidR="00246DDB">
        <w:rPr>
          <w:rFonts w:ascii="Montserrat" w:eastAsia="Montserrat" w:hAnsi="Montserrat" w:cs="Montserrat"/>
          <w:sz w:val="22"/>
          <w:szCs w:val="22"/>
        </w:rPr>
        <w:t xml:space="preserve"> in conformitate cu prevederile </w:t>
      </w:r>
      <w:r w:rsidR="00246DDB">
        <w:rPr>
          <w:rFonts w:ascii="Montserrat" w:eastAsia="Montserrat" w:hAnsi="Montserrat" w:cs="Montserrat"/>
          <w:i/>
          <w:sz w:val="22"/>
          <w:szCs w:val="22"/>
        </w:rPr>
        <w:t>Documentul - cadru de implementare a  dezvoltării urbane</w:t>
      </w:r>
      <w:r w:rsidR="00246DDB">
        <w:rPr>
          <w:rFonts w:ascii="Montserrat" w:eastAsia="Montserrat" w:hAnsi="Montserrat" w:cs="Montserrat"/>
          <w:sz w:val="22"/>
          <w:szCs w:val="22"/>
        </w:rPr>
        <w:t xml:space="preserve">, cu modificările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completările ulterioare.</w:t>
      </w:r>
    </w:p>
    <w:p w14:paraId="000001FC" w14:textId="77777777" w:rsidR="00FA020C" w:rsidRDefault="00FA020C">
      <w:pPr>
        <w:jc w:val="both"/>
        <w:rPr>
          <w:rFonts w:ascii="Montserrat" w:eastAsia="Montserrat" w:hAnsi="Montserrat" w:cs="Montserrat"/>
          <w:sz w:val="22"/>
          <w:szCs w:val="22"/>
        </w:rPr>
      </w:pPr>
    </w:p>
    <w:p w14:paraId="000001FD"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Proiectele trebuie sa </w:t>
      </w:r>
      <w:proofErr w:type="spellStart"/>
      <w:r>
        <w:rPr>
          <w:rFonts w:ascii="Montserrat" w:eastAsia="Montserrat" w:hAnsi="Montserrat" w:cs="Montserrat"/>
          <w:b/>
          <w:sz w:val="22"/>
          <w:szCs w:val="22"/>
        </w:rPr>
        <w:t>faca</w:t>
      </w:r>
      <w:proofErr w:type="spellEnd"/>
      <w:r>
        <w:rPr>
          <w:rFonts w:ascii="Montserrat" w:eastAsia="Montserrat" w:hAnsi="Montserrat" w:cs="Montserrat"/>
          <w:b/>
          <w:sz w:val="22"/>
          <w:szCs w:val="22"/>
        </w:rPr>
        <w:t xml:space="preserve"> parte din Strategiile de Dezvoltare Teritorială elaborate la nivelul autorităților publice locale/Z.U.F./Z.M., fiind </w:t>
      </w:r>
      <w:proofErr w:type="spellStart"/>
      <w:r>
        <w:rPr>
          <w:rFonts w:ascii="Montserrat" w:eastAsia="Montserrat" w:hAnsi="Montserrat" w:cs="Montserrat"/>
          <w:b/>
          <w:sz w:val="22"/>
          <w:szCs w:val="22"/>
        </w:rPr>
        <w:t>prioritizate</w:t>
      </w:r>
      <w:proofErr w:type="spellEnd"/>
      <w:r>
        <w:rPr>
          <w:rFonts w:ascii="Montserrat" w:eastAsia="Montserrat" w:hAnsi="Montserrat" w:cs="Montserrat"/>
          <w:b/>
          <w:sz w:val="22"/>
          <w:szCs w:val="22"/>
        </w:rPr>
        <w:t xml:space="preserve"> la nivel local. </w:t>
      </w:r>
      <w:r>
        <w:rPr>
          <w:rFonts w:ascii="Montserrat" w:eastAsia="Montserrat" w:hAnsi="Montserrat" w:cs="Montserrat"/>
          <w:sz w:val="22"/>
          <w:szCs w:val="22"/>
        </w:rPr>
        <w:t xml:space="preserve">Strategia, lista proiectelor </w:t>
      </w:r>
      <w:proofErr w:type="spellStart"/>
      <w:r>
        <w:rPr>
          <w:rFonts w:ascii="Montserrat" w:eastAsia="Montserrat" w:hAnsi="Montserrat" w:cs="Montserrat"/>
          <w:sz w:val="22"/>
          <w:szCs w:val="22"/>
        </w:rPr>
        <w:t>prioritizate</w:t>
      </w:r>
      <w:proofErr w:type="spellEnd"/>
      <w:r>
        <w:rPr>
          <w:rFonts w:ascii="Montserrat" w:eastAsia="Montserrat" w:hAnsi="Montserrat" w:cs="Montserrat"/>
          <w:sz w:val="22"/>
          <w:szCs w:val="22"/>
        </w:rPr>
        <w:t xml:space="preserve">, metodologia de </w:t>
      </w:r>
      <w:proofErr w:type="spellStart"/>
      <w:r>
        <w:rPr>
          <w:rFonts w:ascii="Montserrat" w:eastAsia="Montserrat" w:hAnsi="Montserrat" w:cs="Montserrat"/>
          <w:sz w:val="22"/>
          <w:szCs w:val="22"/>
        </w:rPr>
        <w:t>prioritizare</w:t>
      </w:r>
      <w:proofErr w:type="spellEnd"/>
      <w:r>
        <w:rPr>
          <w:rFonts w:ascii="Montserrat" w:eastAsia="Montserrat" w:hAnsi="Montserrat" w:cs="Montserrat"/>
          <w:sz w:val="22"/>
          <w:szCs w:val="22"/>
        </w:rPr>
        <w:t xml:space="preserve"> a acestora </w:t>
      </w:r>
      <w:proofErr w:type="spellStart"/>
      <w:r>
        <w:rPr>
          <w:rFonts w:ascii="Montserrat" w:eastAsia="Montserrat" w:hAnsi="Montserrat" w:cs="Montserrat"/>
          <w:sz w:val="22"/>
          <w:szCs w:val="22"/>
        </w:rPr>
        <w:t>impreuna</w:t>
      </w:r>
      <w:proofErr w:type="spellEnd"/>
      <w:r>
        <w:rPr>
          <w:rFonts w:ascii="Montserrat" w:eastAsia="Montserrat" w:hAnsi="Montserrat" w:cs="Montserrat"/>
          <w:sz w:val="22"/>
          <w:szCs w:val="22"/>
        </w:rPr>
        <w:t xml:space="preserve"> cu toate fisele de proiect aferente acestei priorități de investiție, se vor depune, in vederea verificării, la Serviciul de Dezvoltare Urbana (SDU) din cadrul ADR Nord-Est pentru eliberarea Avizului de Conformitate (</w:t>
      </w:r>
      <w:r>
        <w:rPr>
          <w:rFonts w:ascii="Montserrat" w:eastAsia="Montserrat" w:hAnsi="Montserrat" w:cs="Montserrat"/>
          <w:b/>
          <w:sz w:val="22"/>
          <w:szCs w:val="22"/>
          <w:u w:val="single"/>
        </w:rPr>
        <w:t xml:space="preserve">document obligatoriu de </w:t>
      </w:r>
      <w:proofErr w:type="spellStart"/>
      <w:r>
        <w:rPr>
          <w:rFonts w:ascii="Montserrat" w:eastAsia="Montserrat" w:hAnsi="Montserrat" w:cs="Montserrat"/>
          <w:b/>
          <w:sz w:val="22"/>
          <w:szCs w:val="22"/>
          <w:u w:val="single"/>
        </w:rPr>
        <w:t>obtinut</w:t>
      </w:r>
      <w:proofErr w:type="spellEnd"/>
      <w:r>
        <w:rPr>
          <w:rFonts w:ascii="Montserrat" w:eastAsia="Montserrat" w:hAnsi="Montserrat" w:cs="Montserrat"/>
          <w:b/>
          <w:sz w:val="22"/>
          <w:szCs w:val="22"/>
          <w:u w:val="single"/>
        </w:rPr>
        <w:t xml:space="preserve"> anterior depunerii cererii de </w:t>
      </w:r>
      <w:proofErr w:type="spellStart"/>
      <w:r>
        <w:rPr>
          <w:rFonts w:ascii="Montserrat" w:eastAsia="Montserrat" w:hAnsi="Montserrat" w:cs="Montserrat"/>
          <w:b/>
          <w:sz w:val="22"/>
          <w:szCs w:val="22"/>
          <w:u w:val="single"/>
        </w:rPr>
        <w:t>finantare</w:t>
      </w:r>
      <w:proofErr w:type="spellEnd"/>
      <w:r>
        <w:rPr>
          <w:rFonts w:ascii="Montserrat" w:eastAsia="Montserrat" w:hAnsi="Montserrat" w:cs="Montserrat"/>
          <w:sz w:val="22"/>
          <w:szCs w:val="22"/>
        </w:rPr>
        <w:t>).</w:t>
      </w:r>
    </w:p>
    <w:p w14:paraId="000001FE" w14:textId="77777777" w:rsidR="00FA020C" w:rsidRDefault="00246DDB">
      <w:pPr>
        <w:jc w:val="both"/>
        <w:rPr>
          <w:rFonts w:ascii="Montserrat" w:eastAsia="Montserrat" w:hAnsi="Montserrat" w:cs="Montserrat"/>
          <w:sz w:val="22"/>
          <w:szCs w:val="22"/>
        </w:rPr>
      </w:pPr>
      <w:bookmarkStart w:id="57" w:name="_heading=h.3l18frh" w:colFirst="0" w:colLast="0"/>
      <w:bookmarkEnd w:id="57"/>
      <w:r>
        <w:rPr>
          <w:rFonts w:ascii="Montserrat" w:eastAsia="Montserrat" w:hAnsi="Montserrat" w:cs="Montserrat"/>
          <w:sz w:val="22"/>
          <w:szCs w:val="22"/>
        </w:rPr>
        <w:t xml:space="preserve">Municipiile </w:t>
      </w:r>
      <w:proofErr w:type="spellStart"/>
      <w:r>
        <w:rPr>
          <w:rFonts w:ascii="Montserrat" w:eastAsia="Montserrat" w:hAnsi="Montserrat" w:cs="Montserrat"/>
          <w:sz w:val="22"/>
          <w:szCs w:val="22"/>
        </w:rPr>
        <w:t>resedinta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judet</w:t>
      </w:r>
      <w:proofErr w:type="spellEnd"/>
      <w:r>
        <w:rPr>
          <w:rFonts w:ascii="Montserrat" w:eastAsia="Montserrat" w:hAnsi="Montserrat" w:cs="Montserrat"/>
          <w:sz w:val="22"/>
          <w:szCs w:val="22"/>
        </w:rPr>
        <w:t xml:space="preserve"> si municipiile/</w:t>
      </w:r>
      <w:proofErr w:type="spellStart"/>
      <w:r>
        <w:rPr>
          <w:rFonts w:ascii="Montserrat" w:eastAsia="Montserrat" w:hAnsi="Montserrat" w:cs="Montserrat"/>
          <w:sz w:val="22"/>
          <w:szCs w:val="22"/>
        </w:rPr>
        <w:t>orasele</w:t>
      </w:r>
      <w:proofErr w:type="spellEnd"/>
      <w:r>
        <w:rPr>
          <w:rFonts w:ascii="Montserrat" w:eastAsia="Montserrat" w:hAnsi="Montserrat" w:cs="Montserrat"/>
          <w:sz w:val="22"/>
          <w:szCs w:val="22"/>
        </w:rPr>
        <w:t xml:space="preserve">/comunele din zona </w:t>
      </w:r>
      <w:proofErr w:type="spellStart"/>
      <w:r>
        <w:rPr>
          <w:rFonts w:ascii="Montserrat" w:eastAsia="Montserrat" w:hAnsi="Montserrat" w:cs="Montserrat"/>
          <w:sz w:val="22"/>
          <w:szCs w:val="22"/>
        </w:rPr>
        <w:t>functionala</w:t>
      </w:r>
      <w:proofErr w:type="spellEnd"/>
      <w:r>
        <w:rPr>
          <w:rFonts w:ascii="Montserrat" w:eastAsia="Montserrat" w:hAnsi="Montserrat" w:cs="Montserrat"/>
          <w:sz w:val="22"/>
          <w:szCs w:val="22"/>
        </w:rPr>
        <w:t xml:space="preserve"> urbana/zona metropolitana, cu care se </w:t>
      </w:r>
      <w:proofErr w:type="spellStart"/>
      <w:r>
        <w:rPr>
          <w:rFonts w:ascii="Montserrat" w:eastAsia="Montserrat" w:hAnsi="Montserrat" w:cs="Montserrat"/>
          <w:sz w:val="22"/>
          <w:szCs w:val="22"/>
        </w:rPr>
        <w:t>incheie</w:t>
      </w:r>
      <w:proofErr w:type="spellEnd"/>
      <w:r>
        <w:rPr>
          <w:rFonts w:ascii="Montserrat" w:eastAsia="Montserrat" w:hAnsi="Montserrat" w:cs="Montserrat"/>
          <w:sz w:val="22"/>
          <w:szCs w:val="22"/>
        </w:rPr>
        <w:t xml:space="preserve"> parteneriate pentru depunerea si implementarea in comun a proiectelor, trebuie sa </w:t>
      </w:r>
      <w:proofErr w:type="spellStart"/>
      <w:r>
        <w:rPr>
          <w:rFonts w:ascii="Montserrat" w:eastAsia="Montserrat" w:hAnsi="Montserrat" w:cs="Montserrat"/>
          <w:sz w:val="22"/>
          <w:szCs w:val="22"/>
        </w:rPr>
        <w:t>faca</w:t>
      </w:r>
      <w:proofErr w:type="spellEnd"/>
      <w:r>
        <w:rPr>
          <w:rFonts w:ascii="Montserrat" w:eastAsia="Montserrat" w:hAnsi="Montserrat" w:cs="Montserrat"/>
          <w:sz w:val="22"/>
          <w:szCs w:val="22"/>
        </w:rPr>
        <w:t xml:space="preserve"> parte din zona de studiu a Strategiei de Dezvoltare Teritoriala. </w:t>
      </w:r>
    </w:p>
    <w:p w14:paraId="000001FF" w14:textId="400A27CD" w:rsidR="00FA020C" w:rsidRDefault="00571A94">
      <w:pPr>
        <w:jc w:val="both"/>
        <w:rPr>
          <w:rFonts w:ascii="Montserrat" w:eastAsia="Montserrat" w:hAnsi="Montserrat" w:cs="Montserrat"/>
          <w:sz w:val="22"/>
          <w:szCs w:val="22"/>
        </w:rPr>
      </w:pPr>
      <w:sdt>
        <w:sdtPr>
          <w:tag w:val="goog_rdk_29"/>
          <w:id w:val="-1110130293"/>
        </w:sdtPr>
        <w:sdtEndPr/>
        <w:sdtContent/>
      </w:sdt>
      <w:r w:rsidR="00246DDB">
        <w:rPr>
          <w:rFonts w:ascii="Montserrat" w:eastAsia="Montserrat" w:hAnsi="Montserrat" w:cs="Montserrat"/>
          <w:sz w:val="22"/>
          <w:szCs w:val="22"/>
        </w:rPr>
        <w:t xml:space="preserve">Ulterior, </w:t>
      </w:r>
      <w:r w:rsidR="00690A3A">
        <w:rPr>
          <w:rFonts w:ascii="Montserrat" w:eastAsia="Montserrat" w:hAnsi="Montserrat" w:cs="Montserrat"/>
          <w:sz w:val="22"/>
          <w:szCs w:val="22"/>
        </w:rPr>
        <w:t xml:space="preserve">in sistemul </w:t>
      </w:r>
      <w:proofErr w:type="spellStart"/>
      <w:r w:rsidR="00690A3A">
        <w:rPr>
          <w:rFonts w:ascii="Montserrat" w:eastAsia="Montserrat" w:hAnsi="Montserrat" w:cs="Montserrat"/>
          <w:sz w:val="22"/>
          <w:szCs w:val="22"/>
        </w:rPr>
        <w:t>MySMIS</w:t>
      </w:r>
      <w:proofErr w:type="spellEnd"/>
      <w:r w:rsidR="00690A3A">
        <w:rPr>
          <w:rFonts w:ascii="Montserrat" w:eastAsia="Montserrat" w:hAnsi="Montserrat" w:cs="Montserrat"/>
          <w:sz w:val="22"/>
          <w:szCs w:val="22"/>
        </w:rPr>
        <w:t xml:space="preserve">, </w:t>
      </w:r>
      <w:r w:rsidR="00246DDB">
        <w:rPr>
          <w:rFonts w:ascii="Montserrat" w:eastAsia="Montserrat" w:hAnsi="Montserrat" w:cs="Montserrat"/>
          <w:sz w:val="22"/>
          <w:szCs w:val="22"/>
        </w:rPr>
        <w:t xml:space="preserve">se vor depune cererile de </w:t>
      </w:r>
      <w:proofErr w:type="spellStart"/>
      <w:r w:rsidR="00246DDB">
        <w:rPr>
          <w:rFonts w:ascii="Montserrat" w:eastAsia="Montserrat" w:hAnsi="Montserrat" w:cs="Montserrat"/>
          <w:sz w:val="22"/>
          <w:szCs w:val="22"/>
        </w:rPr>
        <w:t>finantare</w:t>
      </w:r>
      <w:proofErr w:type="spellEnd"/>
      <w:r w:rsidR="00246DDB">
        <w:rPr>
          <w:rFonts w:ascii="Montserrat" w:eastAsia="Montserrat" w:hAnsi="Montserrat" w:cs="Montserrat"/>
          <w:sz w:val="22"/>
          <w:szCs w:val="22"/>
        </w:rPr>
        <w:t xml:space="preserve"> </w:t>
      </w:r>
      <w:proofErr w:type="spellStart"/>
      <w:r w:rsidR="00246DDB">
        <w:rPr>
          <w:rFonts w:ascii="Montserrat" w:eastAsia="Montserrat" w:hAnsi="Montserrat" w:cs="Montserrat"/>
          <w:sz w:val="22"/>
          <w:szCs w:val="22"/>
        </w:rPr>
        <w:t>impreuna</w:t>
      </w:r>
      <w:proofErr w:type="spellEnd"/>
      <w:r w:rsidR="00246DDB">
        <w:rPr>
          <w:rFonts w:ascii="Montserrat" w:eastAsia="Montserrat" w:hAnsi="Montserrat" w:cs="Montserrat"/>
          <w:sz w:val="22"/>
          <w:szCs w:val="22"/>
        </w:rPr>
        <w:t xml:space="preserve"> cu </w:t>
      </w:r>
      <w:proofErr w:type="spellStart"/>
      <w:r w:rsidR="00246DDB">
        <w:rPr>
          <w:rFonts w:ascii="Montserrat" w:eastAsia="Montserrat" w:hAnsi="Montserrat" w:cs="Montserrat"/>
          <w:sz w:val="22"/>
          <w:szCs w:val="22"/>
        </w:rPr>
        <w:t>documentatiile</w:t>
      </w:r>
      <w:proofErr w:type="spellEnd"/>
      <w:r w:rsidR="00246DDB">
        <w:rPr>
          <w:rFonts w:ascii="Montserrat" w:eastAsia="Montserrat" w:hAnsi="Montserrat" w:cs="Montserrat"/>
          <w:sz w:val="22"/>
          <w:szCs w:val="22"/>
        </w:rPr>
        <w:t xml:space="preserve"> tehnice la faza PT (</w:t>
      </w:r>
      <w:r w:rsidR="00246DDB">
        <w:rPr>
          <w:rFonts w:ascii="Montserrat" w:eastAsia="Montserrat" w:hAnsi="Montserrat" w:cs="Montserrat"/>
          <w:b/>
          <w:sz w:val="22"/>
          <w:szCs w:val="22"/>
          <w:u w:val="single"/>
        </w:rPr>
        <w:t xml:space="preserve">inclusiv </w:t>
      </w:r>
      <w:proofErr w:type="spellStart"/>
      <w:r w:rsidR="00246DDB">
        <w:rPr>
          <w:rFonts w:ascii="Montserrat" w:eastAsia="Montserrat" w:hAnsi="Montserrat" w:cs="Montserrat"/>
          <w:b/>
          <w:sz w:val="22"/>
          <w:szCs w:val="22"/>
          <w:u w:val="single"/>
        </w:rPr>
        <w:t>Autorizatia</w:t>
      </w:r>
      <w:proofErr w:type="spellEnd"/>
      <w:r w:rsidR="00246DDB">
        <w:rPr>
          <w:rFonts w:ascii="Montserrat" w:eastAsia="Montserrat" w:hAnsi="Montserrat" w:cs="Montserrat"/>
          <w:b/>
          <w:sz w:val="22"/>
          <w:szCs w:val="22"/>
          <w:u w:val="single"/>
        </w:rPr>
        <w:t xml:space="preserve"> de construire</w:t>
      </w:r>
      <w:r w:rsidR="00246DDB">
        <w:rPr>
          <w:rFonts w:ascii="Montserrat" w:eastAsia="Montserrat" w:hAnsi="Montserrat" w:cs="Montserrat"/>
          <w:sz w:val="22"/>
          <w:szCs w:val="22"/>
        </w:rPr>
        <w:t xml:space="preserve">) si cu toate anexele </w:t>
      </w:r>
      <w:proofErr w:type="spellStart"/>
      <w:r w:rsidR="00246DDB">
        <w:rPr>
          <w:rFonts w:ascii="Montserrat" w:eastAsia="Montserrat" w:hAnsi="Montserrat" w:cs="Montserrat"/>
          <w:sz w:val="22"/>
          <w:szCs w:val="22"/>
        </w:rPr>
        <w:t>prevazute</w:t>
      </w:r>
      <w:proofErr w:type="spellEnd"/>
      <w:r w:rsidR="00246DDB">
        <w:rPr>
          <w:rFonts w:ascii="Montserrat" w:eastAsia="Montserrat" w:hAnsi="Montserrat" w:cs="Montserrat"/>
          <w:sz w:val="22"/>
          <w:szCs w:val="22"/>
        </w:rPr>
        <w:t xml:space="preserve"> in cadrul prezentului ghid, proiectele </w:t>
      </w:r>
      <w:proofErr w:type="spellStart"/>
      <w:r w:rsidR="00246DDB">
        <w:rPr>
          <w:rFonts w:ascii="Montserrat" w:eastAsia="Montserrat" w:hAnsi="Montserrat" w:cs="Montserrat"/>
          <w:sz w:val="22"/>
          <w:szCs w:val="22"/>
        </w:rPr>
        <w:t>parcurgand</w:t>
      </w:r>
      <w:proofErr w:type="spellEnd"/>
      <w:r w:rsidR="00246DDB">
        <w:rPr>
          <w:rFonts w:ascii="Montserrat" w:eastAsia="Montserrat" w:hAnsi="Montserrat" w:cs="Montserrat"/>
          <w:sz w:val="22"/>
          <w:szCs w:val="22"/>
        </w:rPr>
        <w:t xml:space="preserve">  procesul de evaluare si contractare.</w:t>
      </w:r>
    </w:p>
    <w:p w14:paraId="0000020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Nu este obligatoriu ca cererile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xml:space="preserve"> sa fie depuse in ordinea </w:t>
      </w:r>
      <w:proofErr w:type="spellStart"/>
      <w:r>
        <w:rPr>
          <w:rFonts w:ascii="Montserrat" w:eastAsia="Montserrat" w:hAnsi="Montserrat" w:cs="Montserrat"/>
          <w:sz w:val="22"/>
          <w:szCs w:val="22"/>
        </w:rPr>
        <w:t>prioritizarii</w:t>
      </w:r>
      <w:proofErr w:type="spellEnd"/>
      <w:r>
        <w:rPr>
          <w:rFonts w:ascii="Montserrat" w:eastAsia="Montserrat" w:hAnsi="Montserrat" w:cs="Montserrat"/>
          <w:sz w:val="22"/>
          <w:szCs w:val="22"/>
        </w:rPr>
        <w:t xml:space="preserve"> fiselor de proiect</w:t>
      </w:r>
      <w:r>
        <w:rPr>
          <w:rFonts w:ascii="Montserrat" w:eastAsia="Montserrat" w:hAnsi="Montserrat" w:cs="Montserrat"/>
          <w:sz w:val="22"/>
          <w:szCs w:val="22"/>
          <w:vertAlign w:val="superscript"/>
        </w:rPr>
        <w:t xml:space="preserve"> </w:t>
      </w:r>
      <w:r>
        <w:rPr>
          <w:rFonts w:ascii="Montserrat" w:eastAsia="Montserrat" w:hAnsi="Montserrat" w:cs="Montserrat"/>
          <w:sz w:val="22"/>
          <w:szCs w:val="22"/>
        </w:rPr>
        <w:t xml:space="preserve">(a se avea in vedere prevederile </w:t>
      </w:r>
      <w:r>
        <w:rPr>
          <w:rFonts w:ascii="Montserrat" w:eastAsia="Montserrat" w:hAnsi="Montserrat" w:cs="Montserrat"/>
          <w:i/>
          <w:sz w:val="22"/>
          <w:szCs w:val="22"/>
        </w:rPr>
        <w:t>Documentului - cadru de implementare a  dezvoltării urbane</w:t>
      </w:r>
      <w:r>
        <w:rPr>
          <w:rFonts w:ascii="Montserrat" w:eastAsia="Montserrat" w:hAnsi="Montserrat" w:cs="Montserrat"/>
          <w:sz w:val="22"/>
          <w:szCs w:val="22"/>
        </w:rPr>
        <w:t xml:space="preserve">,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w:t>
      </w:r>
      <w:proofErr w:type="spellStart"/>
      <w:r>
        <w:rPr>
          <w:rFonts w:ascii="Montserrat" w:eastAsia="Montserrat" w:hAnsi="Montserrat" w:cs="Montserrat"/>
          <w:sz w:val="22"/>
          <w:szCs w:val="22"/>
        </w:rPr>
        <w:t>insa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finantarea</w:t>
      </w:r>
      <w:proofErr w:type="spellEnd"/>
      <w:r>
        <w:rPr>
          <w:rFonts w:ascii="Montserrat" w:eastAsia="Montserrat" w:hAnsi="Montserrat" w:cs="Montserrat"/>
          <w:sz w:val="22"/>
          <w:szCs w:val="22"/>
        </w:rPr>
        <w:t xml:space="preserve"> se va face in </w:t>
      </w:r>
      <w:proofErr w:type="spellStart"/>
      <w:r>
        <w:rPr>
          <w:rFonts w:ascii="Montserrat" w:eastAsia="Montserrat" w:hAnsi="Montserrat" w:cs="Montserrat"/>
          <w:sz w:val="22"/>
          <w:szCs w:val="22"/>
        </w:rPr>
        <w:t>functie</w:t>
      </w:r>
      <w:proofErr w:type="spellEnd"/>
      <w:r>
        <w:rPr>
          <w:rFonts w:ascii="Montserrat" w:eastAsia="Montserrat" w:hAnsi="Montserrat" w:cs="Montserrat"/>
          <w:sz w:val="22"/>
          <w:szCs w:val="22"/>
        </w:rPr>
        <w:t xml:space="preserve"> de ordinea de prioritate aprobata si in limita </w:t>
      </w:r>
      <w:proofErr w:type="spellStart"/>
      <w:r>
        <w:rPr>
          <w:rFonts w:ascii="Montserrat" w:eastAsia="Montserrat" w:hAnsi="Montserrat" w:cs="Montserrat"/>
          <w:sz w:val="22"/>
          <w:szCs w:val="22"/>
        </w:rPr>
        <w:t>alocarii</w:t>
      </w:r>
      <w:proofErr w:type="spellEnd"/>
      <w:r>
        <w:rPr>
          <w:rFonts w:ascii="Montserrat" w:eastAsia="Montserrat" w:hAnsi="Montserrat" w:cs="Montserrat"/>
          <w:sz w:val="22"/>
          <w:szCs w:val="22"/>
        </w:rPr>
        <w:t xml:space="preserve"> financiare aprobate pentru fiecare solicitant.</w:t>
      </w:r>
    </w:p>
    <w:p w14:paraId="00000201" w14:textId="77777777" w:rsidR="00FA020C" w:rsidRDefault="00246DDB">
      <w:pPr>
        <w:jc w:val="both"/>
      </w:pPr>
      <w:r>
        <w:t xml:space="preserve">     </w:t>
      </w:r>
    </w:p>
    <w:p w14:paraId="0000020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cadrul prezentului apel, proiectele și documentele aferente (atât cele de la depunere cât și cele ulterioare) se vor depune exclusiv prin aplicația electronică MySMIS2021/SMIS2021+, doar în intervalul  menționat la secțiunea 4.3 de mai sus.</w:t>
      </w:r>
    </w:p>
    <w:p w14:paraId="00000203" w14:textId="77777777" w:rsidR="00FA020C" w:rsidRDefault="00FA020C">
      <w:pPr>
        <w:jc w:val="both"/>
        <w:rPr>
          <w:rFonts w:ascii="Montserrat" w:eastAsia="Montserrat" w:hAnsi="Montserrat" w:cs="Montserrat"/>
          <w:sz w:val="22"/>
          <w:szCs w:val="22"/>
        </w:rPr>
      </w:pPr>
    </w:p>
    <w:p w14:paraId="0000020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Data depunerii cererii de finanțare este considerată data transmiterii aplicației prin sistemul electronic MySMIS2021/SMIS2021+.</w:t>
      </w:r>
    </w:p>
    <w:p w14:paraId="00000205" w14:textId="77777777" w:rsidR="00FA020C" w:rsidRDefault="00FA020C">
      <w:pPr>
        <w:jc w:val="both"/>
        <w:rPr>
          <w:rFonts w:ascii="Montserrat" w:eastAsia="Montserrat" w:hAnsi="Montserrat" w:cs="Montserrat"/>
          <w:sz w:val="22"/>
          <w:szCs w:val="22"/>
        </w:rPr>
      </w:pPr>
    </w:p>
    <w:p w14:paraId="0000020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Cererile de finanțare și documentele anexă depuse prin sistemul MySMIS2021/SMIS2021+, vor fi încărcate în copie format .</w:t>
      </w:r>
      <w:proofErr w:type="spellStart"/>
      <w:r>
        <w:rPr>
          <w:rFonts w:ascii="Montserrat" w:eastAsia="Montserrat" w:hAnsi="Montserrat" w:cs="Montserrat"/>
          <w:sz w:val="22"/>
          <w:szCs w:val="22"/>
        </w:rPr>
        <w:t>pdf</w:t>
      </w:r>
      <w:proofErr w:type="spellEnd"/>
      <w:r>
        <w:rPr>
          <w:rFonts w:ascii="Montserrat" w:eastAsia="Montserrat" w:hAnsi="Montserrat" w:cs="Montserrat"/>
          <w:sz w:val="22"/>
          <w:szCs w:val="22"/>
        </w:rPr>
        <w:t xml:space="preserve">, sub semnătură electronică extinsă, certificată în conformitate cu prevederile legale în vigoare, a reprezentantului legal al solicitantului/liderului de parteneriat sau a persoanei împuternicite de către acesta, dacă este cazul. În acest sens, se vor vedea clarificările din </w:t>
      </w:r>
      <w:proofErr w:type="spellStart"/>
      <w:r>
        <w:rPr>
          <w:rFonts w:ascii="Montserrat" w:eastAsia="Montserrat" w:hAnsi="Montserrat" w:cs="Montserrat"/>
          <w:sz w:val="22"/>
          <w:szCs w:val="22"/>
        </w:rPr>
        <w:t>secţiunea</w:t>
      </w:r>
      <w:proofErr w:type="spellEnd"/>
      <w:r>
        <w:rPr>
          <w:rFonts w:ascii="Montserrat" w:eastAsia="Montserrat" w:hAnsi="Montserrat" w:cs="Montserrat"/>
          <w:sz w:val="22"/>
          <w:szCs w:val="22"/>
        </w:rPr>
        <w:t xml:space="preserve"> 7.6 privind </w:t>
      </w:r>
      <w:proofErr w:type="spellStart"/>
      <w:r>
        <w:rPr>
          <w:rFonts w:ascii="Montserrat" w:eastAsia="Montserrat" w:hAnsi="Montserrat" w:cs="Montserrat"/>
          <w:i/>
          <w:sz w:val="22"/>
          <w:szCs w:val="22"/>
        </w:rPr>
        <w:t>Ȋmputernicirea</w:t>
      </w:r>
      <w:proofErr w:type="spellEnd"/>
      <w:r>
        <w:rPr>
          <w:rFonts w:ascii="Montserrat" w:eastAsia="Montserrat" w:hAnsi="Montserrat" w:cs="Montserrat"/>
          <w:i/>
          <w:sz w:val="22"/>
          <w:szCs w:val="22"/>
        </w:rPr>
        <w:t xml:space="preserve"> pentru semnarea electronică extinsă a Cererii de </w:t>
      </w:r>
      <w:proofErr w:type="spellStart"/>
      <w:r>
        <w:rPr>
          <w:rFonts w:ascii="Montserrat" w:eastAsia="Montserrat" w:hAnsi="Montserrat" w:cs="Montserrat"/>
          <w:i/>
          <w:sz w:val="22"/>
          <w:szCs w:val="22"/>
        </w:rPr>
        <w:t>finanţare</w:t>
      </w:r>
      <w:proofErr w:type="spellEnd"/>
      <w:r>
        <w:rPr>
          <w:rFonts w:ascii="Montserrat" w:eastAsia="Montserrat" w:hAnsi="Montserrat" w:cs="Montserrat"/>
          <w:i/>
          <w:sz w:val="22"/>
          <w:szCs w:val="22"/>
        </w:rPr>
        <w:t xml:space="preserve">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a anexelor la cererea de finanțare (</w:t>
      </w:r>
      <w:proofErr w:type="spellStart"/>
      <w:r>
        <w:rPr>
          <w:rFonts w:ascii="Montserrat" w:eastAsia="Montserrat" w:hAnsi="Montserrat" w:cs="Montserrat"/>
          <w:i/>
          <w:sz w:val="22"/>
          <w:szCs w:val="22"/>
        </w:rPr>
        <w:t>dupa</w:t>
      </w:r>
      <w:proofErr w:type="spellEnd"/>
      <w:r>
        <w:rPr>
          <w:rFonts w:ascii="Montserrat" w:eastAsia="Montserrat" w:hAnsi="Montserrat" w:cs="Montserrat"/>
          <w:i/>
          <w:sz w:val="22"/>
          <w:szCs w:val="22"/>
        </w:rPr>
        <w:t xml:space="preserve"> caz)</w:t>
      </w:r>
      <w:r>
        <w:rPr>
          <w:rFonts w:ascii="Montserrat" w:eastAsia="Montserrat" w:hAnsi="Montserrat" w:cs="Montserrat"/>
          <w:sz w:val="22"/>
          <w:szCs w:val="22"/>
        </w:rPr>
        <w:t>, din prezentul ghid. Documentele anexate vor fi scanate integral, denumite corespunzător, ușor de identificat și lizibile.</w:t>
      </w:r>
    </w:p>
    <w:p w14:paraId="00000207" w14:textId="77777777" w:rsidR="00FA020C" w:rsidRDefault="00571A94">
      <w:pPr>
        <w:jc w:val="both"/>
        <w:rPr>
          <w:rFonts w:ascii="Montserrat" w:eastAsia="Montserrat" w:hAnsi="Montserrat" w:cs="Montserrat"/>
          <w:sz w:val="22"/>
          <w:szCs w:val="22"/>
        </w:rPr>
      </w:pPr>
      <w:sdt>
        <w:sdtPr>
          <w:tag w:val="goog_rdk_30"/>
          <w:id w:val="-1898422235"/>
        </w:sdtPr>
        <w:sdtEndPr/>
        <w:sdtContent/>
      </w:sdt>
      <w:r w:rsidR="00246DDB">
        <w:rPr>
          <w:rFonts w:ascii="Montserrat" w:eastAsia="Montserrat" w:hAnsi="Montserrat" w:cs="Montserrat"/>
          <w:sz w:val="22"/>
          <w:szCs w:val="22"/>
        </w:rPr>
        <w:t xml:space="preserve">În cazul proiectelor implementate în parteneriat, </w:t>
      </w:r>
      <w:proofErr w:type="spellStart"/>
      <w:r w:rsidR="00246DDB">
        <w:rPr>
          <w:rFonts w:ascii="Montserrat" w:eastAsia="Montserrat" w:hAnsi="Montserrat" w:cs="Montserrat"/>
          <w:sz w:val="22"/>
          <w:szCs w:val="22"/>
        </w:rPr>
        <w:t>declaraţiile</w:t>
      </w:r>
      <w:proofErr w:type="spellEnd"/>
      <w:r w:rsidR="00246DDB">
        <w:rPr>
          <w:rFonts w:ascii="Montserrat" w:eastAsia="Montserrat" w:hAnsi="Montserrat" w:cs="Montserrat"/>
          <w:sz w:val="22"/>
          <w:szCs w:val="22"/>
        </w:rPr>
        <w:t xml:space="preserve"> </w:t>
      </w:r>
      <w:proofErr w:type="spellStart"/>
      <w:r w:rsidR="00246DDB">
        <w:rPr>
          <w:rFonts w:ascii="Montserrat" w:eastAsia="Montserrat" w:hAnsi="Montserrat" w:cs="Montserrat"/>
          <w:sz w:val="22"/>
          <w:szCs w:val="22"/>
        </w:rPr>
        <w:t>reprezentanţilor</w:t>
      </w:r>
      <w:proofErr w:type="spellEnd"/>
      <w:r w:rsidR="00246DDB">
        <w:rPr>
          <w:rFonts w:ascii="Montserrat" w:eastAsia="Montserrat" w:hAnsi="Montserrat" w:cs="Montserrat"/>
          <w:sz w:val="22"/>
          <w:szCs w:val="22"/>
        </w:rPr>
        <w:t xml:space="preserve"> legali ai partenerilor vor fi semnate de către </w:t>
      </w:r>
      <w:proofErr w:type="spellStart"/>
      <w:r w:rsidR="00246DDB">
        <w:rPr>
          <w:rFonts w:ascii="Montserrat" w:eastAsia="Montserrat" w:hAnsi="Montserrat" w:cs="Montserrat"/>
          <w:sz w:val="22"/>
          <w:szCs w:val="22"/>
        </w:rPr>
        <w:t>aceştia</w:t>
      </w:r>
      <w:proofErr w:type="spellEnd"/>
      <w:r w:rsidR="00246DDB">
        <w:rPr>
          <w:rFonts w:ascii="Montserrat" w:eastAsia="Montserrat" w:hAnsi="Montserrat" w:cs="Montserrat"/>
          <w:sz w:val="22"/>
          <w:szCs w:val="22"/>
        </w:rPr>
        <w:t xml:space="preserve">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se vor transmite sub semnătură electronică extinsă, certificată în conformitate cu prevederile legale în vigoare, a reprezentantului legal al liderului de parteneriat sau a persoanei împuternicite de către acesta, dacă este cazul.</w:t>
      </w:r>
    </w:p>
    <w:p w14:paraId="00000208" w14:textId="77777777" w:rsidR="00FA020C" w:rsidRDefault="00FA020C">
      <w:pPr>
        <w:jc w:val="both"/>
      </w:pPr>
    </w:p>
    <w:p w14:paraId="00000209" w14:textId="77777777" w:rsidR="00FA020C" w:rsidRDefault="00246DDB">
      <w:pPr>
        <w:pStyle w:val="Titlu1"/>
        <w:numPr>
          <w:ilvl w:val="0"/>
          <w:numId w:val="19"/>
        </w:numPr>
      </w:pPr>
      <w:bookmarkStart w:id="58" w:name="_Toc139883340"/>
      <w:r>
        <w:t>CONDIȚII DE  ELIGIBILITATE</w:t>
      </w:r>
      <w:bookmarkEnd w:id="58"/>
      <w:r>
        <w:tab/>
      </w:r>
    </w:p>
    <w:p w14:paraId="0000020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Cererea de finanțare depusă (inclusiv anexele la aceasta) face obiectul verificării, pe baza criteriilor enumerate în continuare și incluse în grilele anexate la prezentul ghid.</w:t>
      </w:r>
    </w:p>
    <w:p w14:paraId="0000020B" w14:textId="77777777" w:rsidR="00FA020C" w:rsidRDefault="00FA020C">
      <w:pPr>
        <w:jc w:val="both"/>
        <w:rPr>
          <w:rFonts w:ascii="Montserrat" w:eastAsia="Montserrat" w:hAnsi="Montserrat" w:cs="Montserrat"/>
          <w:sz w:val="22"/>
          <w:szCs w:val="22"/>
        </w:rPr>
      </w:pPr>
    </w:p>
    <w:p w14:paraId="0000020C"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Toate criteriile de eligibilitate </w:t>
      </w:r>
      <w:proofErr w:type="spellStart"/>
      <w:r>
        <w:rPr>
          <w:rFonts w:ascii="Montserrat" w:eastAsia="Montserrat" w:hAnsi="Montserrat" w:cs="Montserrat"/>
          <w:b/>
          <w:sz w:val="22"/>
          <w:szCs w:val="22"/>
        </w:rPr>
        <w:t>menţionate</w:t>
      </w:r>
      <w:proofErr w:type="spellEnd"/>
      <w:r>
        <w:rPr>
          <w:rFonts w:ascii="Montserrat" w:eastAsia="Montserrat" w:hAnsi="Montserrat" w:cs="Montserrat"/>
          <w:b/>
          <w:sz w:val="22"/>
          <w:szCs w:val="22"/>
        </w:rPr>
        <w:t xml:space="preserve"> în prezentul ghid se verifică doar pentru </w:t>
      </w:r>
      <w:proofErr w:type="spellStart"/>
      <w:r>
        <w:rPr>
          <w:rFonts w:ascii="Montserrat" w:eastAsia="Montserrat" w:hAnsi="Montserrat" w:cs="Montserrat"/>
          <w:b/>
          <w:sz w:val="22"/>
          <w:szCs w:val="22"/>
        </w:rPr>
        <w:t>activităţile</w:t>
      </w:r>
      <w:proofErr w:type="spellEnd"/>
      <w:r>
        <w:rPr>
          <w:rFonts w:ascii="Montserrat" w:eastAsia="Montserrat" w:hAnsi="Montserrat" w:cs="Montserrat"/>
          <w:b/>
          <w:sz w:val="22"/>
          <w:szCs w:val="22"/>
        </w:rPr>
        <w:t xml:space="preserve"> eligibile prevăzute în proiect, iar realizarea </w:t>
      </w:r>
      <w:proofErr w:type="spellStart"/>
      <w:r>
        <w:rPr>
          <w:rFonts w:ascii="Montserrat" w:eastAsia="Montserrat" w:hAnsi="Montserrat" w:cs="Montserrat"/>
          <w:b/>
          <w:sz w:val="22"/>
          <w:szCs w:val="22"/>
        </w:rPr>
        <w:t>activităţilor</w:t>
      </w:r>
      <w:proofErr w:type="spellEnd"/>
      <w:r>
        <w:rPr>
          <w:rFonts w:ascii="Montserrat" w:eastAsia="Montserrat" w:hAnsi="Montserrat" w:cs="Montserrat"/>
          <w:b/>
          <w:sz w:val="22"/>
          <w:szCs w:val="22"/>
        </w:rPr>
        <w:t xml:space="preserve"> ne-eligibile se află în răspunderea solicitantului, acesta urmând a se asigura de respectarea </w:t>
      </w:r>
      <w:proofErr w:type="spellStart"/>
      <w:r>
        <w:rPr>
          <w:rFonts w:ascii="Montserrat" w:eastAsia="Montserrat" w:hAnsi="Montserrat" w:cs="Montserrat"/>
          <w:b/>
          <w:sz w:val="22"/>
          <w:szCs w:val="22"/>
        </w:rPr>
        <w:t>legislaţiei</w:t>
      </w:r>
      <w:proofErr w:type="spellEnd"/>
      <w:r>
        <w:rPr>
          <w:rFonts w:ascii="Montserrat" w:eastAsia="Montserrat" w:hAnsi="Montserrat" w:cs="Montserrat"/>
          <w:b/>
          <w:sz w:val="22"/>
          <w:szCs w:val="22"/>
        </w:rPr>
        <w:t xml:space="preserve"> în vigoare pentru realizarea lor. Se va avea în vedere faptul că, în situația în care obiectivele proiectului nu vor putea fi atinse, finanțarea acordată poate fi recuperată în conformitate cu prevederile din contractul de finanțare. </w:t>
      </w:r>
    </w:p>
    <w:p w14:paraId="0000020D" w14:textId="77777777" w:rsidR="00FA020C" w:rsidRDefault="00FA020C">
      <w:pPr>
        <w:jc w:val="both"/>
        <w:rPr>
          <w:rFonts w:ascii="Montserrat" w:eastAsia="Montserrat" w:hAnsi="Montserrat" w:cs="Montserrat"/>
          <w:b/>
          <w:sz w:val="22"/>
          <w:szCs w:val="22"/>
        </w:rPr>
      </w:pPr>
    </w:p>
    <w:p w14:paraId="0000020E"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Condițiile de eligibilitate a activităților sprijinite în cadrul Priorității de investiție 7 vor fi respectate pe întreaga perioadă de la depunere a cererii de finanțare pe parcursul procesului de evaluare și contractare, precum și pe parcursul implementării proiectului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în perioada de durabilitate a contractului de finanțare exceptând următoarele:</w:t>
      </w:r>
    </w:p>
    <w:p w14:paraId="0000020F" w14:textId="77777777" w:rsidR="00FA020C" w:rsidRDefault="00FA020C">
      <w:pPr>
        <w:jc w:val="both"/>
        <w:rPr>
          <w:rFonts w:ascii="Montserrat" w:eastAsia="Montserrat" w:hAnsi="Montserrat" w:cs="Montserrat"/>
          <w:b/>
          <w:sz w:val="22"/>
          <w:szCs w:val="22"/>
        </w:rPr>
      </w:pPr>
    </w:p>
    <w:p w14:paraId="00000210" w14:textId="77777777"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Prevederile criteriului cu privire la valoarea minimă nerambursabilă a investiției vor fi respectate doar pe perioada de la depunerea cererii de finanțare și până la semnarea contractului de finanțare. Scăderea valorii eligibile a proiectului ca urmare a încheierii contractelor de achiziții publice nu va conduce la rezilierea contractului de finanțare.</w:t>
      </w:r>
    </w:p>
    <w:p w14:paraId="00000211" w14:textId="77777777" w:rsidR="00FA020C" w:rsidRDefault="00FA020C">
      <w:pPr>
        <w:jc w:val="both"/>
        <w:rPr>
          <w:rFonts w:ascii="Montserrat" w:eastAsia="Montserrat" w:hAnsi="Montserrat" w:cs="Montserrat"/>
          <w:b/>
          <w:sz w:val="22"/>
          <w:szCs w:val="22"/>
        </w:rPr>
      </w:pPr>
    </w:p>
    <w:p w14:paraId="00000212" w14:textId="77777777" w:rsidR="00FA020C" w:rsidRDefault="00246DDB">
      <w:pPr>
        <w:numPr>
          <w:ilvl w:val="0"/>
          <w:numId w:val="12"/>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Limitele procentuale (altele decât cele aferente cheltuielilor indirecte, dacă este cazul) menționate în cadrul ghidului și a anexelor la acesta, pentru anumite subcategorii de cheltuieli, se vor aplica la valoarea cheltuielilor incluse in bugetul proiectului  la data semnării contractului de finanțare. Scăderea valorii eligibile a proiectului ca urmare a încheierii contractelor de achiziții publice nu va conduce la revizuirea valorilor aferente procentelor mai sus menționate stabilite la momentul semnării contractului de finanțare.</w:t>
      </w:r>
    </w:p>
    <w:p w14:paraId="00000213" w14:textId="77777777" w:rsidR="00FA020C" w:rsidRDefault="00FA020C">
      <w:pPr>
        <w:pBdr>
          <w:top w:val="nil"/>
          <w:left w:val="nil"/>
          <w:bottom w:val="nil"/>
          <w:right w:val="nil"/>
          <w:between w:val="nil"/>
        </w:pBdr>
        <w:spacing w:after="120" w:line="259" w:lineRule="auto"/>
        <w:ind w:left="705"/>
        <w:rPr>
          <w:rFonts w:ascii="Montserrat" w:eastAsia="Montserrat" w:hAnsi="Montserrat" w:cs="Montserrat"/>
          <w:b/>
          <w:i/>
          <w:color w:val="000000"/>
        </w:rPr>
      </w:pPr>
    </w:p>
    <w:p w14:paraId="00000214" w14:textId="77777777" w:rsidR="00FA020C" w:rsidRDefault="00246DDB">
      <w:pPr>
        <w:pStyle w:val="Titlu2"/>
        <w:numPr>
          <w:ilvl w:val="1"/>
          <w:numId w:val="19"/>
        </w:numPr>
      </w:pPr>
      <w:bookmarkStart w:id="59" w:name="_Toc139883341"/>
      <w:r>
        <w:t>Eligibilitatea solicitanților și partenerilor</w:t>
      </w:r>
      <w:bookmarkEnd w:id="59"/>
      <w:r>
        <w:t xml:space="preserve"> </w:t>
      </w:r>
    </w:p>
    <w:p w14:paraId="00000215" w14:textId="77777777" w:rsidR="00FA020C" w:rsidRDefault="00246DDB">
      <w:pPr>
        <w:numPr>
          <w:ilvl w:val="2"/>
          <w:numId w:val="19"/>
        </w:numPr>
        <w:pBdr>
          <w:top w:val="nil"/>
          <w:left w:val="nil"/>
          <w:bottom w:val="nil"/>
          <w:right w:val="nil"/>
          <w:between w:val="nil"/>
        </w:pBdr>
        <w:spacing w:before="120" w:line="259" w:lineRule="auto"/>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privind eligibilitatea solicitanților și partenerilor</w:t>
      </w:r>
    </w:p>
    <w:p w14:paraId="00000216" w14:textId="77777777" w:rsidR="00FA020C" w:rsidRDefault="00FA020C">
      <w:pPr>
        <w:pBdr>
          <w:top w:val="nil"/>
          <w:left w:val="nil"/>
          <w:bottom w:val="nil"/>
          <w:right w:val="nil"/>
          <w:between w:val="nil"/>
        </w:pBdr>
        <w:spacing w:line="259" w:lineRule="auto"/>
        <w:ind w:left="720"/>
        <w:jc w:val="both"/>
        <w:rPr>
          <w:rFonts w:ascii="Montserrat" w:eastAsia="Montserrat" w:hAnsi="Montserrat" w:cs="Montserrat"/>
          <w:b/>
          <w:i/>
          <w:color w:val="000000"/>
          <w:sz w:val="22"/>
          <w:szCs w:val="22"/>
        </w:rPr>
      </w:pPr>
    </w:p>
    <w:p w14:paraId="00000217" w14:textId="46072820" w:rsidR="00FA020C" w:rsidRDefault="00246DDB">
      <w:pPr>
        <w:pBdr>
          <w:top w:val="nil"/>
          <w:left w:val="nil"/>
          <w:bottom w:val="nil"/>
          <w:right w:val="nil"/>
          <w:between w:val="nil"/>
        </w:pBdr>
        <w:shd w:val="clear" w:color="auto" w:fill="D9D9D9"/>
        <w:spacing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 Solicitanții de finanțare eligibili ai proiectelor depuse în cadrul Priorității 7 sunt reprezentați de autorități publice locale din Regiunea de Dezvoltare Nord-Est, in conformitate cu mențiunile secțiunii 5.1.2. si 5.1.3 Categorii de parteneri eligibili.</w:t>
      </w:r>
    </w:p>
    <w:p w14:paraId="00000218" w14:textId="77777777" w:rsidR="00FA020C" w:rsidRDefault="00FA020C">
      <w:pPr>
        <w:jc w:val="both"/>
        <w:rPr>
          <w:rFonts w:ascii="Montserrat" w:eastAsia="Montserrat" w:hAnsi="Montserrat" w:cs="Montserrat"/>
          <w:sz w:val="22"/>
          <w:szCs w:val="22"/>
        </w:rPr>
      </w:pPr>
    </w:p>
    <w:p w14:paraId="00000219" w14:textId="77777777" w:rsidR="00FA020C" w:rsidRDefault="00246DDB">
      <w:pPr>
        <w:shd w:val="clear" w:color="auto" w:fill="E6E6E6"/>
        <w:jc w:val="both"/>
        <w:rPr>
          <w:rFonts w:ascii="Montserrat" w:eastAsia="Montserrat" w:hAnsi="Montserrat" w:cs="Montserrat"/>
          <w:b/>
          <w:strike/>
          <w:sz w:val="22"/>
          <w:szCs w:val="22"/>
          <w:u w:val="single"/>
        </w:rPr>
      </w:pPr>
      <w:r>
        <w:rPr>
          <w:rFonts w:ascii="Montserrat" w:eastAsia="Montserrat" w:hAnsi="Montserrat" w:cs="Montserrat"/>
          <w:b/>
          <w:sz w:val="22"/>
          <w:szCs w:val="22"/>
        </w:rPr>
        <w:t xml:space="preserve">Cerința 2. </w:t>
      </w:r>
      <w:r>
        <w:rPr>
          <w:rFonts w:ascii="Montserrat" w:eastAsia="Montserrat" w:hAnsi="Montserrat" w:cs="Montserrat"/>
          <w:b/>
          <w:sz w:val="22"/>
          <w:szCs w:val="22"/>
          <w:u w:val="single"/>
        </w:rPr>
        <w:t>Solicitantul și/sau reprezentantul său legal, inclusiv partenerul și/sau reprezentantul său legal, dacă este cazul, nu se încadrează în următoarele situații de excludere prezentate în Declarația Unică (Anexa 3 la ghidul specific) :</w:t>
      </w:r>
    </w:p>
    <w:p w14:paraId="0000021A" w14:textId="77777777" w:rsidR="00FA020C" w:rsidRDefault="00FA020C">
      <w:pPr>
        <w:jc w:val="both"/>
        <w:rPr>
          <w:rFonts w:ascii="Montserrat" w:eastAsia="Montserrat" w:hAnsi="Montserrat" w:cs="Montserrat"/>
          <w:sz w:val="22"/>
          <w:szCs w:val="22"/>
        </w:rPr>
      </w:pPr>
    </w:p>
    <w:p w14:paraId="0000021B" w14:textId="77777777" w:rsidR="00FA020C" w:rsidRDefault="00246DDB">
      <w:pPr>
        <w:numPr>
          <w:ilvl w:val="0"/>
          <w:numId w:val="3"/>
        </w:numPr>
        <w:pBdr>
          <w:top w:val="nil"/>
          <w:left w:val="nil"/>
          <w:bottom w:val="nil"/>
          <w:right w:val="nil"/>
          <w:between w:val="nil"/>
        </w:pBdr>
        <w:spacing w:before="120" w:after="120"/>
        <w:ind w:left="3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Solicitantul nu se află într-una din următoarele situații :</w:t>
      </w:r>
    </w:p>
    <w:p w14:paraId="0000021C" w14:textId="77777777" w:rsidR="00FA020C" w:rsidRDefault="00FA020C">
      <w:pPr>
        <w:jc w:val="both"/>
        <w:rPr>
          <w:rFonts w:ascii="Montserrat" w:eastAsia="Montserrat" w:hAnsi="Montserrat" w:cs="Montserrat"/>
          <w:sz w:val="22"/>
          <w:szCs w:val="22"/>
        </w:rPr>
      </w:pPr>
    </w:p>
    <w:p w14:paraId="0000021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stare de faliment/ </w:t>
      </w:r>
      <w:proofErr w:type="spellStart"/>
      <w:r>
        <w:rPr>
          <w:rFonts w:ascii="Montserrat" w:eastAsia="Montserrat" w:hAnsi="Montserrat" w:cs="Montserrat"/>
          <w:sz w:val="22"/>
          <w:szCs w:val="22"/>
        </w:rPr>
        <w:t>insolvenţă</w:t>
      </w:r>
      <w:proofErr w:type="spellEnd"/>
      <w:r>
        <w:rPr>
          <w:rFonts w:ascii="Montserrat" w:eastAsia="Montserrat" w:hAnsi="Montserrat" w:cs="Montserrat"/>
          <w:sz w:val="22"/>
          <w:szCs w:val="22"/>
        </w:rPr>
        <w:t xml:space="preserve"> sau obiectul unei proceduri de lichidare sau de administrare judiciară, a încheiat acorduri cu creditorii,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-a suspendat activitatea economică sau face obiectul unei proceduri în urma acestor </w:t>
      </w:r>
      <w:proofErr w:type="spellStart"/>
      <w:r>
        <w:rPr>
          <w:rFonts w:ascii="Montserrat" w:eastAsia="Montserrat" w:hAnsi="Montserrat" w:cs="Montserrat"/>
          <w:sz w:val="22"/>
          <w:szCs w:val="22"/>
        </w:rPr>
        <w:t>situaţii</w:t>
      </w:r>
      <w:proofErr w:type="spellEnd"/>
      <w:r>
        <w:rPr>
          <w:rFonts w:ascii="Montserrat" w:eastAsia="Montserrat" w:hAnsi="Montserrat" w:cs="Montserrat"/>
          <w:sz w:val="22"/>
          <w:szCs w:val="22"/>
        </w:rPr>
        <w:t xml:space="preserve"> sau se află în </w:t>
      </w:r>
      <w:proofErr w:type="spellStart"/>
      <w:r>
        <w:rPr>
          <w:rFonts w:ascii="Montserrat" w:eastAsia="Montserrat" w:hAnsi="Montserrat" w:cs="Montserrat"/>
          <w:sz w:val="22"/>
          <w:szCs w:val="22"/>
        </w:rPr>
        <w:t>situaţii</w:t>
      </w:r>
      <w:proofErr w:type="spellEnd"/>
      <w:r>
        <w:rPr>
          <w:rFonts w:ascii="Montserrat" w:eastAsia="Montserrat" w:hAnsi="Montserrat" w:cs="Montserrat"/>
          <w:sz w:val="22"/>
          <w:szCs w:val="22"/>
        </w:rPr>
        <w:t xml:space="preserve"> similare în urma unei proceduri de </w:t>
      </w:r>
      <w:proofErr w:type="spellStart"/>
      <w:r>
        <w:rPr>
          <w:rFonts w:ascii="Montserrat" w:eastAsia="Montserrat" w:hAnsi="Montserrat" w:cs="Montserrat"/>
          <w:sz w:val="22"/>
          <w:szCs w:val="22"/>
        </w:rPr>
        <w:t>aceeaşi</w:t>
      </w:r>
      <w:proofErr w:type="spellEnd"/>
      <w:r>
        <w:rPr>
          <w:rFonts w:ascii="Montserrat" w:eastAsia="Montserrat" w:hAnsi="Montserrat" w:cs="Montserrat"/>
          <w:sz w:val="22"/>
          <w:szCs w:val="22"/>
        </w:rPr>
        <w:t xml:space="preserve"> natură prevăzute de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sau de reglementările </w:t>
      </w:r>
      <w:proofErr w:type="spellStart"/>
      <w:r>
        <w:rPr>
          <w:rFonts w:ascii="Montserrat" w:eastAsia="Montserrat" w:hAnsi="Montserrat" w:cs="Montserrat"/>
          <w:sz w:val="22"/>
          <w:szCs w:val="22"/>
        </w:rPr>
        <w:t>naţionale</w:t>
      </w:r>
      <w:proofErr w:type="spellEnd"/>
      <w:r>
        <w:rPr>
          <w:rFonts w:ascii="Montserrat" w:eastAsia="Montserrat" w:hAnsi="Montserrat" w:cs="Montserrat"/>
          <w:sz w:val="22"/>
          <w:szCs w:val="22"/>
        </w:rPr>
        <w:t>;</w:t>
      </w:r>
    </w:p>
    <w:p w14:paraId="0000021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face obiectul unei proceduri legale pentru declararea sa într-una din situațiile de la punctul a);</w:t>
      </w:r>
    </w:p>
    <w:p w14:paraId="000002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c)</w:t>
      </w:r>
      <w:r>
        <w:rPr>
          <w:rFonts w:ascii="Montserrat" w:eastAsia="Montserrat" w:hAnsi="Montserrat" w:cs="Montserrat"/>
          <w:sz w:val="22"/>
          <w:szCs w:val="22"/>
        </w:rPr>
        <w:tab/>
        <w:t>în dificultate, în conformitate cu prevederile Regulamentului (UE) nr. 651/2014 al Comisiei din 17 iunie 2014 de declarare a anumitor categorii de ajutoare compatibile cu piața internă în aplicarea articolelor 107 și 108 din tratat.</w:t>
      </w:r>
    </w:p>
    <w:p w14:paraId="0000022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w:t>
      </w:r>
      <w:r>
        <w:rPr>
          <w:rFonts w:ascii="Montserrat" w:eastAsia="Montserrat" w:hAnsi="Montserrat" w:cs="Montserrat"/>
          <w:sz w:val="22"/>
          <w:szCs w:val="22"/>
        </w:rPr>
        <w:tab/>
        <w:t xml:space="preserve">să  fi fost găsit vinovat printr-o hotărâre judecătorească definitivă pentru comiterea unei fraude/infracțiuni referitoare la </w:t>
      </w:r>
      <w:proofErr w:type="spellStart"/>
      <w:r>
        <w:rPr>
          <w:rFonts w:ascii="Montserrat" w:eastAsia="Montserrat" w:hAnsi="Montserrat" w:cs="Montserrat"/>
          <w:sz w:val="22"/>
          <w:szCs w:val="22"/>
        </w:rPr>
        <w:t>obinerea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utilizarea fondurilor europene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/sau a fondurilor publice </w:t>
      </w:r>
      <w:proofErr w:type="spellStart"/>
      <w:r>
        <w:rPr>
          <w:rFonts w:ascii="Montserrat" w:eastAsia="Montserrat" w:hAnsi="Montserrat" w:cs="Montserrat"/>
          <w:sz w:val="22"/>
          <w:szCs w:val="22"/>
        </w:rPr>
        <w:t>naţionale</w:t>
      </w:r>
      <w:proofErr w:type="spellEnd"/>
      <w:r>
        <w:rPr>
          <w:rFonts w:ascii="Montserrat" w:eastAsia="Montserrat" w:hAnsi="Montserrat" w:cs="Montserrat"/>
          <w:sz w:val="22"/>
          <w:szCs w:val="22"/>
        </w:rPr>
        <w:t xml:space="preserve"> aferente acestora, în conformitate cu prevederile Codului Penal aprobat prin Legea nr. 286/2009,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w:t>
      </w:r>
    </w:p>
    <w:p w14:paraId="0000022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situațiile prevăzute de Recomandarea Comisiei Europene nr. 1039/16.07.2020, publicată în JOUE nr 227/16.07.2020 privind condiționarea acordării sprijinului financiar public de lipsa unei legături cu jurisdicțiile necooperante în scopuri fiscale, respectiv:</w:t>
      </w:r>
    </w:p>
    <w:p w14:paraId="0000022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nu este rezident în scopuri fiscale sau înmatriculat în temeiul legilor din jurisdicțiile care figurează pe lista Uniunii Europene a jurisdicțiilor necooperante în scopuri fiscale;</w:t>
      </w:r>
    </w:p>
    <w:p w14:paraId="0000022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0000022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nu controlează, direct sau indirect, filialele sau nu dețin unități permanente proprii în jurisdicțiile care figurează pe lista Uniunii Europene a jurisdicțiilor necooperante în scopuri fiscale; și</w:t>
      </w:r>
    </w:p>
    <w:p w14:paraId="0000022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nu exercită dreptul de proprietate în comun cu întreprinderile din jurisdicțiile care figurează pe lista Uniunii Europene a jurisdicțiilor necooperante în scopuri fiscale.</w:t>
      </w:r>
    </w:p>
    <w:p w14:paraId="00000226" w14:textId="77777777" w:rsidR="00FA020C" w:rsidRDefault="00FA020C"/>
    <w:p w14:paraId="0000022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Reprezentantul legal care </w:t>
      </w:r>
      <w:proofErr w:type="spellStart"/>
      <w:r>
        <w:rPr>
          <w:rFonts w:ascii="Montserrat" w:eastAsia="Montserrat" w:hAnsi="Montserrat" w:cs="Montserrat"/>
          <w:sz w:val="22"/>
          <w:szCs w:val="22"/>
        </w:rPr>
        <w:t>îşi</w:t>
      </w:r>
      <w:proofErr w:type="spellEnd"/>
      <w:r>
        <w:rPr>
          <w:rFonts w:ascii="Montserrat" w:eastAsia="Montserrat" w:hAnsi="Montserrat" w:cs="Montserrat"/>
          <w:sz w:val="22"/>
          <w:szCs w:val="22"/>
        </w:rPr>
        <w:t xml:space="preserve"> exercită </w:t>
      </w:r>
      <w:proofErr w:type="spellStart"/>
      <w:r>
        <w:rPr>
          <w:rFonts w:ascii="Montserrat" w:eastAsia="Montserrat" w:hAnsi="Montserrat" w:cs="Montserrat"/>
          <w:sz w:val="22"/>
          <w:szCs w:val="22"/>
        </w:rPr>
        <w:t>atribuţiile</w:t>
      </w:r>
      <w:proofErr w:type="spellEnd"/>
      <w:r>
        <w:rPr>
          <w:rFonts w:ascii="Montserrat" w:eastAsia="Montserrat" w:hAnsi="Montserrat" w:cs="Montserrat"/>
          <w:sz w:val="22"/>
          <w:szCs w:val="22"/>
        </w:rPr>
        <w:t xml:space="preserve"> de drept, pe perioada procesului de evaluare, </w:t>
      </w:r>
      <w:proofErr w:type="spellStart"/>
      <w:r>
        <w:rPr>
          <w:rFonts w:ascii="Montserrat" w:eastAsia="Montserrat" w:hAnsi="Montserrat" w:cs="Montserrat"/>
          <w:sz w:val="22"/>
          <w:szCs w:val="22"/>
        </w:rPr>
        <w:t>selectie</w:t>
      </w:r>
      <w:proofErr w:type="spellEnd"/>
      <w:r>
        <w:rPr>
          <w:rFonts w:ascii="Montserrat" w:eastAsia="Montserrat" w:hAnsi="Montserrat" w:cs="Montserrat"/>
          <w:sz w:val="22"/>
          <w:szCs w:val="22"/>
        </w:rPr>
        <w:t xml:space="preserve"> și contractare, nu se afla într-una din situațiile de mai jos:</w:t>
      </w:r>
    </w:p>
    <w:p w14:paraId="00000228" w14:textId="77777777" w:rsidR="00FA020C" w:rsidRDefault="00FA020C">
      <w:pPr>
        <w:jc w:val="both"/>
        <w:rPr>
          <w:rFonts w:ascii="Montserrat" w:eastAsia="Montserrat" w:hAnsi="Montserrat" w:cs="Montserrat"/>
          <w:sz w:val="22"/>
          <w:szCs w:val="22"/>
        </w:rPr>
      </w:pPr>
    </w:p>
    <w:p w14:paraId="0000022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situația de a induce în eroare Autoritatea de Management, sau comisiile de verificare, prin furnizarea de </w:t>
      </w:r>
      <w:proofErr w:type="spellStart"/>
      <w:r>
        <w:rPr>
          <w:rFonts w:ascii="Montserrat" w:eastAsia="Montserrat" w:hAnsi="Montserrat" w:cs="Montserrat"/>
          <w:sz w:val="22"/>
          <w:szCs w:val="22"/>
        </w:rPr>
        <w:t>informaţii</w:t>
      </w:r>
      <w:proofErr w:type="spellEnd"/>
      <w:r>
        <w:rPr>
          <w:rFonts w:ascii="Montserrat" w:eastAsia="Montserrat" w:hAnsi="Montserrat" w:cs="Montserrat"/>
          <w:sz w:val="22"/>
          <w:szCs w:val="22"/>
        </w:rPr>
        <w:t xml:space="preserve"> incorecte în cadrul prezentului apel de proiecte sau a altor apeluri de proiecte derulate în cadrul PR Nord-Est.</w:t>
      </w:r>
    </w:p>
    <w:p w14:paraId="0000022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 xml:space="preserve">în situația de a încerca/de a fi încercat să </w:t>
      </w:r>
      <w:proofErr w:type="spellStart"/>
      <w:r>
        <w:rPr>
          <w:rFonts w:ascii="Montserrat" w:eastAsia="Montserrat" w:hAnsi="Montserrat" w:cs="Montserrat"/>
          <w:sz w:val="22"/>
          <w:szCs w:val="22"/>
        </w:rPr>
        <w:t>obţină</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informaţii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confidenţiale</w:t>
      </w:r>
      <w:proofErr w:type="spellEnd"/>
      <w:r>
        <w:rPr>
          <w:rFonts w:ascii="Montserrat" w:eastAsia="Montserrat" w:hAnsi="Montserrat" w:cs="Montserrat"/>
          <w:sz w:val="22"/>
          <w:szCs w:val="22"/>
        </w:rPr>
        <w:t xml:space="preserve"> sau să </w:t>
      </w:r>
      <w:proofErr w:type="spellStart"/>
      <w:r>
        <w:rPr>
          <w:rFonts w:ascii="Montserrat" w:eastAsia="Montserrat" w:hAnsi="Montserrat" w:cs="Montserrat"/>
          <w:sz w:val="22"/>
          <w:szCs w:val="22"/>
        </w:rPr>
        <w:t>influenţeze</w:t>
      </w:r>
      <w:proofErr w:type="spellEnd"/>
      <w:r>
        <w:rPr>
          <w:rFonts w:ascii="Montserrat" w:eastAsia="Montserrat" w:hAnsi="Montserrat" w:cs="Montserrat"/>
          <w:sz w:val="22"/>
          <w:szCs w:val="22"/>
        </w:rPr>
        <w:t xml:space="preserve"> comisiile de verificare sau Autoritatea de Management pe parcursul procesului de verificare a prezentului apel de proiecte sau a altor apeluri de proiecte derulate în cadrul PR Nord-Est.</w:t>
      </w:r>
    </w:p>
    <w:p w14:paraId="0000022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 xml:space="preserve">Să fi suferit condamnări definitive în cauze referitoare la </w:t>
      </w:r>
      <w:proofErr w:type="spellStart"/>
      <w:r>
        <w:rPr>
          <w:rFonts w:ascii="Montserrat" w:eastAsia="Montserrat" w:hAnsi="Montserrat" w:cs="Montserrat"/>
          <w:sz w:val="22"/>
          <w:szCs w:val="22"/>
        </w:rPr>
        <w:t>obţinerea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utilizarea fondurilor europene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/sau a fondurilor publice </w:t>
      </w:r>
      <w:proofErr w:type="spellStart"/>
      <w:r>
        <w:rPr>
          <w:rFonts w:ascii="Montserrat" w:eastAsia="Montserrat" w:hAnsi="Montserrat" w:cs="Montserrat"/>
          <w:sz w:val="22"/>
          <w:szCs w:val="22"/>
        </w:rPr>
        <w:t>naţionale</w:t>
      </w:r>
      <w:proofErr w:type="spellEnd"/>
      <w:r>
        <w:rPr>
          <w:rFonts w:ascii="Montserrat" w:eastAsia="Montserrat" w:hAnsi="Montserrat" w:cs="Montserrat"/>
          <w:sz w:val="22"/>
          <w:szCs w:val="22"/>
        </w:rPr>
        <w:t xml:space="preserve"> aferente acestora.</w:t>
      </w:r>
    </w:p>
    <w:p w14:paraId="0000022C" w14:textId="77777777" w:rsidR="00FA020C" w:rsidRDefault="00FA020C">
      <w:pPr>
        <w:jc w:val="both"/>
        <w:rPr>
          <w:rFonts w:ascii="Montserrat" w:eastAsia="Montserrat" w:hAnsi="Montserrat" w:cs="Montserrat"/>
          <w:sz w:val="22"/>
          <w:szCs w:val="22"/>
        </w:rPr>
      </w:pPr>
    </w:p>
    <w:p w14:paraId="0000022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w:t>
      </w:r>
      <w:r>
        <w:rPr>
          <w:rFonts w:ascii="Montserrat" w:eastAsia="Montserrat" w:hAnsi="Montserrat" w:cs="Montserrat"/>
          <w:sz w:val="22"/>
          <w:szCs w:val="22"/>
        </w:rPr>
        <w:tab/>
        <w:t>Solicitantul trebuie să se regăsească în următoarele situații:</w:t>
      </w:r>
    </w:p>
    <w:p w14:paraId="0000022E" w14:textId="77777777" w:rsidR="00FA020C" w:rsidRDefault="00FA020C">
      <w:pPr>
        <w:jc w:val="both"/>
        <w:rPr>
          <w:rFonts w:ascii="Montserrat" w:eastAsia="Montserrat" w:hAnsi="Montserrat" w:cs="Montserrat"/>
          <w:sz w:val="22"/>
          <w:szCs w:val="22"/>
        </w:rPr>
      </w:pPr>
    </w:p>
    <w:p w14:paraId="0000022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w:t>
      </w:r>
      <w:r>
        <w:rPr>
          <w:rFonts w:ascii="Montserrat" w:eastAsia="Montserrat" w:hAnsi="Montserrat" w:cs="Montserrat"/>
          <w:sz w:val="22"/>
          <w:szCs w:val="22"/>
        </w:rPr>
        <w:tab/>
        <w:t xml:space="preserve">În cazul solicitantului pentru care au fost stabilite debite în sarcina sa ca urmare a măsurilor legale întreprinse de autoritatea de management, acesta va putea încheia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în următoarele </w:t>
      </w:r>
      <w:proofErr w:type="spellStart"/>
      <w:r>
        <w:rPr>
          <w:rFonts w:ascii="Montserrat" w:eastAsia="Montserrat" w:hAnsi="Montserrat" w:cs="Montserrat"/>
          <w:sz w:val="22"/>
          <w:szCs w:val="22"/>
        </w:rPr>
        <w:t>situaţii</w:t>
      </w:r>
      <w:proofErr w:type="spellEnd"/>
      <w:r>
        <w:rPr>
          <w:rFonts w:ascii="Montserrat" w:eastAsia="Montserrat" w:hAnsi="Montserrat" w:cs="Montserrat"/>
          <w:sz w:val="22"/>
          <w:szCs w:val="22"/>
        </w:rPr>
        <w:t>:</w:t>
      </w:r>
    </w:p>
    <w:p w14:paraId="00000230" w14:textId="77777777" w:rsidR="00FA020C" w:rsidRDefault="00571A94">
      <w:pPr>
        <w:jc w:val="both"/>
        <w:rPr>
          <w:rFonts w:ascii="Montserrat" w:eastAsia="Montserrat" w:hAnsi="Montserrat" w:cs="Montserrat"/>
          <w:sz w:val="22"/>
          <w:szCs w:val="22"/>
        </w:rPr>
      </w:pPr>
      <w:sdt>
        <w:sdtPr>
          <w:tag w:val="goog_rdk_31"/>
          <w:id w:val="354700594"/>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r>
      <w:proofErr w:type="spellStart"/>
      <w:r w:rsidR="00246DDB">
        <w:rPr>
          <w:rFonts w:ascii="Montserrat" w:eastAsia="Montserrat" w:hAnsi="Montserrat" w:cs="Montserrat"/>
          <w:sz w:val="22"/>
          <w:szCs w:val="22"/>
        </w:rPr>
        <w:t>recunoaşte</w:t>
      </w:r>
      <w:proofErr w:type="spellEnd"/>
      <w:r w:rsidR="00246DDB">
        <w:rPr>
          <w:rFonts w:ascii="Montserrat" w:eastAsia="Montserrat" w:hAnsi="Montserrat" w:cs="Montserrat"/>
          <w:sz w:val="22"/>
          <w:szCs w:val="22"/>
        </w:rPr>
        <w:t xml:space="preserve"> debitul stabilit în sarcina sa de autoritatea de management pentru POR/PR Nord-Est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îl achită integral, </w:t>
      </w:r>
      <w:proofErr w:type="spellStart"/>
      <w:r w:rsidR="00246DDB">
        <w:rPr>
          <w:rFonts w:ascii="Montserrat" w:eastAsia="Montserrat" w:hAnsi="Montserrat" w:cs="Montserrat"/>
          <w:sz w:val="22"/>
          <w:szCs w:val="22"/>
        </w:rPr>
        <w:t>ataşând</w:t>
      </w:r>
      <w:proofErr w:type="spellEnd"/>
      <w:r w:rsidR="00246DDB">
        <w:rPr>
          <w:rFonts w:ascii="Montserrat" w:eastAsia="Montserrat" w:hAnsi="Montserrat" w:cs="Montserrat"/>
          <w:sz w:val="22"/>
          <w:szCs w:val="22"/>
        </w:rPr>
        <w:t xml:space="preserve"> dovezi în acest sens, cu excepția proiectelor aflate în implementare, pentru care </w:t>
      </w:r>
      <w:proofErr w:type="spellStart"/>
      <w:r w:rsidR="00246DDB">
        <w:rPr>
          <w:rFonts w:ascii="Montserrat" w:eastAsia="Montserrat" w:hAnsi="Montserrat" w:cs="Montserrat"/>
          <w:sz w:val="22"/>
          <w:szCs w:val="22"/>
        </w:rPr>
        <w:t>recunoaşte</w:t>
      </w:r>
      <w:proofErr w:type="spellEnd"/>
      <w:r w:rsidR="00246DDB">
        <w:rPr>
          <w:rFonts w:ascii="Montserrat" w:eastAsia="Montserrat" w:hAnsi="Montserrat" w:cs="Montserrat"/>
          <w:sz w:val="22"/>
          <w:szCs w:val="22"/>
        </w:rPr>
        <w:t xml:space="preserve"> debitul stabilit </w:t>
      </w:r>
      <w:proofErr w:type="spellStart"/>
      <w:r w:rsidR="00246DDB">
        <w:rPr>
          <w:rFonts w:ascii="Montserrat" w:eastAsia="Montserrat" w:hAnsi="Montserrat" w:cs="Montserrat"/>
          <w:sz w:val="22"/>
          <w:szCs w:val="22"/>
        </w:rPr>
        <w:t>şi</w:t>
      </w:r>
      <w:proofErr w:type="spellEnd"/>
      <w:r w:rsidR="00246DDB">
        <w:rPr>
          <w:rFonts w:ascii="Montserrat" w:eastAsia="Montserrat" w:hAnsi="Montserrat" w:cs="Montserrat"/>
          <w:sz w:val="22"/>
          <w:szCs w:val="22"/>
        </w:rPr>
        <w:t xml:space="preserve"> îl achită integral sau </w:t>
      </w:r>
      <w:proofErr w:type="spellStart"/>
      <w:r w:rsidR="00246DDB">
        <w:rPr>
          <w:rFonts w:ascii="Montserrat" w:eastAsia="Montserrat" w:hAnsi="Montserrat" w:cs="Montserrat"/>
          <w:sz w:val="22"/>
          <w:szCs w:val="22"/>
        </w:rPr>
        <w:t>îşi</w:t>
      </w:r>
      <w:proofErr w:type="spellEnd"/>
      <w:r w:rsidR="00246DDB">
        <w:rPr>
          <w:rFonts w:ascii="Montserrat" w:eastAsia="Montserrat" w:hAnsi="Montserrat" w:cs="Montserrat"/>
          <w:sz w:val="22"/>
          <w:szCs w:val="22"/>
        </w:rPr>
        <w:t xml:space="preserve"> exprimă acordul cu privire la stingerea acestuia din valoarea cererilor de rambursare ulterioare, aferente proiectului în cadrul căruia a fost constatat.</w:t>
      </w:r>
    </w:p>
    <w:p w14:paraId="00000231" w14:textId="77777777" w:rsidR="00FA020C" w:rsidRDefault="00571A94">
      <w:pPr>
        <w:jc w:val="both"/>
        <w:rPr>
          <w:rFonts w:ascii="Montserrat" w:eastAsia="Montserrat" w:hAnsi="Montserrat" w:cs="Montserrat"/>
          <w:sz w:val="22"/>
          <w:szCs w:val="22"/>
        </w:rPr>
      </w:pPr>
      <w:sdt>
        <w:sdtPr>
          <w:tag w:val="goog_rdk_32"/>
          <w:id w:val="-1137557928"/>
        </w:sdtPr>
        <w:sdtEndPr/>
        <w:sdtContent>
          <w:r w:rsidR="00246DDB">
            <w:rPr>
              <w:rFonts w:ascii="Arial Unicode MS" w:eastAsia="Arial Unicode MS" w:hAnsi="Arial Unicode MS" w:cs="Arial Unicode MS"/>
              <w:sz w:val="22"/>
              <w:szCs w:val="22"/>
            </w:rPr>
            <w:t>✔</w:t>
          </w:r>
        </w:sdtContent>
      </w:sdt>
      <w:r w:rsidR="00246DDB">
        <w:rPr>
          <w:rFonts w:ascii="Montserrat" w:eastAsia="Montserrat" w:hAnsi="Montserrat" w:cs="Montserrat"/>
          <w:sz w:val="22"/>
          <w:szCs w:val="22"/>
        </w:rPr>
        <w:tab/>
        <w:t xml:space="preserve">a contestat în </w:t>
      </w:r>
      <w:proofErr w:type="spellStart"/>
      <w:r w:rsidR="00246DDB">
        <w:rPr>
          <w:rFonts w:ascii="Montserrat" w:eastAsia="Montserrat" w:hAnsi="Montserrat" w:cs="Montserrat"/>
          <w:sz w:val="22"/>
          <w:szCs w:val="22"/>
        </w:rPr>
        <w:t>instanţă</w:t>
      </w:r>
      <w:proofErr w:type="spellEnd"/>
      <w:r w:rsidR="00246DDB">
        <w:rPr>
          <w:rFonts w:ascii="Montserrat" w:eastAsia="Montserrat" w:hAnsi="Montserrat" w:cs="Montserrat"/>
          <w:sz w:val="22"/>
          <w:szCs w:val="22"/>
        </w:rPr>
        <w:t xml:space="preserve"> notificările/procesele verbale/notele de constatare a unor debite și prin decizie a instanțelor de judecată acestea au fost suspendate de la executare, anexând dovezi în acest sens.</w:t>
      </w:r>
    </w:p>
    <w:p w14:paraId="000002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w:t>
      </w:r>
      <w:r>
        <w:rPr>
          <w:rFonts w:ascii="Montserrat" w:eastAsia="Montserrat" w:hAnsi="Montserrat" w:cs="Montserrat"/>
          <w:sz w:val="22"/>
          <w:szCs w:val="22"/>
        </w:rPr>
        <w:tab/>
        <w:t>(la momentul etapei de contractare) să fi achitat obligațiile de plată nete (diferența dintre obligațiile de plată restanțe la buget și sumele de recuperat de la buget) către bugetul de stat și respectiv bugetul local, în cuantumul stabilit de legislația în vigoare.</w:t>
      </w:r>
    </w:p>
    <w:p w14:paraId="000002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c)</w:t>
      </w:r>
      <w:r>
        <w:rPr>
          <w:rFonts w:ascii="Montserrat" w:eastAsia="Montserrat" w:hAnsi="Montserrat" w:cs="Montserrat"/>
          <w:sz w:val="22"/>
          <w:szCs w:val="22"/>
        </w:rPr>
        <w:tab/>
        <w:t>Deține dreptul legal de a desfășura activitățile prevăzute în cadrul proiectului.</w:t>
      </w:r>
    </w:p>
    <w:p w14:paraId="0000023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235" w14:textId="77777777" w:rsidR="00FA020C" w:rsidRDefault="00246DDB">
      <w:pPr>
        <w:shd w:val="clear" w:color="auto" w:fill="E6E6E6"/>
        <w:jc w:val="both"/>
        <w:rPr>
          <w:rFonts w:ascii="Montserrat" w:eastAsia="Montserrat" w:hAnsi="Montserrat" w:cs="Montserrat"/>
          <w:b/>
          <w:sz w:val="22"/>
          <w:szCs w:val="22"/>
          <w:u w:val="single"/>
        </w:rPr>
      </w:pPr>
      <w:bookmarkStart w:id="60" w:name="_heading=h.2zbgiuw" w:colFirst="0" w:colLast="0"/>
      <w:bookmarkEnd w:id="60"/>
      <w:r>
        <w:rPr>
          <w:rFonts w:ascii="Montserrat" w:eastAsia="Montserrat" w:hAnsi="Montserrat" w:cs="Montserrat"/>
          <w:b/>
          <w:sz w:val="22"/>
          <w:szCs w:val="22"/>
          <w:u w:val="single"/>
        </w:rPr>
        <w:t xml:space="preserve">Cerința 3. Solicitantul la finanțare trebuie să demonstreze cel puțin unul din următoarele drepturi asupra imobilului </w:t>
      </w:r>
      <w:proofErr w:type="spellStart"/>
      <w:r>
        <w:rPr>
          <w:rFonts w:ascii="Montserrat" w:eastAsia="Montserrat" w:hAnsi="Montserrat" w:cs="Montserrat"/>
          <w:b/>
          <w:sz w:val="22"/>
          <w:szCs w:val="22"/>
          <w:u w:val="single"/>
        </w:rPr>
        <w:t>şi</w:t>
      </w:r>
      <w:proofErr w:type="spellEnd"/>
      <w:r>
        <w:rPr>
          <w:rFonts w:ascii="Montserrat" w:eastAsia="Montserrat" w:hAnsi="Montserrat" w:cs="Montserrat"/>
          <w:b/>
          <w:sz w:val="22"/>
          <w:szCs w:val="22"/>
          <w:u w:val="single"/>
        </w:rPr>
        <w:t xml:space="preserve"> asupra altor bunuri mobile și/sau imobile necesare</w:t>
      </w:r>
      <w:r>
        <w:rPr>
          <w:rFonts w:ascii="Montserrat" w:eastAsia="Montserrat" w:hAnsi="Montserrat" w:cs="Montserrat"/>
          <w:b/>
          <w:sz w:val="22"/>
          <w:szCs w:val="22"/>
          <w:vertAlign w:val="superscript"/>
        </w:rPr>
        <w:footnoteReference w:id="7"/>
      </w:r>
      <w:r>
        <w:rPr>
          <w:rFonts w:ascii="Montserrat" w:eastAsia="Montserrat" w:hAnsi="Montserrat" w:cs="Montserrat"/>
          <w:b/>
          <w:sz w:val="22"/>
          <w:szCs w:val="22"/>
        </w:rPr>
        <w:t>, după caz, ce fac obiectul proiectului</w:t>
      </w:r>
      <w:r>
        <w:rPr>
          <w:rFonts w:ascii="Montserrat" w:eastAsia="Montserrat" w:hAnsi="Montserrat" w:cs="Montserrat"/>
          <w:sz w:val="22"/>
          <w:szCs w:val="22"/>
        </w:rPr>
        <w:t>:</w:t>
      </w:r>
    </w:p>
    <w:p w14:paraId="00000236"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proprietate publică/privată; </w:t>
      </w:r>
    </w:p>
    <w:p w14:paraId="00000237"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 xml:space="preserve">Dreptul de administrare; </w:t>
      </w:r>
    </w:p>
    <w:p w14:paraId="00000238"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superficie;</w:t>
      </w:r>
    </w:p>
    <w:p w14:paraId="00000239" w14:textId="77777777" w:rsidR="00FA020C" w:rsidRDefault="00246DDB">
      <w:pPr>
        <w:numPr>
          <w:ilvl w:val="0"/>
          <w:numId w:val="18"/>
        </w:numPr>
        <w:spacing w:before="120"/>
        <w:ind w:left="0" w:firstLine="0"/>
        <w:jc w:val="both"/>
        <w:rPr>
          <w:rFonts w:ascii="Montserrat" w:eastAsia="Montserrat" w:hAnsi="Montserrat" w:cs="Montserrat"/>
          <w:b/>
          <w:sz w:val="22"/>
          <w:szCs w:val="22"/>
        </w:rPr>
      </w:pPr>
      <w:r>
        <w:rPr>
          <w:rFonts w:ascii="Montserrat" w:eastAsia="Montserrat" w:hAnsi="Montserrat" w:cs="Montserrat"/>
          <w:b/>
          <w:sz w:val="22"/>
          <w:szCs w:val="22"/>
        </w:rPr>
        <w:t>Dreptul de concesiune.</w:t>
      </w:r>
    </w:p>
    <w:p w14:paraId="0000023A" w14:textId="77777777" w:rsidR="00FA020C" w:rsidRDefault="00FA020C">
      <w:pPr>
        <w:spacing w:before="120"/>
        <w:jc w:val="both"/>
        <w:rPr>
          <w:rFonts w:ascii="Montserrat" w:eastAsia="Montserrat" w:hAnsi="Montserrat" w:cs="Montserrat"/>
          <w:b/>
          <w:sz w:val="22"/>
          <w:szCs w:val="22"/>
        </w:rPr>
      </w:pPr>
    </w:p>
    <w:p w14:paraId="0000023B"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Nu sunt eligibile imobilele care au mențiunea "Imobil înregistrat în planul cadastral fără localizare certă din cauza lipsei planului parcelar" sau "Imobil înregistrat în planul cadastral fără formă și localizare corectă" în documentele cadastrale.</w:t>
      </w:r>
    </w:p>
    <w:p w14:paraId="0000023C" w14:textId="77777777" w:rsidR="00FA020C" w:rsidRDefault="00FA020C">
      <w:pPr>
        <w:jc w:val="both"/>
        <w:rPr>
          <w:rFonts w:ascii="Montserrat" w:eastAsia="Montserrat" w:hAnsi="Montserrat" w:cs="Montserrat"/>
          <w:sz w:val="22"/>
          <w:szCs w:val="22"/>
        </w:rPr>
      </w:pPr>
    </w:p>
    <w:p w14:paraId="0000023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Din documentele privind drepturile reale asupra obiectelor de investiție trebuie să reiasă faptul că dreptul respectiv este menținut pe toată perioada de implementare și durabilitate a investiției. </w:t>
      </w:r>
    </w:p>
    <w:p w14:paraId="0000023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trebuie sa dețină dreptul de proprietate asupra obiectelor de investiție propuse prin proiect, respectiv să demonstreze că acestea nu sunt afectate de limitări legale, convenționale, judiciare ale dreptului real invocat, incompatibile cu realizarea activităților proiectului (de ex. limite legale, convenționale etc). În acest sens, va depune documentele justificative menționate la secțiunea 7.6. </w:t>
      </w:r>
    </w:p>
    <w:p w14:paraId="0000023F" w14:textId="77777777" w:rsidR="00FA020C" w:rsidRDefault="00246DDB">
      <w:pPr>
        <w:jc w:val="both"/>
        <w:rPr>
          <w:rFonts w:ascii="Montserrat" w:eastAsia="Montserrat" w:hAnsi="Montserrat" w:cs="Montserrat"/>
          <w:b/>
          <w:i/>
          <w:sz w:val="22"/>
          <w:szCs w:val="22"/>
          <w:u w:val="single"/>
        </w:rPr>
      </w:pPr>
      <w:r>
        <w:rPr>
          <w:rFonts w:ascii="Montserrat" w:eastAsia="Montserrat" w:hAnsi="Montserrat" w:cs="Montserrat"/>
          <w:b/>
          <w:i/>
          <w:sz w:val="22"/>
          <w:szCs w:val="22"/>
          <w:u w:val="single"/>
        </w:rPr>
        <w:t>Nu se acceptă înscrierea provizorie a dreptului de proprietate/ a dreptului de administrare menționat în cadrul acestei secțiuni.</w:t>
      </w:r>
    </w:p>
    <w:p w14:paraId="0000024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Cu referire la condițiile de mai sus, nu vor conduce la respingerea proiectului din procesul de evaluare, selecție și contractare, acele limite ale dreptului de proprietate care nu sunt incompatibile cu realizarea activităților proiectului (de ex. servituți legale, servitutea de trecere cu piciorul, etc).</w:t>
      </w:r>
    </w:p>
    <w:p w14:paraId="00000241" w14:textId="77777777" w:rsidR="00FA020C" w:rsidRDefault="00FA020C">
      <w:pPr>
        <w:jc w:val="both"/>
        <w:rPr>
          <w:rFonts w:ascii="Montserrat" w:eastAsia="Montserrat" w:hAnsi="Montserrat" w:cs="Montserrat"/>
          <w:sz w:val="22"/>
          <w:szCs w:val="22"/>
        </w:rPr>
      </w:pPr>
    </w:p>
    <w:p w14:paraId="0000024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solicitantul </w:t>
      </w:r>
      <w:r>
        <w:rPr>
          <w:rFonts w:ascii="Montserrat" w:eastAsia="Montserrat" w:hAnsi="Montserrat" w:cs="Montserrat"/>
          <w:b/>
          <w:sz w:val="22"/>
          <w:szCs w:val="22"/>
        </w:rPr>
        <w:t>demonstrează doar un drept de folosință</w:t>
      </w:r>
      <w:r>
        <w:rPr>
          <w:rFonts w:ascii="Montserrat" w:eastAsia="Montserrat" w:hAnsi="Montserrat" w:cs="Montserrat"/>
          <w:sz w:val="22"/>
          <w:szCs w:val="22"/>
        </w:rPr>
        <w:t xml:space="preserve"> asupra obiectivelor de investiție exemplificate mai jos, acesta trebuie să demonstreze </w:t>
      </w:r>
      <w:r>
        <w:rPr>
          <w:rFonts w:ascii="Montserrat" w:eastAsia="Montserrat" w:hAnsi="Montserrat" w:cs="Montserrat"/>
          <w:b/>
          <w:sz w:val="22"/>
          <w:szCs w:val="22"/>
        </w:rPr>
        <w:t>acordul proprietarului</w:t>
      </w:r>
      <w:r>
        <w:rPr>
          <w:rFonts w:ascii="Montserrat" w:eastAsia="Montserrat" w:hAnsi="Montserrat" w:cs="Montserrat"/>
          <w:sz w:val="22"/>
          <w:szCs w:val="22"/>
        </w:rPr>
        <w:t xml:space="preserve"> pentru realizarea activităților proiectului și menținerea investiției pentru o perioadă care să acopere durabilitatea proiectului:</w:t>
      </w:r>
    </w:p>
    <w:p w14:paraId="00000243" w14:textId="77777777" w:rsidR="00FA020C" w:rsidRDefault="00FA020C">
      <w:pPr>
        <w:jc w:val="both"/>
        <w:rPr>
          <w:rFonts w:ascii="Montserrat" w:eastAsia="Montserrat" w:hAnsi="Montserrat" w:cs="Montserrat"/>
          <w:b/>
          <w:sz w:val="22"/>
          <w:szCs w:val="22"/>
        </w:rPr>
      </w:pPr>
    </w:p>
    <w:p w14:paraId="0000024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Totodată, pentru instalarea punctuală a sistemului de iluminat pentru zone pietonale, semi-pietonale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piste/trasee pentru biciclete, a camerelor de supraveghere, etc., solicitantul poate demonstra dreptul de folosință a unor imobile (de ex. stâlpi) si va prezenta acordul proprietarului pentru realizarea activităților proiectului și menținerea investiției pentru o perioadă care să acopere durabilitatea proiectului.</w:t>
      </w:r>
    </w:p>
    <w:p w14:paraId="00000245" w14:textId="77777777" w:rsidR="00FA020C" w:rsidRDefault="00FA020C">
      <w:pPr>
        <w:jc w:val="both"/>
        <w:rPr>
          <w:rFonts w:ascii="Montserrat" w:eastAsia="Montserrat" w:hAnsi="Montserrat" w:cs="Montserrat"/>
          <w:b/>
          <w:sz w:val="22"/>
          <w:szCs w:val="22"/>
        </w:rPr>
      </w:pPr>
    </w:p>
    <w:p w14:paraId="0000024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rețeaua sistemului de iluminat public, se acceptă inclusiv dovedirea </w:t>
      </w:r>
      <w:r>
        <w:rPr>
          <w:rFonts w:ascii="Montserrat" w:eastAsia="Montserrat" w:hAnsi="Montserrat" w:cs="Montserrat"/>
          <w:b/>
          <w:sz w:val="22"/>
          <w:szCs w:val="22"/>
        </w:rPr>
        <w:t>dreptului de trecere</w:t>
      </w:r>
      <w:r>
        <w:rPr>
          <w:rFonts w:ascii="Montserrat" w:eastAsia="Montserrat" w:hAnsi="Montserrat" w:cs="Montserrat"/>
          <w:b/>
          <w:sz w:val="22"/>
          <w:szCs w:val="22"/>
          <w:vertAlign w:val="superscript"/>
        </w:rPr>
        <w:footnoteReference w:id="8"/>
      </w:r>
      <w:r>
        <w:rPr>
          <w:rFonts w:ascii="Montserrat" w:eastAsia="Montserrat" w:hAnsi="Montserrat" w:cs="Montserrat"/>
          <w:sz w:val="22"/>
          <w:szCs w:val="22"/>
        </w:rPr>
        <w:t>, conform prevederilor Legii 51/2006 republicată, cu modificările și completările ulterioare.</w:t>
      </w:r>
    </w:p>
    <w:p w14:paraId="00000247" w14:textId="77777777" w:rsidR="00FA020C" w:rsidRDefault="00FA020C">
      <w:pPr>
        <w:jc w:val="both"/>
        <w:rPr>
          <w:rFonts w:ascii="Montserrat" w:eastAsia="Montserrat" w:hAnsi="Montserrat" w:cs="Montserrat"/>
          <w:sz w:val="22"/>
          <w:szCs w:val="22"/>
        </w:rPr>
      </w:pPr>
    </w:p>
    <w:p w14:paraId="0000024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Fiecare caz în parte va fi analizat la nivelul AM PR Nord-Est în cadrul etapelor de evaluare, selecție și contractare.</w:t>
      </w:r>
    </w:p>
    <w:p w14:paraId="00000249" w14:textId="77777777" w:rsidR="00FA020C" w:rsidRDefault="00FA020C">
      <w:pPr>
        <w:jc w:val="both"/>
        <w:rPr>
          <w:rFonts w:ascii="Montserrat" w:eastAsia="Montserrat" w:hAnsi="Montserrat" w:cs="Montserrat"/>
          <w:b/>
          <w:sz w:val="22"/>
          <w:szCs w:val="22"/>
        </w:rPr>
      </w:pPr>
    </w:p>
    <w:p w14:paraId="0000024A" w14:textId="38676502" w:rsidR="00FA020C" w:rsidRDefault="00246DDB">
      <w:pPr>
        <w:tabs>
          <w:tab w:val="left" w:pos="6616"/>
        </w:tabs>
        <w:jc w:val="both"/>
        <w:rPr>
          <w:rFonts w:ascii="Montserrat" w:eastAsia="Montserrat" w:hAnsi="Montserrat" w:cs="Montserrat"/>
          <w:sz w:val="22"/>
          <w:szCs w:val="22"/>
        </w:rPr>
      </w:pPr>
      <w:r>
        <w:rPr>
          <w:rFonts w:ascii="Montserrat" w:eastAsia="Montserrat" w:hAnsi="Montserrat" w:cs="Montserrat"/>
          <w:sz w:val="22"/>
          <w:szCs w:val="22"/>
        </w:rPr>
        <w:t xml:space="preserve">În cazul investițiilor de tipul pasajelor supra și subterane care intersectează infrastructura de căi ferate sau în situația trecerilor la nivel cu calea ferată, se va anexa avizul/acordul  administratorului căilor ferate pe durata lucrărilor, iar cheltuielile se vor încadra în categoria celor neeligibile. Se vor respecta cerințele cuprinse </w:t>
      </w:r>
      <w:r w:rsidR="00A738AC" w:rsidRPr="00A738AC">
        <w:rPr>
          <w:rFonts w:ascii="Montserrat" w:eastAsia="Montserrat" w:hAnsi="Montserrat" w:cs="Montserrat"/>
          <w:sz w:val="22"/>
          <w:szCs w:val="22"/>
        </w:rPr>
        <w:t>in</w:t>
      </w:r>
      <w:r w:rsidR="00A738AC">
        <w:t xml:space="preserve"> </w:t>
      </w:r>
      <w:r>
        <w:rPr>
          <w:rFonts w:ascii="Montserrat" w:eastAsia="Montserrat" w:hAnsi="Montserrat" w:cs="Montserrat"/>
          <w:sz w:val="22"/>
          <w:szCs w:val="22"/>
        </w:rPr>
        <w:t xml:space="preserve">avizul/acordul administratorului căii ferate. </w:t>
      </w:r>
    </w:p>
    <w:p w14:paraId="0000024B" w14:textId="77777777" w:rsidR="00FA020C" w:rsidRDefault="00FA020C">
      <w:pPr>
        <w:tabs>
          <w:tab w:val="left" w:pos="6616"/>
        </w:tabs>
        <w:jc w:val="both"/>
        <w:rPr>
          <w:rFonts w:ascii="Montserrat" w:eastAsia="Montserrat" w:hAnsi="Montserrat" w:cs="Montserrat"/>
          <w:sz w:val="22"/>
          <w:szCs w:val="22"/>
        </w:rPr>
      </w:pPr>
    </w:p>
    <w:p w14:paraId="0000024C" w14:textId="724D7424" w:rsidR="00FA020C" w:rsidRDefault="00246DDB">
      <w:pPr>
        <w:shd w:val="clear" w:color="auto" w:fill="E6E6E6"/>
        <w:jc w:val="both"/>
        <w:rPr>
          <w:rFonts w:ascii="Montserrat" w:eastAsia="Montserrat" w:hAnsi="Montserrat" w:cs="Montserrat"/>
          <w:b/>
          <w:sz w:val="22"/>
          <w:szCs w:val="22"/>
          <w:u w:val="single"/>
        </w:rPr>
      </w:pPr>
      <w:r>
        <w:rPr>
          <w:rFonts w:ascii="Montserrat" w:eastAsia="Montserrat" w:hAnsi="Montserrat" w:cs="Montserrat"/>
          <w:b/>
          <w:sz w:val="22"/>
          <w:szCs w:val="22"/>
          <w:u w:val="single"/>
        </w:rPr>
        <w:t>Cerința 4. Solicitantul asigură contribuția proprie la valoarea cheltuielilor eligibile (</w:t>
      </w:r>
      <w:r>
        <w:rPr>
          <w:rFonts w:ascii="Montserrat" w:eastAsia="Montserrat" w:hAnsi="Montserrat" w:cs="Montserrat"/>
          <w:b/>
          <w:sz w:val="22"/>
          <w:szCs w:val="22"/>
        </w:rPr>
        <w:t>minim 2% din valoarea cheltuielilor eligibile sau, dacă este cazul, conform regulilor privind ajutorul de stat</w:t>
      </w:r>
      <w:r>
        <w:rPr>
          <w:rFonts w:ascii="Montserrat" w:eastAsia="Montserrat" w:hAnsi="Montserrat" w:cs="Montserrat"/>
          <w:b/>
          <w:sz w:val="22"/>
          <w:szCs w:val="22"/>
          <w:u w:val="single"/>
        </w:rPr>
        <w:t>), acoperirea cheltuielilor neeligibile ale proiectului, precum și</w:t>
      </w:r>
      <w:sdt>
        <w:sdtPr>
          <w:tag w:val="goog_rdk_34"/>
          <w:id w:val="-596024006"/>
        </w:sdtPr>
        <w:sdtEndPr/>
        <w:sdtContent/>
      </w:sdt>
      <w:r>
        <w:rPr>
          <w:rFonts w:ascii="Montserrat" w:eastAsia="Montserrat" w:hAnsi="Montserrat" w:cs="Montserrat"/>
          <w:b/>
          <w:sz w:val="22"/>
          <w:szCs w:val="22"/>
          <w:u w:val="single"/>
        </w:rPr>
        <w:t xml:space="preserve"> cel</w:t>
      </w:r>
      <w:r w:rsidR="00A738AC">
        <w:rPr>
          <w:rFonts w:ascii="Montserrat" w:eastAsia="Montserrat" w:hAnsi="Montserrat" w:cs="Montserrat"/>
          <w:b/>
          <w:sz w:val="22"/>
          <w:szCs w:val="22"/>
          <w:u w:val="single"/>
        </w:rPr>
        <w:t>or</w:t>
      </w:r>
      <w:r>
        <w:rPr>
          <w:rFonts w:ascii="Montserrat" w:eastAsia="Montserrat" w:hAnsi="Montserrat" w:cs="Montserrat"/>
          <w:b/>
          <w:sz w:val="22"/>
          <w:szCs w:val="22"/>
          <w:u w:val="single"/>
        </w:rPr>
        <w:t xml:space="preserve"> pentru buna funcționare a acestuia în perioada de durabilitate.</w:t>
      </w:r>
    </w:p>
    <w:p w14:paraId="0000024D" w14:textId="77777777" w:rsidR="00FA020C" w:rsidRDefault="00FA020C">
      <w:pPr>
        <w:jc w:val="both"/>
        <w:rPr>
          <w:rFonts w:ascii="Montserrat" w:eastAsia="Montserrat" w:hAnsi="Montserrat" w:cs="Montserrat"/>
          <w:b/>
          <w:i/>
        </w:rPr>
      </w:pPr>
    </w:p>
    <w:p w14:paraId="0000024E"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Categorii de solicitanți eligibili</w:t>
      </w:r>
    </w:p>
    <w:p w14:paraId="0000024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eligibili ai proiectelor depuse în cadrul acestui apel de proiecte sunt reprezentați de unități administrativ-teritoriale municipii reședință de județ din Regiunea de Dezvoltare Nord-Est, definite conform Legii nr. 215/2001 a administrației publice locale, cu modificările și completările ulterioare și constituite potrivit Legii nr. 2/1968 privind organizarea administrativă a teritoriului României, republicată.</w:t>
      </w:r>
    </w:p>
    <w:p w14:paraId="00000250" w14:textId="77777777" w:rsidR="00FA020C" w:rsidRDefault="00FA020C">
      <w:pPr>
        <w:jc w:val="both"/>
        <w:rPr>
          <w:rFonts w:ascii="Montserrat" w:eastAsia="Montserrat" w:hAnsi="Montserrat" w:cs="Montserrat"/>
          <w:sz w:val="22"/>
          <w:szCs w:val="22"/>
        </w:rPr>
      </w:pPr>
    </w:p>
    <w:p w14:paraId="00000251" w14:textId="77777777" w:rsidR="00FA020C" w:rsidRDefault="00246DDB">
      <w:pPr>
        <w:numPr>
          <w:ilvl w:val="2"/>
          <w:numId w:val="19"/>
        </w:numPr>
        <w:pBdr>
          <w:top w:val="nil"/>
          <w:left w:val="nil"/>
          <w:bottom w:val="nil"/>
          <w:right w:val="nil"/>
          <w:between w:val="nil"/>
        </w:pBdr>
        <w:spacing w:before="120" w:after="120" w:line="259" w:lineRule="auto"/>
        <w:jc w:val="both"/>
        <w:rPr>
          <w:rFonts w:ascii="Montserrat" w:eastAsia="Montserrat" w:hAnsi="Montserrat" w:cs="Montserrat"/>
          <w:b/>
          <w:i/>
          <w:color w:val="000000"/>
        </w:rPr>
      </w:pPr>
      <w:r>
        <w:rPr>
          <w:rFonts w:ascii="Montserrat" w:eastAsia="Montserrat" w:hAnsi="Montserrat" w:cs="Montserrat"/>
          <w:b/>
          <w:i/>
          <w:color w:val="000000"/>
        </w:rPr>
        <w:t xml:space="preserve">Categorii de parteneri eligibili </w:t>
      </w:r>
    </w:p>
    <w:p w14:paraId="00000252" w14:textId="2FD1FD0D" w:rsidR="00FA020C" w:rsidRDefault="00246DDB">
      <w:pPr>
        <w:spacing w:line="259" w:lineRule="auto"/>
        <w:ind w:left="66"/>
        <w:jc w:val="both"/>
        <w:rPr>
          <w:rFonts w:ascii="Montserrat" w:eastAsia="Montserrat" w:hAnsi="Montserrat" w:cs="Montserrat"/>
          <w:sz w:val="22"/>
          <w:szCs w:val="22"/>
        </w:rPr>
      </w:pPr>
      <w:r>
        <w:rPr>
          <w:rFonts w:ascii="Montserrat" w:eastAsia="Montserrat" w:hAnsi="Montserrat" w:cs="Montserrat"/>
          <w:sz w:val="22"/>
          <w:szCs w:val="22"/>
        </w:rPr>
        <w:t xml:space="preserve">In cadrul acestui apel de proiecte sunt eligibile parteneriate dintre unitatea administrativ-teritorială </w:t>
      </w:r>
      <w:sdt>
        <w:sdtPr>
          <w:tag w:val="goog_rdk_35"/>
          <w:id w:val="447286176"/>
        </w:sdtPr>
        <w:sdtEndPr/>
        <w:sdtContent/>
      </w:sdt>
      <w:r>
        <w:rPr>
          <w:rFonts w:ascii="Montserrat" w:eastAsia="Montserrat" w:hAnsi="Montserrat" w:cs="Montserrat"/>
          <w:sz w:val="22"/>
          <w:szCs w:val="22"/>
        </w:rPr>
        <w:t>descris</w:t>
      </w:r>
      <w:r w:rsidR="00A738AC">
        <w:rPr>
          <w:rFonts w:ascii="Montserrat" w:eastAsia="Montserrat" w:hAnsi="Montserrat" w:cs="Montserrat"/>
          <w:sz w:val="22"/>
          <w:szCs w:val="22"/>
        </w:rPr>
        <w:t>a</w:t>
      </w:r>
      <w:r>
        <w:rPr>
          <w:rFonts w:ascii="Montserrat" w:eastAsia="Montserrat" w:hAnsi="Montserrat" w:cs="Montserrat"/>
          <w:sz w:val="22"/>
          <w:szCs w:val="22"/>
        </w:rPr>
        <w:t xml:space="preserve"> la secțiunea 5.1.2. cu :</w:t>
      </w:r>
    </w:p>
    <w:p w14:paraId="00000253" w14:textId="77777777"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 xml:space="preserve">unități administrativ-teritorială </w:t>
      </w:r>
      <w:proofErr w:type="spellStart"/>
      <w:r>
        <w:rPr>
          <w:rFonts w:ascii="Montserrat" w:eastAsia="Montserrat" w:hAnsi="Montserrat" w:cs="Montserrat"/>
          <w:b/>
          <w:sz w:val="22"/>
          <w:szCs w:val="22"/>
        </w:rPr>
        <w:t>judeţul</w:t>
      </w:r>
      <w:proofErr w:type="spellEnd"/>
      <w:r>
        <w:rPr>
          <w:rFonts w:ascii="Montserrat" w:eastAsia="Montserrat" w:hAnsi="Montserrat" w:cs="Montserrat"/>
          <w:sz w:val="22"/>
          <w:szCs w:val="22"/>
        </w:rPr>
        <w:t>/</w:t>
      </w:r>
      <w:proofErr w:type="spellStart"/>
      <w:r>
        <w:rPr>
          <w:rFonts w:ascii="Montserrat" w:eastAsia="Montserrat" w:hAnsi="Montserrat" w:cs="Montserrat"/>
          <w:b/>
          <w:sz w:val="22"/>
          <w:szCs w:val="22"/>
        </w:rPr>
        <w:t>oraşe</w:t>
      </w:r>
      <w:proofErr w:type="spellEnd"/>
      <w:r>
        <w:rPr>
          <w:rFonts w:ascii="Montserrat" w:eastAsia="Montserrat" w:hAnsi="Montserrat" w:cs="Montserrat"/>
          <w:b/>
          <w:sz w:val="22"/>
          <w:szCs w:val="22"/>
        </w:rPr>
        <w:t>/municipii/comune</w:t>
      </w:r>
    </w:p>
    <w:p w14:paraId="00000254" w14:textId="77777777" w:rsidR="00FA020C" w:rsidRDefault="00246DDB">
      <w:pPr>
        <w:numPr>
          <w:ilvl w:val="0"/>
          <w:numId w:val="9"/>
        </w:numPr>
        <w:ind w:left="0" w:firstLine="0"/>
        <w:jc w:val="both"/>
        <w:rPr>
          <w:rFonts w:ascii="Montserrat" w:eastAsia="Montserrat" w:hAnsi="Montserrat" w:cs="Montserrat"/>
          <w:sz w:val="22"/>
          <w:szCs w:val="22"/>
        </w:rPr>
      </w:pPr>
      <w:r>
        <w:rPr>
          <w:rFonts w:ascii="Montserrat" w:eastAsia="Montserrat" w:hAnsi="Montserrat" w:cs="Montserrat"/>
          <w:b/>
          <w:sz w:val="22"/>
          <w:szCs w:val="22"/>
        </w:rPr>
        <w:t xml:space="preserve">unități de cult care vizează obiective inclusiv din zona urbană </w:t>
      </w:r>
      <w:proofErr w:type="spellStart"/>
      <w:r>
        <w:rPr>
          <w:rFonts w:ascii="Montserrat" w:eastAsia="Montserrat" w:hAnsi="Montserrat" w:cs="Montserrat"/>
          <w:b/>
          <w:sz w:val="22"/>
          <w:szCs w:val="22"/>
        </w:rPr>
        <w:t>funcţională</w:t>
      </w:r>
      <w:proofErr w:type="spellEnd"/>
      <w:r>
        <w:rPr>
          <w:rFonts w:ascii="Montserrat" w:eastAsia="Montserrat" w:hAnsi="Montserrat" w:cs="Montserrat"/>
          <w:b/>
          <w:sz w:val="22"/>
          <w:szCs w:val="22"/>
        </w:rPr>
        <w:t xml:space="preserve"> (Z.U.F) / zona metropolitana (Z.M)</w:t>
      </w:r>
      <w:r>
        <w:rPr>
          <w:rFonts w:ascii="Montserrat" w:eastAsia="Montserrat" w:hAnsi="Montserrat" w:cs="Montserrat"/>
          <w:sz w:val="22"/>
          <w:szCs w:val="22"/>
        </w:rPr>
        <w:t>;</w:t>
      </w:r>
    </w:p>
    <w:p w14:paraId="00000255" w14:textId="77777777" w:rsidR="00FA020C" w:rsidRDefault="00FA020C">
      <w:pPr>
        <w:jc w:val="both"/>
        <w:rPr>
          <w:rFonts w:ascii="Montserrat" w:eastAsia="Montserrat" w:hAnsi="Montserrat" w:cs="Montserrat"/>
          <w:sz w:val="22"/>
          <w:szCs w:val="22"/>
        </w:rPr>
      </w:pPr>
    </w:p>
    <w:p w14:paraId="00000256" w14:textId="77777777" w:rsidR="00FA020C" w:rsidRDefault="00246DDB">
      <w:pPr>
        <w:jc w:val="both"/>
        <w:rPr>
          <w:rFonts w:ascii="Montserrat" w:eastAsia="Montserrat" w:hAnsi="Montserrat" w:cs="Montserrat"/>
          <w:sz w:val="22"/>
          <w:szCs w:val="22"/>
        </w:rPr>
      </w:pPr>
      <w:proofErr w:type="spellStart"/>
      <w:r>
        <w:rPr>
          <w:rFonts w:ascii="Montserrat" w:eastAsia="Montserrat" w:hAnsi="Montserrat" w:cs="Montserrat"/>
          <w:sz w:val="22"/>
          <w:szCs w:val="22"/>
        </w:rPr>
        <w:t>Unitatile</w:t>
      </w:r>
      <w:proofErr w:type="spellEnd"/>
      <w:r>
        <w:rPr>
          <w:rFonts w:ascii="Montserrat" w:eastAsia="Montserrat" w:hAnsi="Montserrat" w:cs="Montserrat"/>
          <w:sz w:val="22"/>
          <w:szCs w:val="22"/>
        </w:rPr>
        <w:t xml:space="preserve"> de cult eligibile in cadrul prezentei </w:t>
      </w:r>
      <w:proofErr w:type="spellStart"/>
      <w:r>
        <w:rPr>
          <w:rFonts w:ascii="Montserrat" w:eastAsia="Montserrat" w:hAnsi="Montserrat" w:cs="Montserrat"/>
          <w:sz w:val="22"/>
          <w:szCs w:val="22"/>
        </w:rPr>
        <w:t>prioritati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investitie</w:t>
      </w:r>
      <w:proofErr w:type="spellEnd"/>
      <w:r>
        <w:rPr>
          <w:rFonts w:ascii="Montserrat" w:eastAsia="Montserrat" w:hAnsi="Montserrat" w:cs="Montserrat"/>
          <w:sz w:val="22"/>
          <w:szCs w:val="22"/>
        </w:rPr>
        <w:t xml:space="preserve"> sunt cele din cadrul cultelor recunoscute în România constituite conform prevederilor </w:t>
      </w:r>
      <w:r>
        <w:rPr>
          <w:rFonts w:ascii="Montserrat" w:eastAsia="Montserrat" w:hAnsi="Montserrat" w:cs="Montserrat"/>
          <w:sz w:val="22"/>
          <w:szCs w:val="22"/>
          <w:highlight w:val="darkCyan"/>
        </w:rPr>
        <w:t>Legii nr.489/2006</w:t>
      </w:r>
      <w:r>
        <w:rPr>
          <w:rFonts w:ascii="Montserrat" w:eastAsia="Montserrat" w:hAnsi="Montserrat" w:cs="Montserrat"/>
          <w:sz w:val="22"/>
          <w:szCs w:val="22"/>
        </w:rPr>
        <w:t xml:space="preserve"> privind libertatea religioasă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regimul general al cultelor (republicată),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w:t>
      </w:r>
    </w:p>
    <w:p w14:paraId="00000257" w14:textId="77777777" w:rsidR="00FA020C" w:rsidRDefault="00FA020C">
      <w:pPr>
        <w:pBdr>
          <w:top w:val="nil"/>
          <w:left w:val="nil"/>
          <w:bottom w:val="nil"/>
          <w:right w:val="nil"/>
          <w:between w:val="nil"/>
        </w:pBdr>
        <w:spacing w:before="120"/>
        <w:rPr>
          <w:rFonts w:ascii="Montserrat" w:eastAsia="Montserrat" w:hAnsi="Montserrat" w:cs="Montserrat"/>
          <w:color w:val="000000"/>
          <w:sz w:val="22"/>
          <w:szCs w:val="22"/>
        </w:rPr>
      </w:pPr>
    </w:p>
    <w:p w14:paraId="00000258" w14:textId="77777777" w:rsidR="00FA020C" w:rsidRDefault="00246DDB">
      <w:pPr>
        <w:numPr>
          <w:ilvl w:val="2"/>
          <w:numId w:val="19"/>
        </w:numPr>
        <w:pBdr>
          <w:top w:val="nil"/>
          <w:left w:val="nil"/>
          <w:bottom w:val="nil"/>
          <w:right w:val="nil"/>
          <w:between w:val="nil"/>
        </w:pBdr>
        <w:spacing w:after="120" w:line="259" w:lineRule="auto"/>
        <w:jc w:val="both"/>
        <w:rPr>
          <w:rFonts w:ascii="Montserrat" w:eastAsia="Montserrat" w:hAnsi="Montserrat" w:cs="Montserrat"/>
          <w:b/>
          <w:i/>
          <w:color w:val="000000"/>
        </w:rPr>
      </w:pPr>
      <w:r>
        <w:rPr>
          <w:rFonts w:ascii="Montserrat" w:eastAsia="Montserrat" w:hAnsi="Montserrat" w:cs="Montserrat"/>
          <w:b/>
          <w:i/>
          <w:color w:val="000000"/>
        </w:rPr>
        <w:t>Reguli și cerințe privind parteneriatul</w:t>
      </w:r>
    </w:p>
    <w:p w14:paraId="00000259" w14:textId="422AE404"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Unitățile administrativ-teritoriale orașele/municipiile/comunele</w:t>
      </w:r>
      <w:r>
        <w:rPr>
          <w:rFonts w:ascii="Montserrat" w:eastAsia="Montserrat" w:hAnsi="Montserrat" w:cs="Montserrat"/>
          <w:sz w:val="22"/>
          <w:szCs w:val="22"/>
        </w:rPr>
        <w:t xml:space="preserve">, cu care se încheie parteneriate pentru depunerea și implementarea în comun a proiectelor din cadrul priorității de investiție 7, trebuie să fi făcut parte din zona de </w:t>
      </w:r>
      <w:sdt>
        <w:sdtPr>
          <w:rPr>
            <w:rFonts w:ascii="Montserrat" w:eastAsia="Montserrat" w:hAnsi="Montserrat" w:cs="Montserrat"/>
            <w:sz w:val="22"/>
            <w:szCs w:val="22"/>
          </w:rPr>
          <w:tag w:val="goog_rdk_36"/>
          <w:id w:val="-1722438672"/>
        </w:sdtPr>
        <w:sdtEndPr/>
        <w:sdtContent>
          <w:proofErr w:type="spellStart"/>
          <w:r w:rsidR="00A738AC" w:rsidRPr="00A738AC">
            <w:rPr>
              <w:rFonts w:ascii="Montserrat" w:eastAsia="Montserrat" w:hAnsi="Montserrat" w:cs="Montserrat"/>
              <w:sz w:val="22"/>
              <w:szCs w:val="22"/>
            </w:rPr>
            <w:t>actiune</w:t>
          </w:r>
          <w:proofErr w:type="spellEnd"/>
        </w:sdtContent>
      </w:sdt>
      <w:r>
        <w:rPr>
          <w:rFonts w:ascii="Montserrat" w:eastAsia="Montserrat" w:hAnsi="Montserrat" w:cs="Montserrat"/>
          <w:sz w:val="22"/>
          <w:szCs w:val="22"/>
        </w:rPr>
        <w:t xml:space="preserve"> a strategiei.</w:t>
      </w:r>
    </w:p>
    <w:p w14:paraId="0000025A" w14:textId="77777777" w:rsidR="00FA020C" w:rsidRDefault="00FA020C">
      <w:pPr>
        <w:tabs>
          <w:tab w:val="left" w:pos="6616"/>
        </w:tabs>
        <w:jc w:val="both"/>
      </w:pPr>
    </w:p>
    <w:p w14:paraId="0000025B" w14:textId="77777777" w:rsidR="00FA020C" w:rsidRDefault="00246DDB">
      <w:pPr>
        <w:pStyle w:val="Titlu2"/>
        <w:numPr>
          <w:ilvl w:val="1"/>
          <w:numId w:val="19"/>
        </w:numPr>
        <w:rPr>
          <w:sz w:val="24"/>
          <w:szCs w:val="24"/>
        </w:rPr>
      </w:pPr>
      <w:bookmarkStart w:id="61" w:name="_Toc139883342"/>
      <w:r>
        <w:t>Eligibilitatea activităților</w:t>
      </w:r>
      <w:bookmarkEnd w:id="61"/>
      <w:r>
        <w:t xml:space="preserve"> </w:t>
      </w:r>
      <w:r>
        <w:rPr>
          <w:sz w:val="24"/>
          <w:szCs w:val="24"/>
        </w:rPr>
        <w:tab/>
      </w:r>
    </w:p>
    <w:p w14:paraId="0000025C"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Cerințe generale privind eligibilitatea activităților</w:t>
      </w:r>
    </w:p>
    <w:p w14:paraId="0000025D" w14:textId="77777777" w:rsidR="00FA020C" w:rsidRDefault="00FA020C">
      <w:pPr>
        <w:jc w:val="both"/>
        <w:rPr>
          <w:rFonts w:ascii="Montserrat" w:eastAsia="Montserrat" w:hAnsi="Montserrat" w:cs="Montserrat"/>
          <w:sz w:val="22"/>
          <w:szCs w:val="22"/>
        </w:rPr>
      </w:pPr>
    </w:p>
    <w:p w14:paraId="0000025E"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Cerința 5. Proiectul propus nu a mai beneficiat de finanțare publică, pentru aceleași costuri aferente acelorași activități eligibile astfel:</w:t>
      </w:r>
    </w:p>
    <w:p w14:paraId="0000025F" w14:textId="77777777" w:rsidR="00FA020C" w:rsidRDefault="00FA020C">
      <w:pPr>
        <w:shd w:val="clear" w:color="auto" w:fill="D9D9D9"/>
        <w:jc w:val="both"/>
        <w:rPr>
          <w:rFonts w:ascii="Montserrat" w:eastAsia="Montserrat" w:hAnsi="Montserrat" w:cs="Montserrat"/>
          <w:b/>
          <w:sz w:val="22"/>
          <w:szCs w:val="22"/>
        </w:rPr>
      </w:pPr>
    </w:p>
    <w:p w14:paraId="00000260"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 proiecte fără lucrări începute – 5 ani înainte de data depunerii cererii de finanțare pentru același cost aferent aceluiași tip de activități (construcție/ extindere/ </w:t>
      </w:r>
      <w:r>
        <w:rPr>
          <w:rFonts w:ascii="Montserrat" w:eastAsia="Montserrat" w:hAnsi="Montserrat" w:cs="Montserrat"/>
          <w:b/>
          <w:sz w:val="22"/>
          <w:szCs w:val="22"/>
        </w:rPr>
        <w:lastRenderedPageBreak/>
        <w:t>modernizare/reabilitare) realizate asupra aceleiași infrastructuri/ aceluiași segment de infrastructură și nu beneficiază de fonduri publice din alte surse de finanțare, altele decât cele ale solicitantului</w:t>
      </w:r>
    </w:p>
    <w:p w14:paraId="00000261" w14:textId="77777777" w:rsidR="00FA020C" w:rsidRDefault="00FA020C">
      <w:pPr>
        <w:shd w:val="clear" w:color="auto" w:fill="D9D9D9"/>
        <w:jc w:val="both"/>
        <w:rPr>
          <w:rFonts w:ascii="Montserrat" w:eastAsia="Montserrat" w:hAnsi="Montserrat" w:cs="Montserrat"/>
          <w:b/>
          <w:sz w:val="22"/>
          <w:szCs w:val="22"/>
        </w:rPr>
      </w:pPr>
    </w:p>
    <w:p w14:paraId="00000262"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263" w14:textId="77777777" w:rsidR="00FA020C" w:rsidRDefault="00FA020C">
      <w:pPr>
        <w:shd w:val="clear" w:color="auto" w:fill="D9D9D9"/>
        <w:jc w:val="both"/>
        <w:rPr>
          <w:rFonts w:ascii="Montserrat" w:eastAsia="Montserrat" w:hAnsi="Montserrat" w:cs="Montserrat"/>
          <w:b/>
          <w:sz w:val="22"/>
          <w:szCs w:val="22"/>
        </w:rPr>
      </w:pPr>
    </w:p>
    <w:p w14:paraId="00000264"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proiecte cu lucrări începute - 5 ani înainte de data emiterii ordinului de începere a contractului de lucrări pentru același cost aferent aceluiași tip de activități (construcție/ extindere/ modernizare/reabilitare) realizate asupra aceleiași infrastructuri/ aceluiași segment de infrastructură, nu s-a aflat în perioada de garanție pentru activitățile enumerate anterior și nu beneficiază de fonduri publice din alte surse de finanțare, altele decât cele ale solicitantului.</w:t>
      </w:r>
    </w:p>
    <w:p w14:paraId="00000265" w14:textId="77777777" w:rsidR="00FA020C" w:rsidRDefault="00FA020C">
      <w:pPr>
        <w:jc w:val="both"/>
        <w:rPr>
          <w:rFonts w:ascii="Montserrat" w:eastAsia="Montserrat" w:hAnsi="Montserrat" w:cs="Montserrat"/>
          <w:sz w:val="22"/>
          <w:szCs w:val="22"/>
        </w:rPr>
      </w:pPr>
    </w:p>
    <w:p w14:paraId="00000266" w14:textId="77777777" w:rsidR="00FA020C" w:rsidRDefault="00246DDB">
      <w:pPr>
        <w:jc w:val="both"/>
        <w:rPr>
          <w:rFonts w:ascii="Montserrat" w:eastAsia="Montserrat" w:hAnsi="Montserrat" w:cs="Montserrat"/>
          <w:sz w:val="22"/>
          <w:szCs w:val="22"/>
        </w:rPr>
      </w:pPr>
      <w:bookmarkStart w:id="62" w:name="_heading=h.3ygebqi" w:colFirst="0" w:colLast="0"/>
      <w:bookmarkEnd w:id="62"/>
      <w:r>
        <w:rPr>
          <w:rFonts w:ascii="Montserrat" w:eastAsia="Montserrat" w:hAnsi="Montserrat" w:cs="Montserrat"/>
          <w:sz w:val="22"/>
          <w:szCs w:val="22"/>
        </w:rPr>
        <w:t>În caz că proiectul prezintă lucrări care nu se încadrează în prezenta condiție, cheltuielile aferente acelor lucrări vor fi considerate neeligibile.</w:t>
      </w:r>
    </w:p>
    <w:p w14:paraId="000002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Se va vedea </w:t>
      </w:r>
      <w:r>
        <w:rPr>
          <w:rFonts w:ascii="Montserrat" w:eastAsia="Montserrat" w:hAnsi="Montserrat" w:cs="Montserrat"/>
          <w:b/>
          <w:sz w:val="22"/>
          <w:szCs w:val="22"/>
        </w:rPr>
        <w:t>Declarația unica</w:t>
      </w:r>
      <w:r>
        <w:rPr>
          <w:rFonts w:ascii="Montserrat" w:eastAsia="Montserrat" w:hAnsi="Montserrat" w:cs="Montserrat"/>
          <w:sz w:val="22"/>
          <w:szCs w:val="22"/>
        </w:rPr>
        <w:t xml:space="preserve"> (</w:t>
      </w:r>
      <w:r>
        <w:rPr>
          <w:rFonts w:ascii="Montserrat" w:eastAsia="Montserrat" w:hAnsi="Montserrat" w:cs="Montserrat"/>
          <w:b/>
          <w:sz w:val="22"/>
          <w:szCs w:val="22"/>
        </w:rPr>
        <w:t>Anexa 3 din cadrul ghidului solicitantului</w:t>
      </w:r>
      <w:r>
        <w:rPr>
          <w:rFonts w:ascii="Montserrat" w:eastAsia="Montserrat" w:hAnsi="Montserrat" w:cs="Montserrat"/>
          <w:sz w:val="22"/>
          <w:szCs w:val="22"/>
        </w:rPr>
        <w:t xml:space="preserve">). </w:t>
      </w:r>
    </w:p>
    <w:p w14:paraId="0000026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Criteriul nu se aplică pentru lucrările de întreținere și reparații curente.</w:t>
      </w:r>
    </w:p>
    <w:p w14:paraId="00000269" w14:textId="77777777" w:rsidR="00FA020C" w:rsidRDefault="00FA020C">
      <w:pPr>
        <w:jc w:val="both"/>
        <w:rPr>
          <w:rFonts w:ascii="Montserrat" w:eastAsia="Montserrat" w:hAnsi="Montserrat" w:cs="Montserrat"/>
          <w:sz w:val="22"/>
          <w:szCs w:val="22"/>
        </w:rPr>
      </w:pPr>
    </w:p>
    <w:p w14:paraId="0000026A"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Cerința 6. Proiectul propus spre finanțare nu trebuie să fie încheiat în mod fizic sau implementat integral înainte de depunerea cererii de finanțare în cadrul PR Nord-Est 2021-2027, indiferent dacă toate plățile aferente au fost realizate sau nu de către beneficiar </w:t>
      </w:r>
      <w:r>
        <w:rPr>
          <w:rFonts w:ascii="Montserrat" w:eastAsia="Montserrat" w:hAnsi="Montserrat" w:cs="Montserrat"/>
          <w:color w:val="000000"/>
          <w:sz w:val="22"/>
          <w:szCs w:val="22"/>
        </w:rPr>
        <w:t>(art. 63 din Regulamentul (UE) nr. 1060/2021).</w:t>
      </w:r>
    </w:p>
    <w:p w14:paraId="0000026B" w14:textId="77777777" w:rsidR="00FA020C" w:rsidRDefault="00FA020C">
      <w:pPr>
        <w:jc w:val="both"/>
        <w:rPr>
          <w:rFonts w:ascii="Montserrat" w:eastAsia="Montserrat" w:hAnsi="Montserrat" w:cs="Montserrat"/>
          <w:sz w:val="22"/>
          <w:szCs w:val="22"/>
        </w:rPr>
      </w:pPr>
    </w:p>
    <w:p w14:paraId="000002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sunt eligibile investițiile care au fost finalizate din punct de vedere fizic (de ex. a fost efectuată recepția la terminarea lucrărilor, a fost semnat procesul-verbal de predare-primire a echipamentelor) până la momentul depunerii cererii de finanțare.</w:t>
      </w:r>
    </w:p>
    <w:p w14:paraId="0000026D" w14:textId="77777777" w:rsidR="00FA020C" w:rsidRDefault="00FA020C">
      <w:pPr>
        <w:jc w:val="both"/>
        <w:rPr>
          <w:rFonts w:ascii="Montserrat" w:eastAsia="Montserrat" w:hAnsi="Montserrat" w:cs="Montserrat"/>
          <w:sz w:val="22"/>
          <w:szCs w:val="22"/>
          <w:highlight w:val="green"/>
        </w:rPr>
      </w:pPr>
    </w:p>
    <w:p w14:paraId="000002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Contractele de lucrări și de furnizare de echipamente trebuie să fi fost încheiate după data de 01.01.2021, în caz contrar cheltuielile aferente acestora sunt neeligibile.</w:t>
      </w:r>
    </w:p>
    <w:p w14:paraId="0000026F" w14:textId="77777777" w:rsidR="00FA020C" w:rsidRDefault="00FA020C">
      <w:pPr>
        <w:spacing w:line="259" w:lineRule="auto"/>
        <w:rPr>
          <w:rFonts w:ascii="Montserrat" w:eastAsia="Montserrat" w:hAnsi="Montserrat" w:cs="Montserrat"/>
          <w:b/>
          <w:i/>
          <w:sz w:val="22"/>
          <w:szCs w:val="22"/>
        </w:rPr>
      </w:pPr>
    </w:p>
    <w:p w14:paraId="00000270"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63" w:name="_heading=h.2dlolyb" w:colFirst="0" w:colLast="0"/>
      <w:bookmarkEnd w:id="63"/>
      <w:r>
        <w:rPr>
          <w:rFonts w:ascii="Montserrat" w:eastAsia="Montserrat" w:hAnsi="Montserrat" w:cs="Montserrat"/>
          <w:b/>
          <w:color w:val="000000"/>
          <w:sz w:val="22"/>
          <w:szCs w:val="22"/>
        </w:rPr>
        <w:t xml:space="preserve">Cerința 7. </w:t>
      </w:r>
      <w:sdt>
        <w:sdtPr>
          <w:tag w:val="goog_rdk_37"/>
          <w:id w:val="-220291317"/>
        </w:sdtPr>
        <w:sdtEndPr/>
        <w:sdtContent/>
      </w:sdt>
      <w:r>
        <w:rPr>
          <w:rFonts w:ascii="Montserrat" w:eastAsia="Montserrat" w:hAnsi="Montserrat" w:cs="Montserrat"/>
          <w:b/>
          <w:color w:val="000000"/>
          <w:sz w:val="22"/>
          <w:szCs w:val="22"/>
        </w:rPr>
        <w:t xml:space="preserve">Proiectele ce intră sub incidența regulilor privind ajutoarele de stat (menționate în secțiunea 3 din ghid) nu au lucrările demarate și nu a fost transmisă o comandă fermă de echipamente, în sensul Regulamentului (UE) nr. 651/2014 al Comisiei, înainte de data depunerii cererii de finanțare în </w:t>
      </w:r>
      <w:proofErr w:type="spellStart"/>
      <w:r>
        <w:rPr>
          <w:rFonts w:ascii="Montserrat" w:eastAsia="Montserrat" w:hAnsi="Montserrat" w:cs="Montserrat"/>
          <w:b/>
          <w:color w:val="000000"/>
          <w:sz w:val="22"/>
          <w:szCs w:val="22"/>
        </w:rPr>
        <w:t>MySMIS</w:t>
      </w:r>
      <w:proofErr w:type="spellEnd"/>
      <w:r>
        <w:rPr>
          <w:rFonts w:ascii="Montserrat" w:eastAsia="Montserrat" w:hAnsi="Montserrat" w:cs="Montserrat"/>
          <w:b/>
          <w:color w:val="000000"/>
          <w:sz w:val="22"/>
          <w:szCs w:val="22"/>
        </w:rPr>
        <w:t>.</w:t>
      </w:r>
    </w:p>
    <w:p w14:paraId="00000271" w14:textId="77777777" w:rsidR="00FA020C" w:rsidRDefault="00FA020C">
      <w:pPr>
        <w:spacing w:line="259" w:lineRule="auto"/>
        <w:rPr>
          <w:rFonts w:ascii="Montserrat" w:eastAsia="Montserrat" w:hAnsi="Montserrat" w:cs="Montserrat"/>
          <w:b/>
          <w:i/>
          <w:sz w:val="22"/>
          <w:szCs w:val="22"/>
        </w:rPr>
      </w:pPr>
    </w:p>
    <w:p w14:paraId="00000272" w14:textId="77777777" w:rsidR="00FA020C" w:rsidRDefault="00571A94">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sdt>
        <w:sdtPr>
          <w:tag w:val="goog_rdk_38"/>
          <w:id w:val="229501948"/>
        </w:sdtPr>
        <w:sdtEndPr/>
        <w:sdtContent/>
      </w:sdt>
      <w:r w:rsidR="00246DDB">
        <w:rPr>
          <w:rFonts w:ascii="Montserrat" w:eastAsia="Montserrat" w:hAnsi="Montserrat" w:cs="Montserrat"/>
          <w:b/>
          <w:i/>
          <w:color w:val="000000"/>
          <w:sz w:val="22"/>
          <w:szCs w:val="22"/>
        </w:rPr>
        <w:t xml:space="preserve">Activități eligibile  </w:t>
      </w:r>
    </w:p>
    <w:p w14:paraId="00000273" w14:textId="77777777" w:rsidR="00FA020C" w:rsidRDefault="00246DDB">
      <w:pPr>
        <w:tabs>
          <w:tab w:val="left" w:pos="5954"/>
        </w:tabs>
        <w:jc w:val="both"/>
        <w:rPr>
          <w:rFonts w:ascii="Montserrat" w:eastAsia="Montserrat" w:hAnsi="Montserrat" w:cs="Montserrat"/>
          <w:sz w:val="22"/>
          <w:szCs w:val="22"/>
        </w:rPr>
      </w:pPr>
      <w:r>
        <w:rPr>
          <w:rFonts w:ascii="Montserrat" w:eastAsia="Montserrat" w:hAnsi="Montserrat" w:cs="Montserrat"/>
          <w:sz w:val="22"/>
          <w:szCs w:val="22"/>
        </w:rPr>
        <w:t xml:space="preserve">Pentru a se răspunde într-un mod eficient la cerințele Priorității de investiție 7, proiectele trebuie sa conțină activități </w:t>
      </w:r>
      <w:r>
        <w:rPr>
          <w:rFonts w:ascii="Montserrat" w:eastAsia="Montserrat" w:hAnsi="Montserrat" w:cs="Montserrat"/>
          <w:b/>
          <w:sz w:val="22"/>
          <w:szCs w:val="22"/>
          <w:u w:val="single"/>
        </w:rPr>
        <w:t xml:space="preserve">integrate, </w:t>
      </w:r>
      <w:r>
        <w:rPr>
          <w:rFonts w:ascii="Montserrat" w:eastAsia="Montserrat" w:hAnsi="Montserrat" w:cs="Montserrat"/>
          <w:sz w:val="22"/>
          <w:szCs w:val="22"/>
        </w:rPr>
        <w:t>care implementează atât acțiuni de dezvoltare si regenerare urbana, precum si de dezvoltare a turismului sustenabil si a culturii.</w:t>
      </w:r>
    </w:p>
    <w:p w14:paraId="00000274" w14:textId="77777777" w:rsidR="00FA020C" w:rsidRDefault="00FA020C">
      <w:pPr>
        <w:jc w:val="both"/>
        <w:rPr>
          <w:rFonts w:ascii="Montserrat" w:eastAsia="Montserrat" w:hAnsi="Montserrat" w:cs="Montserrat"/>
          <w:sz w:val="22"/>
          <w:szCs w:val="22"/>
        </w:rPr>
      </w:pPr>
    </w:p>
    <w:p w14:paraId="0000027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integrate menționate mai jos trebuie sa vizeze </w:t>
      </w:r>
      <w:r>
        <w:rPr>
          <w:rFonts w:ascii="Montserrat" w:eastAsia="Montserrat" w:hAnsi="Montserrat" w:cs="Montserrat"/>
          <w:b/>
          <w:sz w:val="22"/>
          <w:szCs w:val="22"/>
          <w:u w:val="single"/>
        </w:rPr>
        <w:t>obligatoriu</w:t>
      </w:r>
      <w:r>
        <w:rPr>
          <w:rFonts w:ascii="Montserrat" w:eastAsia="Montserrat" w:hAnsi="Montserrat" w:cs="Montserrat"/>
          <w:sz w:val="22"/>
          <w:szCs w:val="22"/>
        </w:rPr>
        <w:t xml:space="preserve"> aceeași zona de intervenție (se va avea in vedere respectarea prevederilor OUG 183/2023 cu modificările si completările ulterioare, referitoare la delimitarea zonei de regenerare urbana a UAT), astfel încât, împreună, sa conducă la îndeplinirea obiectivului specific al acestei priorități de investiție.</w:t>
      </w:r>
    </w:p>
    <w:p w14:paraId="00000276" w14:textId="77777777" w:rsidR="00FA020C" w:rsidRDefault="00FA020C">
      <w:pPr>
        <w:jc w:val="both"/>
        <w:rPr>
          <w:rFonts w:ascii="Montserrat" w:eastAsia="Montserrat" w:hAnsi="Montserrat" w:cs="Montserrat"/>
          <w:sz w:val="22"/>
          <w:szCs w:val="22"/>
        </w:rPr>
      </w:pPr>
    </w:p>
    <w:p w14:paraId="0000027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Activitățile eligibile enumerate mai jos nu sunt limitative, alte activități de tipul celor de mai jos pot fi considerate eligibile dacă acestea contribuie la realizarea obiectivelor sprijinite prin </w:t>
      </w:r>
      <w:r>
        <w:rPr>
          <w:rFonts w:ascii="Montserrat" w:eastAsia="Montserrat" w:hAnsi="Montserrat" w:cs="Montserrat"/>
          <w:b/>
          <w:sz w:val="22"/>
          <w:szCs w:val="22"/>
        </w:rPr>
        <w:t>Prioritatea de investiție 7</w:t>
      </w:r>
      <w:r>
        <w:rPr>
          <w:rFonts w:ascii="Montserrat" w:eastAsia="Montserrat" w:hAnsi="Montserrat" w:cs="Montserrat"/>
          <w:sz w:val="22"/>
          <w:szCs w:val="22"/>
        </w:rPr>
        <w:t xml:space="preserve"> și dacă solicitantul justifică necesitatea derulării lor în scopul implementării în condiții optime a proiectului.</w:t>
      </w:r>
    </w:p>
    <w:p w14:paraId="00000278" w14:textId="77777777" w:rsidR="00FA020C" w:rsidRDefault="00FA020C">
      <w:pPr>
        <w:jc w:val="both"/>
        <w:rPr>
          <w:rFonts w:ascii="Montserrat" w:eastAsia="Montserrat" w:hAnsi="Montserrat" w:cs="Montserrat"/>
          <w:sz w:val="22"/>
          <w:szCs w:val="22"/>
        </w:rPr>
      </w:pPr>
    </w:p>
    <w:p w14:paraId="000002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De asemenea, există posibilitatea ca un proiect să conțină inclusiv </w:t>
      </w:r>
      <w:r>
        <w:rPr>
          <w:rFonts w:ascii="Montserrat" w:eastAsia="Montserrat" w:hAnsi="Montserrat" w:cs="Montserrat"/>
          <w:b/>
          <w:sz w:val="22"/>
          <w:szCs w:val="22"/>
        </w:rPr>
        <w:t xml:space="preserve">activități ne-eligibile,  </w:t>
      </w:r>
      <w:r>
        <w:rPr>
          <w:rFonts w:ascii="Montserrat" w:eastAsia="Montserrat" w:hAnsi="Montserrat" w:cs="Montserrat"/>
          <w:sz w:val="22"/>
          <w:szCs w:val="22"/>
        </w:rPr>
        <w:t>cheltuielile aferente fiind considerate ne-eligibile.</w:t>
      </w:r>
    </w:p>
    <w:p w14:paraId="0000027A" w14:textId="77777777" w:rsidR="00FA020C" w:rsidRDefault="00FA020C">
      <w:pPr>
        <w:jc w:val="both"/>
        <w:rPr>
          <w:rFonts w:ascii="Montserrat" w:eastAsia="Montserrat" w:hAnsi="Montserrat" w:cs="Montserrat"/>
          <w:sz w:val="22"/>
          <w:szCs w:val="22"/>
        </w:rPr>
      </w:pPr>
    </w:p>
    <w:p w14:paraId="0000027B"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 xml:space="preserve">Cerința 8. Încadrarea proiectului și a activităților sale privind investițiile în acțiunile specifice sprijinite în cadrul Priorității de investiții 7 si anume : </w:t>
      </w:r>
    </w:p>
    <w:p w14:paraId="0000027C" w14:textId="77777777" w:rsidR="00FA020C" w:rsidRDefault="00FA020C">
      <w:pPr>
        <w:jc w:val="both"/>
        <w:rPr>
          <w:rFonts w:ascii="Montserrat" w:eastAsia="Montserrat" w:hAnsi="Montserrat" w:cs="Montserrat"/>
          <w:sz w:val="22"/>
          <w:szCs w:val="22"/>
        </w:rPr>
      </w:pPr>
    </w:p>
    <w:p w14:paraId="0000027D" w14:textId="77777777" w:rsidR="00FA020C" w:rsidRDefault="00246DDB">
      <w:pPr>
        <w:jc w:val="both"/>
        <w:rPr>
          <w:rFonts w:ascii="Montserrat" w:eastAsia="Montserrat" w:hAnsi="Montserrat" w:cs="Montserrat"/>
          <w:b/>
          <w:sz w:val="22"/>
          <w:szCs w:val="22"/>
        </w:rPr>
      </w:pPr>
      <w:bookmarkStart w:id="64" w:name="_heading=h.sqyw64" w:colFirst="0" w:colLast="0"/>
      <w:bookmarkEnd w:id="64"/>
      <w:r>
        <w:rPr>
          <w:rFonts w:ascii="Montserrat" w:eastAsia="Montserrat" w:hAnsi="Montserrat" w:cs="Montserrat"/>
          <w:b/>
          <w:sz w:val="22"/>
          <w:szCs w:val="22"/>
        </w:rPr>
        <w:t xml:space="preserve">1. </w:t>
      </w:r>
      <w:r>
        <w:rPr>
          <w:rFonts w:ascii="Montserrat" w:eastAsia="Montserrat" w:hAnsi="Montserrat" w:cs="Montserrat"/>
          <w:b/>
          <w:i/>
          <w:sz w:val="22"/>
          <w:szCs w:val="22"/>
        </w:rPr>
        <w:t>Investiții destinate revitalizării si regenerării urbane fizice:</w:t>
      </w:r>
    </w:p>
    <w:p w14:paraId="0000027E" w14:textId="77777777" w:rsidR="00FA020C" w:rsidRDefault="00FA020C">
      <w:pPr>
        <w:pBdr>
          <w:top w:val="nil"/>
          <w:left w:val="nil"/>
          <w:bottom w:val="nil"/>
          <w:right w:val="nil"/>
          <w:between w:val="nil"/>
        </w:pBdr>
        <w:jc w:val="both"/>
        <w:rPr>
          <w:rFonts w:ascii="Montserrat" w:eastAsia="Montserrat" w:hAnsi="Montserrat" w:cs="Montserrat"/>
          <w:color w:val="000000"/>
          <w:sz w:val="22"/>
          <w:szCs w:val="22"/>
          <w:u w:val="single"/>
        </w:rPr>
      </w:pPr>
    </w:p>
    <w:p w14:paraId="0000027F" w14:textId="77777777" w:rsidR="00FA020C" w:rsidRDefault="00246DDB">
      <w:pPr>
        <w:pBdr>
          <w:top w:val="nil"/>
          <w:left w:val="nil"/>
          <w:bottom w:val="nil"/>
          <w:right w:val="nil"/>
          <w:between w:val="nil"/>
        </w:pBdr>
        <w:jc w:val="both"/>
        <w:rPr>
          <w:rFonts w:ascii="Montserrat" w:eastAsia="Montserrat" w:hAnsi="Montserrat" w:cs="Montserrat"/>
          <w:color w:val="00B0F0"/>
          <w:sz w:val="22"/>
          <w:szCs w:val="22"/>
        </w:rPr>
      </w:pPr>
      <w:r>
        <w:rPr>
          <w:rFonts w:ascii="Montserrat" w:eastAsia="Montserrat" w:hAnsi="Montserrat" w:cs="Montserrat"/>
          <w:color w:val="000000"/>
          <w:sz w:val="22"/>
          <w:szCs w:val="22"/>
        </w:rPr>
        <w:t xml:space="preserve">a. (re)amenajarea/reabilitarea/modernizarea/extinderea de spatii publice, din centre (istorice), cartiere: </w:t>
      </w:r>
      <w:proofErr w:type="spellStart"/>
      <w:r>
        <w:rPr>
          <w:rFonts w:ascii="Montserrat" w:eastAsia="Montserrat" w:hAnsi="Montserrat" w:cs="Montserrat"/>
          <w:color w:val="000000"/>
          <w:sz w:val="22"/>
          <w:szCs w:val="22"/>
        </w:rPr>
        <w:t>pietonizare</w:t>
      </w:r>
      <w:proofErr w:type="spellEnd"/>
      <w:r>
        <w:rPr>
          <w:rFonts w:ascii="Montserrat" w:eastAsia="Montserrat" w:hAnsi="Montserrat" w:cs="Montserrat"/>
          <w:color w:val="000000"/>
          <w:sz w:val="22"/>
          <w:szCs w:val="22"/>
        </w:rPr>
        <w:t xml:space="preserve">, zone pietonale, spatii de joaca, etc.; </w:t>
      </w:r>
    </w:p>
    <w:p w14:paraId="0000028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(re)amenajare, reabilitare, modernizare, extindere de parcuri, scuaruri, grădini publice, alte zone cu spatii verzi, pergole, alei (inclusiv mobilier urban), monumentelor de for public, inclusiv dotare cu mobilier urban, iluminat inteligent, etc.;</w:t>
      </w:r>
    </w:p>
    <w:p w14:paraId="000002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dezvoltarea de străzi inteligente, iluminat inteligent, sisteme de supraveghere video inteligente cu senzori </w:t>
      </w:r>
      <w:proofErr w:type="spellStart"/>
      <w:r>
        <w:rPr>
          <w:rFonts w:ascii="Montserrat" w:eastAsia="Montserrat" w:hAnsi="Montserrat" w:cs="Montserrat"/>
          <w:sz w:val="22"/>
          <w:szCs w:val="22"/>
        </w:rPr>
        <w:t>IoT</w:t>
      </w:r>
      <w:proofErr w:type="spellEnd"/>
      <w:r>
        <w:rPr>
          <w:rFonts w:ascii="Montserrat" w:eastAsia="Montserrat" w:hAnsi="Montserrat" w:cs="Montserrat"/>
          <w:sz w:val="22"/>
          <w:szCs w:val="22"/>
        </w:rPr>
        <w:t xml:space="preserve"> (inclusiv dotare centre de monitorizare video). </w:t>
      </w:r>
    </w:p>
    <w:p w14:paraId="0000028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crearea, (re)amenajarea, reabilitarea, extinderea, modernizarea infrastructurii specifice activităților de recreere pe lacuri, râuri, plaje, faleze si zone perimetrale (inclusiv cu piste de alegare si ciclism);</w:t>
      </w:r>
    </w:p>
    <w:p w14:paraId="0000028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digitalizarea obiectivelor.</w:t>
      </w:r>
    </w:p>
    <w:p w14:paraId="00000284" w14:textId="77777777" w:rsidR="00FA020C" w:rsidRDefault="00FA020C">
      <w:pPr>
        <w:jc w:val="both"/>
        <w:rPr>
          <w:rFonts w:ascii="Montserrat" w:eastAsia="Montserrat" w:hAnsi="Montserrat" w:cs="Montserrat"/>
          <w:sz w:val="22"/>
          <w:szCs w:val="22"/>
        </w:rPr>
      </w:pPr>
    </w:p>
    <w:p w14:paraId="0000028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Investițiile care presupun instalarea de sisteme de supraveghere video si infrastructura de iluminat vor fi sprijinite ca parte a masurilor integrate de regenerare urbana si nu ca proiecte de sine stătătoare.</w:t>
      </w:r>
    </w:p>
    <w:p w14:paraId="00000286" w14:textId="77777777" w:rsidR="00FA020C" w:rsidRDefault="00FA020C">
      <w:pPr>
        <w:jc w:val="both"/>
        <w:rPr>
          <w:rFonts w:ascii="Montserrat" w:eastAsia="Montserrat" w:hAnsi="Montserrat" w:cs="Montserrat"/>
          <w:sz w:val="22"/>
          <w:szCs w:val="22"/>
        </w:rPr>
      </w:pPr>
    </w:p>
    <w:p w14:paraId="00000287"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2. </w:t>
      </w:r>
      <w:r>
        <w:rPr>
          <w:rFonts w:ascii="Montserrat" w:eastAsia="Montserrat" w:hAnsi="Montserrat" w:cs="Montserrat"/>
          <w:b/>
          <w:i/>
          <w:sz w:val="22"/>
          <w:szCs w:val="22"/>
        </w:rPr>
        <w:t>Investiții destinate dezvoltării turismului sustenabil si a culturii</w:t>
      </w:r>
      <w:r>
        <w:rPr>
          <w:rFonts w:ascii="Montserrat" w:eastAsia="Montserrat" w:hAnsi="Montserrat" w:cs="Montserrat"/>
          <w:sz w:val="22"/>
          <w:szCs w:val="22"/>
        </w:rPr>
        <w:t>:</w:t>
      </w:r>
    </w:p>
    <w:p w14:paraId="00000288" w14:textId="77777777" w:rsidR="00FA020C" w:rsidRDefault="00FA020C">
      <w:pPr>
        <w:jc w:val="both"/>
        <w:rPr>
          <w:rFonts w:ascii="Montserrat" w:eastAsia="Montserrat" w:hAnsi="Montserrat" w:cs="Montserrat"/>
          <w:sz w:val="22"/>
          <w:szCs w:val="22"/>
        </w:rPr>
      </w:pPr>
    </w:p>
    <w:p w14:paraId="0000028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restaurarea, consolidarea, protecția, conservarea, dotarea, digitalizarea patrimoniului cultural; </w:t>
      </w:r>
    </w:p>
    <w:p w14:paraId="0000028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 adaptarea obiectivelor de patrimoniu cultural pentru găzduirea de evenimente, activități cultural-creative;  </w:t>
      </w:r>
    </w:p>
    <w:p w14:paraId="0000028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 construirea, extinderea, modernizarea, reabilitarea, dotarea clădirilor cu funcții culturale, centrelor culturale, muzeelor, teatrelor, bibliotecilor, parcurilor educativ-științifice; </w:t>
      </w:r>
    </w:p>
    <w:p w14:paraId="000002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 construcția, reabilitarea, modernizarea bazelor de tratament si a centrelor balneare cu servicii integrate;</w:t>
      </w:r>
    </w:p>
    <w:p w14:paraId="0000028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 construcția, reabilitarea, modernizarea rețelelor de captare si transport a izvoarelor minerale</w:t>
      </w:r>
    </w:p>
    <w:p w14:paraId="0000028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f. construcție, reabilitare, modernizare parcuri de aventuri, </w:t>
      </w:r>
      <w:proofErr w:type="spellStart"/>
      <w:r>
        <w:rPr>
          <w:rFonts w:ascii="Montserrat" w:eastAsia="Montserrat" w:hAnsi="Montserrat" w:cs="Montserrat"/>
          <w:sz w:val="22"/>
          <w:szCs w:val="22"/>
        </w:rPr>
        <w:t>aquaparcuri</w:t>
      </w:r>
      <w:proofErr w:type="spellEnd"/>
      <w:r>
        <w:rPr>
          <w:rFonts w:ascii="Montserrat" w:eastAsia="Montserrat" w:hAnsi="Montserrat" w:cs="Montserrat"/>
          <w:sz w:val="22"/>
          <w:szCs w:val="22"/>
        </w:rPr>
        <w:t>;</w:t>
      </w:r>
    </w:p>
    <w:p w14:paraId="0000028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g. dezvoltarea infrastructurii de </w:t>
      </w:r>
      <w:r>
        <w:rPr>
          <w:rFonts w:ascii="Montserrat" w:eastAsia="Montserrat" w:hAnsi="Montserrat" w:cs="Montserrat"/>
          <w:b/>
          <w:sz w:val="22"/>
          <w:szCs w:val="22"/>
        </w:rPr>
        <w:t>acces</w:t>
      </w:r>
      <w:r>
        <w:rPr>
          <w:rFonts w:ascii="Montserrat" w:eastAsia="Montserrat" w:hAnsi="Montserrat" w:cs="Montserrat"/>
          <w:sz w:val="22"/>
          <w:szCs w:val="22"/>
        </w:rPr>
        <w:t xml:space="preserve"> pietonala, ciclabila, rutiera, transport public către obiectivele culturale sau turistice vizate de proiect (doar accesul in perimetrul obiectivului proiectului din </w:t>
      </w:r>
      <w:proofErr w:type="spellStart"/>
      <w:r>
        <w:rPr>
          <w:rFonts w:ascii="Montserrat" w:eastAsia="Montserrat" w:hAnsi="Montserrat" w:cs="Montserrat"/>
          <w:sz w:val="22"/>
          <w:szCs w:val="22"/>
        </w:rPr>
        <w:t>reteaua</w:t>
      </w:r>
      <w:proofErr w:type="spellEnd"/>
      <w:r>
        <w:rPr>
          <w:rFonts w:ascii="Montserrat" w:eastAsia="Montserrat" w:hAnsi="Montserrat" w:cs="Montserrat"/>
          <w:sz w:val="22"/>
          <w:szCs w:val="22"/>
        </w:rPr>
        <w:t xml:space="preserve"> existenta). </w:t>
      </w:r>
    </w:p>
    <w:p w14:paraId="00000290" w14:textId="77777777" w:rsidR="00FA020C" w:rsidRDefault="00FA020C">
      <w:pPr>
        <w:jc w:val="both"/>
        <w:rPr>
          <w:rFonts w:ascii="Montserrat" w:eastAsia="Montserrat" w:hAnsi="Montserrat" w:cs="Montserrat"/>
          <w:sz w:val="22"/>
          <w:szCs w:val="22"/>
        </w:rPr>
      </w:pPr>
    </w:p>
    <w:p w14:paraId="00000291" w14:textId="77777777" w:rsidR="00FA020C" w:rsidRDefault="00FA020C">
      <w:pPr>
        <w:jc w:val="both"/>
        <w:rPr>
          <w:rFonts w:ascii="Montserrat" w:eastAsia="Montserrat" w:hAnsi="Montserrat" w:cs="Montserrat"/>
          <w:sz w:val="22"/>
          <w:szCs w:val="22"/>
        </w:rPr>
      </w:pPr>
    </w:p>
    <w:p w14:paraId="000002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Totodată, ca parte integranta a activităților descrise in cadrul punctului 2, </w:t>
      </w:r>
      <w:sdt>
        <w:sdtPr>
          <w:tag w:val="goog_rdk_39"/>
          <w:id w:val="93443732"/>
        </w:sdtPr>
        <w:sdtEndPr/>
        <w:sdtContent/>
      </w:sdt>
      <w:r>
        <w:rPr>
          <w:rFonts w:ascii="Montserrat" w:eastAsia="Montserrat" w:hAnsi="Montserrat" w:cs="Montserrat"/>
          <w:sz w:val="22"/>
          <w:szCs w:val="22"/>
        </w:rPr>
        <w:t xml:space="preserve">pot fi realizate </w:t>
      </w:r>
      <w:sdt>
        <w:sdtPr>
          <w:tag w:val="goog_rdk_40"/>
          <w:id w:val="-586848459"/>
        </w:sdtPr>
        <w:sdtEndPr/>
        <w:sdtContent/>
      </w:sdt>
      <w:r>
        <w:rPr>
          <w:rFonts w:ascii="Montserrat" w:eastAsia="Montserrat" w:hAnsi="Montserrat" w:cs="Montserrat"/>
          <w:sz w:val="22"/>
          <w:szCs w:val="22"/>
        </w:rPr>
        <w:t xml:space="preserve">planuri care acoperă inclusiv perioada de durabilitate si care demonstrează sustenabilitatea financiara a investiției, planuri ce vor fi punctate suplimentar, in cadrul etapei de evaluare tehnica si financiara. In acest sens, se recomanda solicitanților ca in elaborarea planului de sustenabilitate sa aibă in vedere modalități de întreținere a siturilor culturale/turistice, de diversificare a surselor de venituri proprii si creștere a dependentei de acestea, precum si dezvoltarea de mecanisme de finanțare care se bazează pe fonduri </w:t>
      </w:r>
      <w:r>
        <w:rPr>
          <w:rFonts w:ascii="Montserrat" w:eastAsia="Montserrat" w:hAnsi="Montserrat" w:cs="Montserrat"/>
          <w:sz w:val="22"/>
          <w:szCs w:val="22"/>
        </w:rPr>
        <w:lastRenderedPageBreak/>
        <w:t>private. Pentru stabilirea abordării optime în elaborarea acestui plan, se recomandă si analiza Raportului special nr. 8 al Curții de Conturi Europene - Investițiile UE în siturile culturale: un domeniu care merită o mai bună orientare și coordonare.</w:t>
      </w:r>
    </w:p>
    <w:p w14:paraId="00000293" w14:textId="77777777" w:rsidR="00FA020C" w:rsidRDefault="00FA020C">
      <w:pPr>
        <w:pBdr>
          <w:top w:val="nil"/>
          <w:left w:val="nil"/>
          <w:bottom w:val="nil"/>
          <w:right w:val="nil"/>
          <w:between w:val="nil"/>
        </w:pBdr>
        <w:spacing w:before="120" w:after="120"/>
        <w:jc w:val="both"/>
        <w:rPr>
          <w:rFonts w:ascii="Montserrat" w:eastAsia="Montserrat" w:hAnsi="Montserrat" w:cs="Montserrat"/>
          <w:color w:val="000000"/>
          <w:sz w:val="22"/>
          <w:szCs w:val="22"/>
        </w:rPr>
      </w:pPr>
    </w:p>
    <w:p w14:paraId="00000294"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 xml:space="preserve">Pentru activitatea de restaurare, consolidare, protecție, conservare, dotare, digitalizare, adaptare a patrimoniului cultural sunt eligibile exclusiv monumentele clasificate conform anexei la Ordinul ministrului culturii nr. 2.828/2015, pentru modificarea anexei nr. 1 la Ordinul ministrului culturii și cultelor nr. 2.314/2004 privind aprobarea Listei monumentelor istorice, actualizată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a Listei Monumentelor Istorice dispărute din 24.12.2015, cu modificările ulterioare.</w:t>
      </w:r>
    </w:p>
    <w:p w14:paraId="00000295" w14:textId="77777777" w:rsidR="00FA020C" w:rsidRDefault="00FA020C">
      <w:pPr>
        <w:jc w:val="both"/>
        <w:rPr>
          <w:rFonts w:ascii="Montserrat" w:eastAsia="Montserrat" w:hAnsi="Montserrat" w:cs="Montserrat"/>
          <w:b/>
          <w:sz w:val="22"/>
          <w:szCs w:val="22"/>
        </w:rPr>
      </w:pPr>
      <w:bookmarkStart w:id="65" w:name="_heading=h.3cqmetx" w:colFirst="0" w:colLast="0"/>
      <w:bookmarkEnd w:id="65"/>
    </w:p>
    <w:p w14:paraId="00000296" w14:textId="77777777" w:rsidR="00FA020C" w:rsidRDefault="00246DDB">
      <w:pPr>
        <w:jc w:val="both"/>
        <w:rPr>
          <w:rFonts w:ascii="Montserrat" w:eastAsia="Montserrat" w:hAnsi="Montserrat" w:cs="Montserrat"/>
          <w:b/>
          <w:sz w:val="22"/>
          <w:szCs w:val="22"/>
        </w:rPr>
      </w:pPr>
      <w:r>
        <w:rPr>
          <w:rFonts w:ascii="Montserrat" w:eastAsia="Montserrat" w:hAnsi="Montserrat" w:cs="Montserrat"/>
          <w:b/>
          <w:sz w:val="22"/>
          <w:szCs w:val="22"/>
        </w:rPr>
        <w:t xml:space="preserve">3. </w:t>
      </w:r>
      <w:r>
        <w:rPr>
          <w:rFonts w:ascii="Montserrat" w:eastAsia="Montserrat" w:hAnsi="Montserrat" w:cs="Montserrat"/>
          <w:b/>
          <w:i/>
          <w:sz w:val="22"/>
          <w:szCs w:val="22"/>
        </w:rPr>
        <w:t>Alte activități ce pot fi realizate ca parte integranta a proiectelor</w:t>
      </w:r>
    </w:p>
    <w:p w14:paraId="00000297" w14:textId="77777777" w:rsidR="00FA020C" w:rsidRDefault="00FA020C">
      <w:pPr>
        <w:jc w:val="both"/>
        <w:rPr>
          <w:rFonts w:ascii="Montserrat" w:eastAsia="Montserrat" w:hAnsi="Montserrat" w:cs="Montserrat"/>
          <w:sz w:val="22"/>
          <w:szCs w:val="22"/>
        </w:rPr>
      </w:pPr>
    </w:p>
    <w:p w14:paraId="000002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 realizarea planurilor de interpretare, valorificarea obiectivelor de patrimoniu;</w:t>
      </w:r>
    </w:p>
    <w:p w14:paraId="00000299" w14:textId="77777777" w:rsidR="00FA020C" w:rsidRDefault="00246DDB">
      <w:pPr>
        <w:jc w:val="both"/>
        <w:rPr>
          <w:rFonts w:ascii="Montserrat" w:eastAsia="Montserrat" w:hAnsi="Montserrat" w:cs="Montserrat"/>
          <w:sz w:val="22"/>
          <w:szCs w:val="22"/>
        </w:rPr>
      </w:pPr>
      <w:bookmarkStart w:id="66" w:name="_heading=h.1rvwp1q" w:colFirst="0" w:colLast="0"/>
      <w:bookmarkEnd w:id="66"/>
      <w:r>
        <w:rPr>
          <w:rFonts w:ascii="Montserrat" w:eastAsia="Montserrat" w:hAnsi="Montserrat" w:cs="Montserrat"/>
          <w:sz w:val="22"/>
          <w:szCs w:val="22"/>
        </w:rPr>
        <w:t xml:space="preserve">b. realizarea de parcări inteligente justificate de dispariția zonelor de parcare existente, urmare a reconfigurării spatiilor deschise, subiect al proiectelor de revitalizare/regenerare urbana (investițiile in parcări inteligente nu trebuie sa aibă ca rezultat creșterea capacitații de parcare). </w:t>
      </w:r>
    </w:p>
    <w:p w14:paraId="000002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Aceasta activitate va fi eligibila in limita unui procent de maxim 15 % din valoarea totala eligibila a proiectului.</w:t>
      </w:r>
    </w:p>
    <w:p w14:paraId="0000029B" w14:textId="77777777" w:rsidR="00FA020C" w:rsidRDefault="00FA020C">
      <w:pPr>
        <w:jc w:val="both"/>
        <w:rPr>
          <w:rFonts w:ascii="Montserrat" w:eastAsia="Montserrat" w:hAnsi="Montserrat" w:cs="Montserrat"/>
          <w:color w:val="00B0F0"/>
          <w:sz w:val="22"/>
          <w:szCs w:val="22"/>
        </w:rPr>
      </w:pPr>
    </w:p>
    <w:p w14:paraId="0000029C" w14:textId="77777777" w:rsidR="00FA020C" w:rsidRDefault="00246DDB">
      <w:pPr>
        <w:numPr>
          <w:ilvl w:val="0"/>
          <w:numId w:val="29"/>
        </w:numPr>
        <w:pBdr>
          <w:top w:val="nil"/>
          <w:left w:val="nil"/>
          <w:bottom w:val="nil"/>
          <w:right w:val="nil"/>
          <w:between w:val="nil"/>
        </w:pBdr>
        <w:spacing w:before="120" w:after="120"/>
        <w:ind w:left="0" w:firstLine="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Recomandăm ca activitățile proiectelor să promoveze principiile inovării sociale urmărind îmbunătățirea condițiilor de muncă, educația, dezvoltarea locală sau sănătatea, sau abordând probleme critice, cum ar fi sărăcia sau discriminarea. </w:t>
      </w:r>
    </w:p>
    <w:p w14:paraId="0000029D" w14:textId="77777777" w:rsidR="00FA020C" w:rsidRDefault="00FA020C">
      <w:pPr>
        <w:jc w:val="both"/>
        <w:rPr>
          <w:rFonts w:ascii="Montserrat" w:eastAsia="Montserrat" w:hAnsi="Montserrat" w:cs="Montserrat"/>
          <w:sz w:val="22"/>
          <w:szCs w:val="22"/>
        </w:rPr>
      </w:pPr>
    </w:p>
    <w:p w14:paraId="0000029E"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 xml:space="preserve">Activitatea de bază  </w:t>
      </w:r>
      <w:r>
        <w:rPr>
          <w:rFonts w:ascii="Montserrat" w:eastAsia="Montserrat" w:hAnsi="Montserrat" w:cs="Montserrat"/>
          <w:b/>
          <w:i/>
          <w:color w:val="000000"/>
        </w:rPr>
        <w:tab/>
      </w:r>
    </w:p>
    <w:p w14:paraId="0000029F" w14:textId="77777777" w:rsidR="00FA020C" w:rsidRDefault="00246DDB">
      <w:pPr>
        <w:shd w:val="clear" w:color="auto" w:fill="D9D9D9"/>
        <w:jc w:val="both"/>
        <w:rPr>
          <w:rFonts w:ascii="Montserrat" w:eastAsia="Montserrat" w:hAnsi="Montserrat" w:cs="Montserrat"/>
          <w:b/>
          <w:sz w:val="22"/>
          <w:szCs w:val="22"/>
        </w:rPr>
      </w:pPr>
      <w:r>
        <w:rPr>
          <w:rFonts w:ascii="Montserrat" w:eastAsia="Montserrat" w:hAnsi="Montserrat" w:cs="Montserrat"/>
          <w:b/>
          <w:sz w:val="22"/>
          <w:szCs w:val="22"/>
        </w:rPr>
        <w:t>Cerința 9. Valoarea activității de bază sau pachetului de activități de bază, reprezintă minim 50% din bugetul eligibil al proiectului.</w:t>
      </w:r>
    </w:p>
    <w:p w14:paraId="000002A0" w14:textId="77777777" w:rsidR="00FA020C" w:rsidRDefault="00FA020C">
      <w:pPr>
        <w:jc w:val="both"/>
        <w:rPr>
          <w:rFonts w:ascii="Montserrat" w:eastAsia="Montserrat" w:hAnsi="Montserrat" w:cs="Montserrat"/>
          <w:sz w:val="22"/>
          <w:szCs w:val="22"/>
        </w:rPr>
      </w:pPr>
    </w:p>
    <w:p w14:paraId="000002A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Activitatea de bază reprezintă activitatea sau pachetul de activități declarată/e de către beneficiar ca fiind principală/e sau de referință pentru un proiect și care respectă următoarele condiții cumulative:</w:t>
      </w:r>
    </w:p>
    <w:p w14:paraId="000002A2" w14:textId="77777777" w:rsidR="00FA020C" w:rsidRDefault="00246DDB">
      <w:pPr>
        <w:numPr>
          <w:ilvl w:val="2"/>
          <w:numId w:val="20"/>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aibă legătură directă cu obiectul proiectului pentru care se acordă finanțarea și contribuie în mod direct și semnificativ la realizarea obiectivelor și la obținerea rezultatelor acestuia;</w:t>
      </w:r>
    </w:p>
    <w:p w14:paraId="000002A3" w14:textId="77777777" w:rsidR="00FA020C" w:rsidRDefault="00246DDB">
      <w:pPr>
        <w:numPr>
          <w:ilvl w:val="2"/>
          <w:numId w:val="20"/>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Să se regăsească în cererea de finanțare sub forma activităților eligibile specificate la Capitolul 5.2.2, punctele 1 și 2;</w:t>
      </w:r>
    </w:p>
    <w:p w14:paraId="000002A4" w14:textId="757CFDB0"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acest apel de proiecte, toate activitățile eligibile detaliate în secțiunea 5.2.2 (</w:t>
      </w:r>
      <w:r>
        <w:rPr>
          <w:rFonts w:ascii="Montserrat" w:eastAsia="Montserrat" w:hAnsi="Montserrat" w:cs="Montserrat"/>
          <w:color w:val="000000"/>
          <w:sz w:val="22"/>
          <w:szCs w:val="22"/>
        </w:rPr>
        <w:t>punctele 1 și 2</w:t>
      </w:r>
      <w:r>
        <w:rPr>
          <w:rFonts w:ascii="Montserrat" w:eastAsia="Montserrat" w:hAnsi="Montserrat" w:cs="Montserrat"/>
          <w:sz w:val="22"/>
          <w:szCs w:val="22"/>
        </w:rPr>
        <w:t>), sunt activități de bază in conformitate cu prevederile OUG 23/2023.</w:t>
      </w:r>
    </w:p>
    <w:p w14:paraId="000002A5" w14:textId="77777777" w:rsidR="00FA020C" w:rsidRDefault="00FA020C">
      <w:pPr>
        <w:jc w:val="both"/>
        <w:rPr>
          <w:rFonts w:ascii="Montserrat" w:eastAsia="Montserrat" w:hAnsi="Montserrat" w:cs="Montserrat"/>
          <w:sz w:val="22"/>
          <w:szCs w:val="22"/>
        </w:rPr>
      </w:pPr>
    </w:p>
    <w:p w14:paraId="000002A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Activități neeligibile  </w:t>
      </w:r>
    </w:p>
    <w:p w14:paraId="000002A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proiectele:</w:t>
      </w:r>
    </w:p>
    <w:p w14:paraId="000002A8" w14:textId="77777777" w:rsidR="00FA020C" w:rsidRDefault="00246DDB">
      <w:pPr>
        <w:numPr>
          <w:ilvl w:val="0"/>
          <w:numId w:val="13"/>
        </w:numPr>
        <w:pBdr>
          <w:top w:val="nil"/>
          <w:left w:val="nil"/>
          <w:bottom w:val="nil"/>
          <w:right w:val="nil"/>
          <w:between w:val="nil"/>
        </w:pBdr>
        <w:spacing w:before="120"/>
        <w:jc w:val="both"/>
        <w:rPr>
          <w:rFonts w:ascii="Montserrat" w:eastAsia="Montserrat" w:hAnsi="Montserrat" w:cs="Montserrat"/>
          <w:color w:val="000000"/>
          <w:sz w:val="22"/>
          <w:szCs w:val="22"/>
        </w:rPr>
      </w:pPr>
      <w:bookmarkStart w:id="67" w:name="_heading=h.4bvk7pj" w:colFirst="0" w:colLast="0"/>
      <w:bookmarkEnd w:id="67"/>
      <w:r>
        <w:rPr>
          <w:rFonts w:ascii="Montserrat" w:eastAsia="Montserrat" w:hAnsi="Montserrat" w:cs="Montserrat"/>
          <w:color w:val="000000"/>
          <w:sz w:val="22"/>
          <w:szCs w:val="22"/>
        </w:rPr>
        <w:t>care nu includ execuția de lucrări care se supun autorizării.</w:t>
      </w:r>
    </w:p>
    <w:p w14:paraId="000002A9"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finalizate fizic sau implementate integral înainte de depunerea cererii de finanțare, indiferent dacă au fost efectuate sau nu toate plățile aferente. </w:t>
      </w:r>
    </w:p>
    <w:p w14:paraId="000002AA" w14:textId="77777777" w:rsidR="00FA020C" w:rsidRDefault="00571A94">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sdt>
        <w:sdtPr>
          <w:tag w:val="goog_rdk_41"/>
          <w:id w:val="-1326974406"/>
        </w:sdtPr>
        <w:sdtEndPr/>
        <w:sdtContent/>
      </w:sdt>
      <w:r w:rsidR="00246DDB">
        <w:rPr>
          <w:rFonts w:ascii="Montserrat" w:eastAsia="Montserrat" w:hAnsi="Montserrat" w:cs="Montserrat"/>
          <w:color w:val="000000"/>
          <w:sz w:val="22"/>
          <w:szCs w:val="22"/>
        </w:rPr>
        <w:t xml:space="preserve">demarate înainte de data depunerii cererii de finanțare în </w:t>
      </w:r>
      <w:proofErr w:type="spellStart"/>
      <w:r w:rsidR="00246DDB">
        <w:rPr>
          <w:rFonts w:ascii="Montserrat" w:eastAsia="Montserrat" w:hAnsi="Montserrat" w:cs="Montserrat"/>
          <w:color w:val="000000"/>
          <w:sz w:val="22"/>
          <w:szCs w:val="22"/>
        </w:rPr>
        <w:t>MySMIS</w:t>
      </w:r>
      <w:proofErr w:type="spellEnd"/>
      <w:r w:rsidR="00246DDB">
        <w:rPr>
          <w:rFonts w:ascii="Montserrat" w:eastAsia="Montserrat" w:hAnsi="Montserrat" w:cs="Montserrat"/>
          <w:color w:val="000000"/>
          <w:sz w:val="22"/>
          <w:szCs w:val="22"/>
        </w:rPr>
        <w:t>, care intra sub incidenta ajutorului de stat.</w:t>
      </w:r>
    </w:p>
    <w:p w14:paraId="000002AB"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obiectivele/siturile incluse in rutele finanțate prin PNRR, pentru activități de restaurare si/sau digitalizare.</w:t>
      </w:r>
    </w:p>
    <w:p w14:paraId="000002AC"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bookmarkStart w:id="68" w:name="_heading=h.2r0uhxc" w:colFirst="0" w:colLast="0"/>
      <w:bookmarkEnd w:id="68"/>
      <w:r>
        <w:rPr>
          <w:rFonts w:ascii="Montserrat" w:eastAsia="Montserrat" w:hAnsi="Montserrat" w:cs="Montserrat"/>
          <w:color w:val="000000"/>
          <w:sz w:val="22"/>
          <w:szCs w:val="22"/>
        </w:rPr>
        <w:t>care prevăd investiții in centrele rezidențiale de îngrijire.</w:t>
      </w:r>
    </w:p>
    <w:p w14:paraId="000002AD" w14:textId="77777777" w:rsidR="00FA020C" w:rsidRDefault="00246DDB">
      <w:pPr>
        <w:numPr>
          <w:ilvl w:val="0"/>
          <w:numId w:val="13"/>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care vizează </w:t>
      </w:r>
      <w:r>
        <w:rPr>
          <w:rFonts w:ascii="Montserrat" w:eastAsia="Montserrat" w:hAnsi="Montserrat" w:cs="Montserrat"/>
          <w:color w:val="000000"/>
          <w:sz w:val="22"/>
          <w:szCs w:val="22"/>
          <w:u w:val="single"/>
        </w:rPr>
        <w:t>extinderea</w:t>
      </w:r>
      <w:r>
        <w:rPr>
          <w:rFonts w:ascii="Montserrat" w:eastAsia="Montserrat" w:hAnsi="Montserrat" w:cs="Montserrat"/>
          <w:color w:val="000000"/>
          <w:sz w:val="22"/>
          <w:szCs w:val="22"/>
        </w:rPr>
        <w:t xml:space="preserve"> a unui monument istoric.</w:t>
      </w:r>
    </w:p>
    <w:p w14:paraId="000002AE" w14:textId="77777777" w:rsidR="00FA020C" w:rsidRDefault="00246DDB">
      <w:pPr>
        <w:numPr>
          <w:ilvl w:val="0"/>
          <w:numId w:val="13"/>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care vizează activități care au în vedere restaurarea, consolidarea, protecția și conservarea clădirilor administrative în care se desfășoară activități în folosul comunității (de exemplu licee, primării, spitale) indiferent de încadrarea acestora în Lista monumentelor istorice cu ordin de clasare al ministrului culturii.</w:t>
      </w:r>
    </w:p>
    <w:p w14:paraId="000002AF" w14:textId="77777777" w:rsidR="00FA020C" w:rsidRDefault="00FA020C">
      <w:pPr>
        <w:jc w:val="both"/>
        <w:rPr>
          <w:rFonts w:ascii="Montserrat" w:eastAsia="Montserrat" w:hAnsi="Montserrat" w:cs="Montserrat"/>
          <w:sz w:val="22"/>
          <w:szCs w:val="22"/>
        </w:rPr>
      </w:pPr>
    </w:p>
    <w:p w14:paraId="000002B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prezentului apel de proiecte nu sunt eligibile activitățile de decontaminare chimică (decontaminarea solului și a apei freatice la locul poluării, folosind, de exemplu, metode mecanice, chimice sau biologice; decontaminarea uzinelor sau a amplasamentelor industriale, inclusiv uzine nucleare și terenul aferent; decontaminarea și curățarea apelor de suprafață în urma poluării accidentale, de exemplu prin colectarea poluanților sau prin aplicarea de substanțe chimice;  curățarea petelor de țiței și a altor poluanți de pe sol, de pe suprafața apei, inclusiv zonele costiere; lucrări de îndepărtare a azbestului, vopselei pe bază de plumb și a altor materiale toxice).</w:t>
      </w:r>
    </w:p>
    <w:p w14:paraId="000002B1" w14:textId="77777777" w:rsidR="00FA020C" w:rsidRDefault="00FA020C">
      <w:pPr>
        <w:jc w:val="both"/>
        <w:rPr>
          <w:rFonts w:ascii="Montserrat" w:eastAsia="Montserrat" w:hAnsi="Montserrat" w:cs="Montserrat"/>
          <w:sz w:val="22"/>
          <w:szCs w:val="22"/>
        </w:rPr>
      </w:pPr>
    </w:p>
    <w:p w14:paraId="000002B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Activitățile menționate ca fiind neeligibile pot fi cuprinse în cadrul proiectului în cazul în care sunt necesare pentru atingerea obiectivelor proiectului, dar cheltuielile sunt considerate neeligibile.</w:t>
      </w:r>
    </w:p>
    <w:p w14:paraId="000002B3" w14:textId="77777777" w:rsidR="00FA020C" w:rsidRDefault="00FA020C">
      <w:pPr>
        <w:jc w:val="both"/>
        <w:rPr>
          <w:rFonts w:ascii="Montserrat" w:eastAsia="Montserrat" w:hAnsi="Montserrat" w:cs="Montserrat"/>
          <w:sz w:val="22"/>
          <w:szCs w:val="22"/>
        </w:rPr>
      </w:pPr>
    </w:p>
    <w:p w14:paraId="000002B4" w14:textId="77777777" w:rsidR="00FA020C" w:rsidRDefault="00FA020C">
      <w:pPr>
        <w:jc w:val="both"/>
        <w:rPr>
          <w:rFonts w:ascii="Montserrat" w:eastAsia="Montserrat" w:hAnsi="Montserrat" w:cs="Montserrat"/>
          <w:sz w:val="22"/>
          <w:szCs w:val="22"/>
        </w:rPr>
      </w:pPr>
    </w:p>
    <w:p w14:paraId="000002B5" w14:textId="77777777" w:rsidR="00FA020C" w:rsidRDefault="00246DDB">
      <w:pPr>
        <w:pStyle w:val="Titlu2"/>
        <w:numPr>
          <w:ilvl w:val="1"/>
          <w:numId w:val="19"/>
        </w:numPr>
      </w:pPr>
      <w:bookmarkStart w:id="69" w:name="_Toc139883343"/>
      <w:r>
        <w:t>Eligibilitatea cheltuielilor</w:t>
      </w:r>
      <w:bookmarkEnd w:id="69"/>
      <w:r>
        <w:tab/>
      </w:r>
    </w:p>
    <w:p w14:paraId="000002B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Baza legală pentru stabilirea eligibilității cheltuielilor</w:t>
      </w:r>
    </w:p>
    <w:p w14:paraId="000002B7" w14:textId="77777777" w:rsidR="00FA020C" w:rsidRDefault="00246DDB">
      <w:pPr>
        <w:numPr>
          <w:ilvl w:val="0"/>
          <w:numId w:val="2"/>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Euratom) 2093/2020 AL CONSILIULUI din 17 decembrie 2020 de stabilire a cadrului financiar multianual pentru perioada 2021-2027;</w:t>
      </w:r>
    </w:p>
    <w:p w14:paraId="000002B8"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1060/2021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000002B9"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REGULAMENTUL (UE) 1058/2021 AL PARLAMENTULUI EUROPEAN ȘI AL CONSILIULUI din 24 iunie 2021 privind Fondul european de dezvoltare regională și Fondul de coeziune; </w:t>
      </w:r>
    </w:p>
    <w:p w14:paraId="000002BA" w14:textId="77777777" w:rsidR="00FA020C" w:rsidRDefault="00246DDB">
      <w:pPr>
        <w:numPr>
          <w:ilvl w:val="0"/>
          <w:numId w:val="2"/>
        </w:numPr>
        <w:ind w:left="0" w:firstLine="0"/>
        <w:jc w:val="both"/>
        <w:rPr>
          <w:rFonts w:ascii="Montserrat" w:eastAsia="Montserrat" w:hAnsi="Montserrat" w:cs="Montserrat"/>
          <w:sz w:val="22"/>
          <w:szCs w:val="22"/>
        </w:rPr>
      </w:pPr>
      <w:r>
        <w:rPr>
          <w:rFonts w:ascii="Montserrat" w:eastAsia="Montserrat" w:hAnsi="Montserrat" w:cs="Montserrat"/>
          <w:sz w:val="22"/>
          <w:szCs w:val="22"/>
        </w:rPr>
        <w:t>REGULAMENTUL (UE) NR. 651/2014 AL COMISIEI de declarare a anumitor categorii de ajutoare compatibile cu piața internă în aplicarea articolelor 107 și 108 din tratat;</w:t>
      </w:r>
    </w:p>
    <w:p w14:paraId="000002BB"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Hotărârea Guvernului nr. 873/2022 pentru stabilirea cadrului legal privind eligibilitatea cheltuielilor efectuate de beneficiari în cadrul </w:t>
      </w:r>
      <w:proofErr w:type="spellStart"/>
      <w:r>
        <w:rPr>
          <w:rFonts w:ascii="Montserrat" w:eastAsia="Montserrat" w:hAnsi="Montserrat" w:cs="Montserrat"/>
          <w:sz w:val="22"/>
          <w:szCs w:val="22"/>
        </w:rPr>
        <w:t>operaţiunilor</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finanţate</w:t>
      </w:r>
      <w:proofErr w:type="spellEnd"/>
      <w:r>
        <w:rPr>
          <w:rFonts w:ascii="Montserrat" w:eastAsia="Montserrat" w:hAnsi="Montserrat" w:cs="Montserrat"/>
          <w:sz w:val="22"/>
          <w:szCs w:val="22"/>
        </w:rPr>
        <w:t xml:space="preserve"> în perioada de programare 2021-2027 prin Fondul european de dezvoltare regională, Fondul social european Plus, Fondul de coeziune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Fondul pentru o </w:t>
      </w:r>
      <w:proofErr w:type="spellStart"/>
      <w:r>
        <w:rPr>
          <w:rFonts w:ascii="Montserrat" w:eastAsia="Montserrat" w:hAnsi="Montserrat" w:cs="Montserrat"/>
          <w:sz w:val="22"/>
          <w:szCs w:val="22"/>
        </w:rPr>
        <w:t>tranziţie</w:t>
      </w:r>
      <w:proofErr w:type="spellEnd"/>
      <w:r>
        <w:rPr>
          <w:rFonts w:ascii="Montserrat" w:eastAsia="Montserrat" w:hAnsi="Montserrat" w:cs="Montserrat"/>
          <w:sz w:val="22"/>
          <w:szCs w:val="22"/>
        </w:rPr>
        <w:t xml:space="preserve"> justă;</w:t>
      </w:r>
    </w:p>
    <w:p w14:paraId="000002BC"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proofErr w:type="spellStart"/>
      <w:r>
        <w:rPr>
          <w:rFonts w:ascii="Montserrat" w:eastAsia="Montserrat" w:hAnsi="Montserrat" w:cs="Montserrat"/>
          <w:sz w:val="22"/>
          <w:szCs w:val="22"/>
        </w:rPr>
        <w:lastRenderedPageBreak/>
        <w:t>Ordonanţa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 privind gestionarea financiară a fondurilor europene pentru perioada de programare 2021-2027 alocate României din Fondul european de dezvoltare regională, Fondul de coeziune, Fondul social european Plus, Fondul pentru o tranziție justă;</w:t>
      </w:r>
    </w:p>
    <w:p w14:paraId="000002BD"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2BE" w14:textId="77777777" w:rsidR="00FA020C" w:rsidRDefault="00246DDB">
      <w:pPr>
        <w:numPr>
          <w:ilvl w:val="0"/>
          <w:numId w:val="2"/>
        </w:numPr>
        <w:spacing w:line="276" w:lineRule="auto"/>
        <w:ind w:left="0" w:firstLine="0"/>
        <w:jc w:val="both"/>
        <w:rPr>
          <w:rFonts w:ascii="Montserrat" w:eastAsia="Montserrat" w:hAnsi="Montserrat" w:cs="Montserrat"/>
          <w:sz w:val="22"/>
          <w:szCs w:val="22"/>
        </w:rPr>
      </w:pPr>
      <w:proofErr w:type="spellStart"/>
      <w:r>
        <w:rPr>
          <w:rFonts w:ascii="Montserrat" w:eastAsia="Montserrat" w:hAnsi="Montserrat" w:cs="Montserrat"/>
          <w:sz w:val="22"/>
          <w:szCs w:val="22"/>
        </w:rPr>
        <w:t>Ordonanta</w:t>
      </w:r>
      <w:proofErr w:type="spellEnd"/>
      <w:r>
        <w:rPr>
          <w:rFonts w:ascii="Montserrat" w:eastAsia="Montserrat" w:hAnsi="Montserrat" w:cs="Montserrat"/>
          <w:sz w:val="22"/>
          <w:szCs w:val="22"/>
        </w:rPr>
        <w:t xml:space="preserve"> de Urgenta nr. 23/12.04.2023 privind instituirea unor măsuri de simplificare și digitalizare pentru gestionarea fondurilor europene aferente Politicii de Coeziune 2021-2027.</w:t>
      </w:r>
    </w:p>
    <w:p w14:paraId="000002BF" w14:textId="77777777" w:rsidR="00FA020C" w:rsidRDefault="00FA020C">
      <w:pPr>
        <w:spacing w:after="200" w:line="276" w:lineRule="auto"/>
        <w:jc w:val="both"/>
        <w:rPr>
          <w:rFonts w:ascii="Montserrat" w:eastAsia="Montserrat" w:hAnsi="Montserrat" w:cs="Montserrat"/>
          <w:b/>
          <w:sz w:val="22"/>
          <w:szCs w:val="22"/>
        </w:rPr>
      </w:pPr>
    </w:p>
    <w:p w14:paraId="000002C0" w14:textId="77777777" w:rsidR="00FA020C" w:rsidRDefault="00246DDB">
      <w:pPr>
        <w:spacing w:after="200" w:line="276" w:lineRule="auto"/>
        <w:jc w:val="both"/>
        <w:rPr>
          <w:rFonts w:ascii="Montserrat" w:eastAsia="Montserrat" w:hAnsi="Montserrat" w:cs="Montserrat"/>
          <w:b/>
          <w:sz w:val="22"/>
          <w:szCs w:val="22"/>
        </w:rPr>
      </w:pPr>
      <w:r>
        <w:rPr>
          <w:rFonts w:ascii="Montserrat" w:eastAsia="Montserrat" w:hAnsi="Montserrat" w:cs="Montserrat"/>
          <w:b/>
          <w:sz w:val="22"/>
          <w:szCs w:val="22"/>
        </w:rPr>
        <w:t>Condițiile cumulative de eligibilitate a cheltuielilor:</w:t>
      </w:r>
    </w:p>
    <w:p w14:paraId="000002C1" w14:textId="77777777" w:rsidR="00FA020C" w:rsidRDefault="00246DDB">
      <w:pPr>
        <w:numPr>
          <w:ilvl w:val="0"/>
          <w:numId w:val="1"/>
        </w:numPr>
        <w:spacing w:before="120"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respecte prevederile articolului 63 și, după caz, ale art. 20 alin. (1) lit. b) și c) din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000002C2"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sa fie suportate de un beneficiar și plătite în cadrul implementării operațiunilor, între data transmiterii programului către Comisie sau data de 1 ianuarie 2021, oricare dintre aceste date survine prima, și 31 decembrie 2029” (art. 63 din Regulamentul UE 160/2021, alin. (2));</w:t>
      </w:r>
    </w:p>
    <w:p w14:paraId="000002C3"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facturi emise în conformitate cu prevederile </w:t>
      </w:r>
      <w:hyperlink r:id="rId16">
        <w:r>
          <w:rPr>
            <w:rFonts w:ascii="Montserrat" w:eastAsia="Montserrat" w:hAnsi="Montserrat" w:cs="Montserrat"/>
            <w:sz w:val="22"/>
            <w:szCs w:val="22"/>
          </w:rPr>
          <w:t>Legii nr. 227/2015 privind Codul fiscal</w:t>
        </w:r>
      </w:hyperlink>
      <w:r>
        <w:rPr>
          <w:rFonts w:ascii="Montserrat" w:eastAsia="Montserrat" w:hAnsi="Montserrat" w:cs="Montserrat"/>
          <w:sz w:val="22"/>
          <w:szCs w:val="22"/>
        </w:rPr>
        <w:t>, cu modificările și completările ulterioare, sau cu prevederile legislației statului în care acestea au fost emise ori de alte documente cu valoare probatorie echivalentă facturilor, pe baza cărora cheltuielile să poată fi verificate/controlate/auditate, cu excepția cheltuielilor prevăzute la art. 3 din HG 873/2022, precum și formelor de sprijin prevăzute la art. 5 din HG 873/2022;</w:t>
      </w:r>
    </w:p>
    <w:p w14:paraId="000002C4"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însoțită de documente justificative privind efectuarea plății și realitatea cheltuielii efectuate, pe baza cărora cheltuielile să poată fi verificate/controlate/auditate, cu excepția cheltuielilor prevăzute la art. 3 și 4 din HG 873/2022, precum și a formelor de sprijin prevăzute la art. 5 din HG 873/2022;</w:t>
      </w:r>
    </w:p>
    <w:p w14:paraId="000002C5"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programului;</w:t>
      </w:r>
    </w:p>
    <w:p w14:paraId="000002C6"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 conformitate cu prevederile contractului/deciziei de finanțare;</w:t>
      </w:r>
    </w:p>
    <w:p w14:paraId="000002C7"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fie rezonabilă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necesară realizării </w:t>
      </w:r>
      <w:proofErr w:type="spellStart"/>
      <w:r>
        <w:rPr>
          <w:rFonts w:ascii="Montserrat" w:eastAsia="Montserrat" w:hAnsi="Montserrat" w:cs="Montserrat"/>
          <w:sz w:val="22"/>
          <w:szCs w:val="22"/>
        </w:rPr>
        <w:t>operaţiunii</w:t>
      </w:r>
      <w:proofErr w:type="spellEnd"/>
      <w:r>
        <w:rPr>
          <w:rFonts w:ascii="Montserrat" w:eastAsia="Montserrat" w:hAnsi="Montserrat" w:cs="Montserrat"/>
          <w:sz w:val="22"/>
          <w:szCs w:val="22"/>
        </w:rPr>
        <w:t>;</w:t>
      </w:r>
    </w:p>
    <w:p w14:paraId="000002C8"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să respecte prevederile </w:t>
      </w:r>
      <w:proofErr w:type="spellStart"/>
      <w:r>
        <w:rPr>
          <w:rFonts w:ascii="Montserrat" w:eastAsia="Montserrat" w:hAnsi="Montserrat" w:cs="Montserrat"/>
          <w:sz w:val="22"/>
          <w:szCs w:val="22"/>
        </w:rPr>
        <w:t>legislaţiei</w:t>
      </w:r>
      <w:proofErr w:type="spellEnd"/>
      <w:r>
        <w:rPr>
          <w:rFonts w:ascii="Montserrat" w:eastAsia="Montserrat" w:hAnsi="Montserrat" w:cs="Montserrat"/>
          <w:sz w:val="22"/>
          <w:szCs w:val="22"/>
        </w:rPr>
        <w:t xml:space="preserve"> Uniunii Europene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naţionale</w:t>
      </w:r>
      <w:proofErr w:type="spellEnd"/>
      <w:r>
        <w:rPr>
          <w:rFonts w:ascii="Montserrat" w:eastAsia="Montserrat" w:hAnsi="Montserrat" w:cs="Montserrat"/>
          <w:sz w:val="22"/>
          <w:szCs w:val="22"/>
        </w:rPr>
        <w:t xml:space="preserve"> aplicabile;</w:t>
      </w:r>
    </w:p>
    <w:p w14:paraId="000002C9" w14:textId="77777777" w:rsidR="00FA020C" w:rsidRDefault="00246DDB">
      <w:pPr>
        <w:numPr>
          <w:ilvl w:val="0"/>
          <w:numId w:val="1"/>
        </w:numPr>
        <w:spacing w:line="276" w:lineRule="auto"/>
        <w:ind w:left="0" w:firstLine="0"/>
        <w:jc w:val="both"/>
        <w:rPr>
          <w:rFonts w:ascii="Montserrat" w:eastAsia="Montserrat" w:hAnsi="Montserrat" w:cs="Montserrat"/>
          <w:sz w:val="22"/>
          <w:szCs w:val="22"/>
        </w:rPr>
      </w:pPr>
      <w:r>
        <w:rPr>
          <w:rFonts w:ascii="Montserrat" w:eastAsia="Montserrat" w:hAnsi="Montserrat" w:cs="Montserrat"/>
          <w:sz w:val="22"/>
          <w:szCs w:val="22"/>
        </w:rPr>
        <w:t>să fie înregistrată în contabilitatea beneficiarului, cu respectarea  prevederilor art. 74 alin. (1) lit. a) pct. (i) din Regulamentul (UE) nr. 1.060/2021, cu excepția formelor de sprijin prevăzute la art. 5 din HG 873/2022.</w:t>
      </w:r>
    </w:p>
    <w:p w14:paraId="000002CA" w14:textId="77777777" w:rsidR="00FA020C" w:rsidRDefault="00FA020C">
      <w:pPr>
        <w:spacing w:line="276" w:lineRule="auto"/>
        <w:jc w:val="both"/>
        <w:rPr>
          <w:rFonts w:ascii="Montserrat" w:eastAsia="Montserrat" w:hAnsi="Montserrat" w:cs="Montserrat"/>
          <w:sz w:val="22"/>
          <w:szCs w:val="22"/>
        </w:rPr>
      </w:pPr>
    </w:p>
    <w:p w14:paraId="000002CB" w14:textId="77777777" w:rsidR="00FA020C" w:rsidRDefault="00FA020C">
      <w:pPr>
        <w:spacing w:line="276" w:lineRule="auto"/>
        <w:ind w:left="720"/>
        <w:jc w:val="both"/>
        <w:rPr>
          <w:rFonts w:ascii="Montserrat" w:eastAsia="Montserrat" w:hAnsi="Montserrat" w:cs="Montserrat"/>
          <w:sz w:val="22"/>
          <w:szCs w:val="22"/>
        </w:rPr>
      </w:pPr>
    </w:p>
    <w:p w14:paraId="000002CC" w14:textId="77777777" w:rsidR="00FA020C" w:rsidRDefault="00246DDB">
      <w:pPr>
        <w:spacing w:after="120" w:line="276"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In conformitate cu prevederile art. 64 din Regulamentul UE 1060/2021, Taxa pe valoarea adăugată („TVA”) este eligibilă:</w:t>
      </w:r>
    </w:p>
    <w:p w14:paraId="000002CD" w14:textId="77777777" w:rsidR="00FA020C" w:rsidRDefault="00246DDB">
      <w:pPr>
        <w:numPr>
          <w:ilvl w:val="3"/>
          <w:numId w:val="24"/>
        </w:numPr>
        <w:pBdr>
          <w:top w:val="nil"/>
          <w:left w:val="nil"/>
          <w:bottom w:val="nil"/>
          <w:right w:val="nil"/>
          <w:between w:val="nil"/>
        </w:pBdr>
        <w:spacing w:before="120" w:line="276" w:lineRule="auto"/>
        <w:ind w:left="1170"/>
        <w:jc w:val="both"/>
        <w:rPr>
          <w:rFonts w:ascii="Montserrat" w:eastAsia="Montserrat" w:hAnsi="Montserrat" w:cs="Montserrat"/>
          <w:color w:val="000000"/>
          <w:sz w:val="22"/>
          <w:szCs w:val="22"/>
        </w:rPr>
      </w:pPr>
      <w:r>
        <w:rPr>
          <w:rFonts w:ascii="Montserrat" w:eastAsia="Montserrat" w:hAnsi="Montserrat" w:cs="Montserrat"/>
          <w:color w:val="000000"/>
          <w:sz w:val="22"/>
          <w:szCs w:val="22"/>
          <w:highlight w:val="white"/>
        </w:rPr>
        <w:t>pentru operațiunile al căror cost total este mai mic de 5 000 000 EUR (inclusiv TVA);</w:t>
      </w:r>
    </w:p>
    <w:p w14:paraId="000002CE" w14:textId="77777777" w:rsidR="00FA020C" w:rsidRDefault="00246DDB">
      <w:pPr>
        <w:numPr>
          <w:ilvl w:val="3"/>
          <w:numId w:val="24"/>
        </w:numPr>
        <w:pBdr>
          <w:top w:val="nil"/>
          <w:left w:val="nil"/>
          <w:bottom w:val="nil"/>
          <w:right w:val="nil"/>
          <w:between w:val="nil"/>
        </w:pBdr>
        <w:spacing w:line="276" w:lineRule="auto"/>
        <w:ind w:left="1170"/>
        <w:jc w:val="both"/>
        <w:rPr>
          <w:rFonts w:ascii="Montserrat" w:eastAsia="Montserrat" w:hAnsi="Montserrat" w:cs="Montserrat"/>
          <w:color w:val="000000"/>
          <w:sz w:val="22"/>
          <w:szCs w:val="22"/>
        </w:rPr>
      </w:pPr>
      <w:r>
        <w:rPr>
          <w:rFonts w:ascii="Montserrat" w:eastAsia="Montserrat" w:hAnsi="Montserrat" w:cs="Montserrat"/>
          <w:color w:val="000000"/>
          <w:sz w:val="22"/>
          <w:szCs w:val="22"/>
          <w:highlight w:val="white"/>
        </w:rPr>
        <w:t>pentru operațiunile al căror cost total este mai mare de 5 000 000 EUR (inclusiv TVA), în cazul în care TVA-</w:t>
      </w:r>
      <w:proofErr w:type="spellStart"/>
      <w:r>
        <w:rPr>
          <w:rFonts w:ascii="Montserrat" w:eastAsia="Montserrat" w:hAnsi="Montserrat" w:cs="Montserrat"/>
          <w:color w:val="000000"/>
          <w:sz w:val="22"/>
          <w:szCs w:val="22"/>
          <w:highlight w:val="white"/>
        </w:rPr>
        <w:t>ul</w:t>
      </w:r>
      <w:proofErr w:type="spellEnd"/>
      <w:r>
        <w:rPr>
          <w:rFonts w:ascii="Montserrat" w:eastAsia="Montserrat" w:hAnsi="Montserrat" w:cs="Montserrat"/>
          <w:color w:val="000000"/>
          <w:sz w:val="22"/>
          <w:szCs w:val="22"/>
          <w:highlight w:val="white"/>
        </w:rPr>
        <w:t xml:space="preserve"> nu se recuperează în temeiul legislației naționale privind TVA.</w:t>
      </w:r>
    </w:p>
    <w:p w14:paraId="000002CF" w14:textId="77777777" w:rsidR="00FA020C" w:rsidRDefault="00FA020C">
      <w:pPr>
        <w:pBdr>
          <w:top w:val="nil"/>
          <w:left w:val="nil"/>
          <w:bottom w:val="nil"/>
          <w:right w:val="nil"/>
          <w:between w:val="nil"/>
        </w:pBdr>
        <w:spacing w:after="120" w:line="276" w:lineRule="auto"/>
        <w:ind w:left="1170"/>
        <w:jc w:val="both"/>
        <w:rPr>
          <w:rFonts w:ascii="Montserrat" w:eastAsia="Montserrat" w:hAnsi="Montserrat" w:cs="Montserrat"/>
          <w:color w:val="000000"/>
          <w:sz w:val="22"/>
          <w:szCs w:val="22"/>
        </w:rPr>
      </w:pPr>
    </w:p>
    <w:p w14:paraId="000002D0" w14:textId="77777777" w:rsidR="00FA020C" w:rsidRDefault="00246DDB">
      <w:pPr>
        <w:pStyle w:val="Titlu2"/>
        <w:numPr>
          <w:ilvl w:val="2"/>
          <w:numId w:val="19"/>
        </w:numPr>
      </w:pPr>
      <w:bookmarkStart w:id="70" w:name="_Toc139883344"/>
      <w:r>
        <w:t>Categorii și plafoane de cheltuieli eligibile</w:t>
      </w:r>
      <w:bookmarkEnd w:id="70"/>
    </w:p>
    <w:p w14:paraId="000002D1" w14:textId="77777777" w:rsidR="00FA020C" w:rsidRDefault="00246DDB">
      <w:pPr>
        <w:keepNext/>
        <w:jc w:val="both"/>
        <w:rPr>
          <w:rFonts w:ascii="Montserrat" w:eastAsia="Montserrat" w:hAnsi="Montserrat" w:cs="Montserrat"/>
          <w:sz w:val="22"/>
          <w:szCs w:val="22"/>
        </w:rPr>
      </w:pPr>
      <w:r>
        <w:rPr>
          <w:rFonts w:ascii="Montserrat" w:eastAsia="Montserrat" w:hAnsi="Montserrat" w:cs="Montserrat"/>
          <w:sz w:val="22"/>
          <w:szCs w:val="22"/>
        </w:rPr>
        <w:t xml:space="preserve">Detalierea plafoanelor maxime aferente cheltuielilor eligibile aplicabile acestui apel de proiecte, se regăsesc în </w:t>
      </w:r>
      <w:r>
        <w:rPr>
          <w:rFonts w:ascii="Montserrat" w:eastAsia="Montserrat" w:hAnsi="Montserrat" w:cs="Montserrat"/>
          <w:sz w:val="22"/>
          <w:szCs w:val="22"/>
          <w:highlight w:val="yellow"/>
        </w:rPr>
        <w:t>Anexa 5</w:t>
      </w:r>
      <w:r>
        <w:rPr>
          <w:rFonts w:ascii="Montserrat" w:eastAsia="Montserrat" w:hAnsi="Montserrat" w:cs="Montserrat"/>
          <w:sz w:val="22"/>
          <w:szCs w:val="22"/>
        </w:rPr>
        <w:t xml:space="preserve"> la prezentul ghid.</w:t>
      </w:r>
    </w:p>
    <w:p w14:paraId="000002D2" w14:textId="77777777" w:rsidR="00FA020C" w:rsidRDefault="00FA020C">
      <w:pPr>
        <w:keepNext/>
        <w:jc w:val="both"/>
        <w:rPr>
          <w:rFonts w:ascii="Montserrat" w:eastAsia="Montserrat" w:hAnsi="Montserrat" w:cs="Montserrat"/>
          <w:sz w:val="22"/>
          <w:szCs w:val="22"/>
        </w:rPr>
      </w:pPr>
    </w:p>
    <w:p w14:paraId="000002D3" w14:textId="77777777" w:rsidR="00FA020C" w:rsidRDefault="00FA020C">
      <w:pPr>
        <w:keepNext/>
        <w:jc w:val="both"/>
        <w:rPr>
          <w:rFonts w:ascii="Montserrat" w:eastAsia="Montserrat" w:hAnsi="Montserrat" w:cs="Montserrat"/>
          <w:sz w:val="22"/>
          <w:szCs w:val="22"/>
        </w:rPr>
      </w:pPr>
    </w:p>
    <w:p w14:paraId="000002D4"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Categorii de cheltuieli neeligibile</w:t>
      </w:r>
    </w:p>
    <w:p w14:paraId="000002D5" w14:textId="77777777" w:rsidR="00FA020C" w:rsidRDefault="00FA020C">
      <w:pPr>
        <w:keepNext/>
        <w:jc w:val="both"/>
        <w:rPr>
          <w:rFonts w:ascii="Montserrat" w:eastAsia="Montserrat" w:hAnsi="Montserrat" w:cs="Montserrat"/>
          <w:sz w:val="22"/>
          <w:szCs w:val="22"/>
        </w:rPr>
      </w:pPr>
    </w:p>
    <w:p w14:paraId="000002D6" w14:textId="77777777" w:rsidR="00FA020C" w:rsidRDefault="00246DDB">
      <w:pPr>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cadrul acestui apel de proiecte sunt neeligibile:</w:t>
      </w:r>
    </w:p>
    <w:p w14:paraId="000002D7" w14:textId="77777777" w:rsidR="00FA020C" w:rsidRDefault="00246DDB">
      <w:pPr>
        <w:numPr>
          <w:ilvl w:val="0"/>
          <w:numId w:val="14"/>
        </w:numPr>
        <w:spacing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categoriile de cheltuieli prevăzute la art.10 din H.G. nr. 873/06.07.2022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printre care se includ și următoarele:</w:t>
      </w:r>
    </w:p>
    <w:p w14:paraId="000002D8"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cheltuielile prevăzute la art. 64 din Regulamentul (UE) 2021/1.060;</w:t>
      </w:r>
    </w:p>
    <w:p w14:paraId="000002D9" w14:textId="77777777" w:rsidR="00FA020C" w:rsidRDefault="00246DDB">
      <w:pPr>
        <w:numPr>
          <w:ilvl w:val="0"/>
          <w:numId w:val="25"/>
        </w:numPr>
        <w:spacing w:line="276" w:lineRule="auto"/>
        <w:ind w:left="1080"/>
        <w:jc w:val="both"/>
        <w:rPr>
          <w:rFonts w:ascii="Montserrat" w:eastAsia="Montserrat" w:hAnsi="Montserrat" w:cs="Montserrat"/>
          <w:sz w:val="22"/>
          <w:szCs w:val="22"/>
        </w:rPr>
      </w:pPr>
      <w:r>
        <w:rPr>
          <w:rFonts w:ascii="Montserrat" w:eastAsia="Montserrat" w:hAnsi="Montserrat" w:cs="Montserrat"/>
          <w:sz w:val="22"/>
          <w:szCs w:val="22"/>
        </w:rPr>
        <w:t>costuri privind relocarea</w:t>
      </w:r>
      <w:r>
        <w:rPr>
          <w:rFonts w:ascii="Montserrat" w:eastAsia="Montserrat" w:hAnsi="Montserrat" w:cs="Montserrat"/>
          <w:color w:val="000000"/>
          <w:sz w:val="22"/>
          <w:szCs w:val="22"/>
          <w:highlight w:val="white"/>
        </w:rPr>
        <w:t xml:space="preserve"> </w:t>
      </w:r>
      <w:r>
        <w:rPr>
          <w:rFonts w:ascii="Montserrat" w:eastAsia="Montserrat" w:hAnsi="Montserrat" w:cs="Montserrat"/>
          <w:sz w:val="22"/>
          <w:szCs w:val="22"/>
        </w:rPr>
        <w:t>potrivit art. 66 din Regulamentul (UE) 2021/1.060;</w:t>
      </w:r>
    </w:p>
    <w:p w14:paraId="000002DA"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excluse de la finanțare potrivit art. 7 alin. (1), (4) și (5) din Regulamentul (UE) 2021/1.058 privind Fondul european de dezvoltare regională și Fondul de coeziune;</w:t>
      </w:r>
    </w:p>
    <w:p w14:paraId="000002DB"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privind achiziția de dotări/echipamente/utilaje/mijloace de transport second-hand;</w:t>
      </w:r>
    </w:p>
    <w:p w14:paraId="000002DC"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amenzi, penalități, cheltuieli de judecată și cheltuieli de arbitraj;</w:t>
      </w:r>
    </w:p>
    <w:p w14:paraId="000002DD" w14:textId="77777777" w:rsidR="00FA020C" w:rsidRDefault="00246DDB">
      <w:pPr>
        <w:numPr>
          <w:ilvl w:val="0"/>
          <w:numId w:val="15"/>
        </w:numPr>
        <w:spacing w:line="276" w:lineRule="auto"/>
        <w:jc w:val="both"/>
        <w:rPr>
          <w:rFonts w:ascii="Montserrat" w:eastAsia="Montserrat" w:hAnsi="Montserrat" w:cs="Montserrat"/>
          <w:sz w:val="22"/>
          <w:szCs w:val="22"/>
        </w:rPr>
      </w:pPr>
      <w:r>
        <w:rPr>
          <w:rFonts w:ascii="Montserrat" w:eastAsia="Montserrat" w:hAnsi="Montserrat" w:cs="Montserrat"/>
          <w:sz w:val="22"/>
          <w:szCs w:val="22"/>
        </w:rPr>
        <w:t>cheltuielile efectuate peste plafoanele specifice stabilite sau excluse de la finanțare prin ghidul solicitantului</w:t>
      </w:r>
    </w:p>
    <w:p w14:paraId="000002DE" w14:textId="77777777" w:rsidR="00FA020C" w:rsidRDefault="00246DDB">
      <w:pPr>
        <w:numPr>
          <w:ilvl w:val="0"/>
          <w:numId w:val="27"/>
        </w:numPr>
        <w:spacing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 efectuate înainte de 01.01.2021 în conformitate cu prevederile art. 63 alin (2) din Regulamentul (UE) 2021/1.060;</w:t>
      </w:r>
    </w:p>
    <w:p w14:paraId="000002DF"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realizate în cadrul operațiunilor care intră sub incidența prevederilor art. 63 alin. (6) din Regulamentul (UE) 2021/1.060;</w:t>
      </w:r>
    </w:p>
    <w:p w14:paraId="000002E0"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cheltuielile aferente operațiunilor care fac obiectul uneia dintre situațiile prevăzute la art. 65 alin. (1) și (2) din Regulamentul (UE) 2021/1.060, care afectează caracterul durabil al operațiunilor, devin neeligibile, proporțional cu perioada de neconformitate;</w:t>
      </w:r>
    </w:p>
    <w:p w14:paraId="000002E1" w14:textId="77777777" w:rsidR="00FA020C" w:rsidRDefault="00246DDB">
      <w:pPr>
        <w:numPr>
          <w:ilvl w:val="0"/>
          <w:numId w:val="27"/>
        </w:numPr>
        <w:spacing w:before="120" w:after="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contribuția în natură;</w:t>
      </w:r>
    </w:p>
    <w:p w14:paraId="000002E2" w14:textId="77777777" w:rsidR="00FA020C" w:rsidRDefault="00246DDB">
      <w:pPr>
        <w:numPr>
          <w:ilvl w:val="0"/>
          <w:numId w:val="27"/>
        </w:numPr>
        <w:spacing w:before="120" w:after="120"/>
        <w:ind w:left="360"/>
        <w:jc w:val="both"/>
        <w:rPr>
          <w:rFonts w:ascii="Montserrat" w:eastAsia="Montserrat" w:hAnsi="Montserrat" w:cs="Montserrat"/>
          <w:sz w:val="22"/>
          <w:szCs w:val="22"/>
        </w:rPr>
      </w:pPr>
      <w:r>
        <w:rPr>
          <w:rFonts w:ascii="Montserrat" w:eastAsia="Montserrat" w:hAnsi="Montserrat" w:cs="Montserrat"/>
          <w:sz w:val="22"/>
          <w:szCs w:val="22"/>
        </w:rPr>
        <w:t xml:space="preserve">cheltuielile necesare </w:t>
      </w:r>
      <w:proofErr w:type="spellStart"/>
      <w:r>
        <w:rPr>
          <w:rFonts w:ascii="Montserrat" w:eastAsia="Montserrat" w:hAnsi="Montserrat" w:cs="Montserrat"/>
          <w:sz w:val="22"/>
          <w:szCs w:val="22"/>
        </w:rPr>
        <w:t>achizitiei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cladiri</w:t>
      </w:r>
      <w:proofErr w:type="spellEnd"/>
      <w:r>
        <w:rPr>
          <w:rFonts w:ascii="Montserrat" w:eastAsia="Montserrat" w:hAnsi="Montserrat" w:cs="Montserrat"/>
          <w:sz w:val="22"/>
          <w:szCs w:val="22"/>
        </w:rPr>
        <w:t xml:space="preserve"> si terenuri;</w:t>
      </w:r>
    </w:p>
    <w:p w14:paraId="000002E3" w14:textId="77777777" w:rsidR="00FA020C" w:rsidRDefault="00246DDB">
      <w:pPr>
        <w:numPr>
          <w:ilvl w:val="0"/>
          <w:numId w:val="27"/>
        </w:numPr>
        <w:spacing w:before="120" w:after="120"/>
        <w:ind w:left="360"/>
        <w:jc w:val="both"/>
        <w:rPr>
          <w:rFonts w:ascii="Montserrat" w:eastAsia="Montserrat" w:hAnsi="Montserrat" w:cs="Montserrat"/>
          <w:sz w:val="22"/>
          <w:szCs w:val="22"/>
        </w:rPr>
      </w:pPr>
      <w:r>
        <w:rPr>
          <w:rFonts w:ascii="Montserrat" w:eastAsia="Montserrat" w:hAnsi="Montserrat" w:cs="Montserrat"/>
          <w:sz w:val="22"/>
          <w:szCs w:val="22"/>
        </w:rPr>
        <w:t>cheltuielile privind achiziția de mijloace de transport;</w:t>
      </w:r>
    </w:p>
    <w:p w14:paraId="000002E4" w14:textId="77777777" w:rsidR="00FA020C" w:rsidRDefault="00246DDB">
      <w:pPr>
        <w:numPr>
          <w:ilvl w:val="0"/>
          <w:numId w:val="27"/>
        </w:numPr>
        <w:spacing w:before="120"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lastRenderedPageBreak/>
        <w:t>cheltuieli care nu corespund particularităților/obiectivelor/activităților sprijinite aferente Priorității 7 a Programului Regional Nord-Est 2021-2027;</w:t>
      </w:r>
    </w:p>
    <w:p w14:paraId="000002E5" w14:textId="77777777" w:rsidR="00FA020C" w:rsidRDefault="00246DDB">
      <w:pPr>
        <w:numPr>
          <w:ilvl w:val="0"/>
          <w:numId w:val="27"/>
        </w:numPr>
        <w:spacing w:line="276" w:lineRule="auto"/>
        <w:ind w:left="360"/>
        <w:jc w:val="both"/>
        <w:rPr>
          <w:rFonts w:ascii="Montserrat" w:eastAsia="Montserrat" w:hAnsi="Montserrat" w:cs="Montserrat"/>
          <w:sz w:val="22"/>
          <w:szCs w:val="22"/>
        </w:rPr>
      </w:pPr>
      <w:r>
        <w:rPr>
          <w:rFonts w:ascii="Montserrat" w:eastAsia="Montserrat" w:hAnsi="Montserrat" w:cs="Montserrat"/>
          <w:sz w:val="22"/>
          <w:szCs w:val="22"/>
        </w:rPr>
        <w:t>Pentru evitarea dublei finanțări, nu pot fi considerate cheltuieli eligibile în categoria cheltuielilor indirecte, acele cheltuieli care au fost cuprinse în bugetul proiectului în categoria cheltuielilor directe.</w:t>
      </w:r>
    </w:p>
    <w:p w14:paraId="000002E6" w14:textId="77777777" w:rsidR="00FA020C" w:rsidRDefault="00FA020C">
      <w:pPr>
        <w:jc w:val="both"/>
        <w:rPr>
          <w:rFonts w:ascii="Montserrat" w:eastAsia="Montserrat" w:hAnsi="Montserrat" w:cs="Montserrat"/>
          <w:sz w:val="22"/>
          <w:szCs w:val="22"/>
        </w:rPr>
      </w:pPr>
    </w:p>
    <w:p w14:paraId="000002E7"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Opțiuni de costuri simplificate. Costuri directe și costuri indirecte</w:t>
      </w:r>
    </w:p>
    <w:p w14:paraId="000002E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art. 54 lit. (a) Regulamentul UE 2021/1.060,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autoritățile de management, calculează costurile indirecte prin aplicarea unei rate forfetare de 7% la costurile directe eligibile.</w:t>
      </w:r>
    </w:p>
    <w:p w14:paraId="000002E9" w14:textId="77777777" w:rsidR="00FA020C" w:rsidRDefault="00FA020C">
      <w:pPr>
        <w:jc w:val="both"/>
        <w:rPr>
          <w:rFonts w:ascii="Montserrat" w:eastAsia="Montserrat" w:hAnsi="Montserrat" w:cs="Montserrat"/>
          <w:sz w:val="22"/>
          <w:szCs w:val="22"/>
        </w:rPr>
      </w:pPr>
    </w:p>
    <w:p w14:paraId="000002E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Costurile directe reprezintă acele cheltuieli eligibile care sunt direct legate de punerea în aplicare a investiției sau a proiectului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pentru care poate fi demonstrată legătura directă cu respectiva investiție sau cu respectivul proiect. Costurile directe pot include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alte categorii de cheltuieli eligibile decât cele cu investițiile care sunt direct legate de atingerea obiectivelor proiectului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pentru care poate fi demonstrată legătura directă.</w:t>
      </w:r>
    </w:p>
    <w:p w14:paraId="000002EB" w14:textId="77777777" w:rsidR="00FA020C" w:rsidRDefault="00FA020C">
      <w:pPr>
        <w:jc w:val="both"/>
        <w:rPr>
          <w:rFonts w:ascii="Montserrat" w:eastAsia="Montserrat" w:hAnsi="Montserrat" w:cs="Montserrat"/>
          <w:sz w:val="22"/>
          <w:szCs w:val="22"/>
        </w:rPr>
      </w:pPr>
    </w:p>
    <w:p w14:paraId="000002E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depuse in cadru acestei Priorități, </w:t>
      </w:r>
      <w:r>
        <w:rPr>
          <w:rFonts w:ascii="Montserrat" w:eastAsia="Montserrat" w:hAnsi="Montserrat" w:cs="Montserrat"/>
          <w:b/>
          <w:sz w:val="22"/>
          <w:szCs w:val="22"/>
        </w:rPr>
        <w:t>costurile directe</w:t>
      </w:r>
      <w:r>
        <w:rPr>
          <w:rFonts w:ascii="Montserrat" w:eastAsia="Montserrat" w:hAnsi="Montserrat" w:cs="Montserrat"/>
          <w:sz w:val="22"/>
          <w:szCs w:val="22"/>
        </w:rPr>
        <w:t xml:space="preserve"> includ costurile prevăzute in următoarele subcategorii:</w:t>
      </w:r>
    </w:p>
    <w:p w14:paraId="000002ED" w14:textId="77777777" w:rsidR="00FA020C" w:rsidRDefault="00246DDB">
      <w:pPr>
        <w:numPr>
          <w:ilvl w:val="0"/>
          <w:numId w:val="23"/>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i/>
          <w:color w:val="000000"/>
          <w:sz w:val="22"/>
          <w:szCs w:val="22"/>
        </w:rPr>
        <w:t>Sub-categoria  – Cheltuieli pentru digitalizarea obiectivelor</w:t>
      </w:r>
    </w:p>
    <w:p w14:paraId="000002EE"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1" w:name="_heading=h.25b2l0r" w:colFirst="0" w:colLast="0"/>
      <w:bookmarkEnd w:id="71"/>
      <w:r>
        <w:rPr>
          <w:rFonts w:ascii="Montserrat" w:eastAsia="Montserrat" w:hAnsi="Montserrat" w:cs="Montserrat"/>
          <w:i/>
          <w:color w:val="000000"/>
          <w:sz w:val="22"/>
          <w:szCs w:val="22"/>
        </w:rPr>
        <w:t xml:space="preserve">Sub-categoria  - 1.2 Amenajarea terenului </w:t>
      </w:r>
    </w:p>
    <w:p w14:paraId="000002EF"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2" w:name="_heading=h.kgcv8k" w:colFirst="0" w:colLast="0"/>
      <w:bookmarkEnd w:id="72"/>
      <w:r>
        <w:rPr>
          <w:rFonts w:ascii="Montserrat" w:eastAsia="Montserrat" w:hAnsi="Montserrat" w:cs="Montserrat"/>
          <w:i/>
          <w:color w:val="000000"/>
          <w:sz w:val="22"/>
          <w:szCs w:val="22"/>
        </w:rPr>
        <w:t xml:space="preserve">Sub-categoria – 1.3 Cheltuieli cu amenajări pentru protecția mediului </w:t>
      </w:r>
      <w:proofErr w:type="spellStart"/>
      <w:r>
        <w:rPr>
          <w:rFonts w:ascii="Montserrat" w:eastAsia="Montserrat" w:hAnsi="Montserrat" w:cs="Montserrat"/>
          <w:i/>
          <w:color w:val="000000"/>
          <w:sz w:val="22"/>
          <w:szCs w:val="22"/>
        </w:rPr>
        <w:t>şi</w:t>
      </w:r>
      <w:proofErr w:type="spellEnd"/>
      <w:r>
        <w:rPr>
          <w:rFonts w:ascii="Montserrat" w:eastAsia="Montserrat" w:hAnsi="Montserrat" w:cs="Montserrat"/>
          <w:i/>
          <w:color w:val="000000"/>
          <w:sz w:val="22"/>
          <w:szCs w:val="22"/>
        </w:rPr>
        <w:t xml:space="preserve"> aducerea la starea </w:t>
      </w:r>
      <w:proofErr w:type="spellStart"/>
      <w:r>
        <w:rPr>
          <w:rFonts w:ascii="Montserrat" w:eastAsia="Montserrat" w:hAnsi="Montserrat" w:cs="Montserrat"/>
          <w:i/>
          <w:color w:val="000000"/>
          <w:sz w:val="22"/>
          <w:szCs w:val="22"/>
        </w:rPr>
        <w:t>iniţială</w:t>
      </w:r>
      <w:proofErr w:type="spellEnd"/>
      <w:r>
        <w:rPr>
          <w:rFonts w:ascii="Montserrat" w:eastAsia="Montserrat" w:hAnsi="Montserrat" w:cs="Montserrat"/>
          <w:i/>
          <w:color w:val="000000"/>
          <w:sz w:val="22"/>
          <w:szCs w:val="22"/>
        </w:rPr>
        <w:t xml:space="preserve"> </w:t>
      </w:r>
    </w:p>
    <w:p w14:paraId="000002F0"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3" w:name="_heading=h.34g0dwd" w:colFirst="0" w:colLast="0"/>
      <w:bookmarkEnd w:id="73"/>
      <w:r>
        <w:rPr>
          <w:rFonts w:ascii="Montserrat" w:eastAsia="Montserrat" w:hAnsi="Montserrat" w:cs="Montserrat"/>
          <w:i/>
          <w:color w:val="000000"/>
          <w:sz w:val="22"/>
          <w:szCs w:val="22"/>
        </w:rPr>
        <w:t>Sub-categoria – 1.4 Cheltuieli pentru relocarea/</w:t>
      </w:r>
      <w:proofErr w:type="spellStart"/>
      <w:r>
        <w:rPr>
          <w:rFonts w:ascii="Montserrat" w:eastAsia="Montserrat" w:hAnsi="Montserrat" w:cs="Montserrat"/>
          <w:i/>
          <w:color w:val="000000"/>
          <w:sz w:val="22"/>
          <w:szCs w:val="22"/>
        </w:rPr>
        <w:t>protecţia</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utilităţilor</w:t>
      </w:r>
      <w:proofErr w:type="spellEnd"/>
      <w:r>
        <w:rPr>
          <w:rFonts w:ascii="Montserrat" w:eastAsia="Montserrat" w:hAnsi="Montserrat" w:cs="Montserrat"/>
          <w:i/>
          <w:color w:val="000000"/>
          <w:sz w:val="22"/>
          <w:szCs w:val="22"/>
        </w:rPr>
        <w:t xml:space="preserve"> </w:t>
      </w:r>
    </w:p>
    <w:p w14:paraId="000002F1"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4" w:name="_heading=h.1jlao46" w:colFirst="0" w:colLast="0"/>
      <w:bookmarkEnd w:id="74"/>
      <w:r>
        <w:rPr>
          <w:rFonts w:ascii="Montserrat" w:eastAsia="Montserrat" w:hAnsi="Montserrat" w:cs="Montserrat"/>
          <w:i/>
          <w:color w:val="000000"/>
          <w:sz w:val="22"/>
          <w:szCs w:val="22"/>
        </w:rPr>
        <w:t xml:space="preserve">Sub-categoria – 2 Cheltuieli pentru asigurarea </w:t>
      </w:r>
      <w:proofErr w:type="spellStart"/>
      <w:r>
        <w:rPr>
          <w:rFonts w:ascii="Montserrat" w:eastAsia="Montserrat" w:hAnsi="Montserrat" w:cs="Montserrat"/>
          <w:i/>
          <w:color w:val="000000"/>
          <w:sz w:val="22"/>
          <w:szCs w:val="22"/>
        </w:rPr>
        <w:t>utilitatilor</w:t>
      </w:r>
      <w:proofErr w:type="spellEnd"/>
      <w:r>
        <w:rPr>
          <w:rFonts w:ascii="Montserrat" w:eastAsia="Montserrat" w:hAnsi="Montserrat" w:cs="Montserrat"/>
          <w:i/>
          <w:color w:val="000000"/>
          <w:sz w:val="22"/>
          <w:szCs w:val="22"/>
        </w:rPr>
        <w:t xml:space="preserve"> necesare obiectivului </w:t>
      </w:r>
      <w:proofErr w:type="spellStart"/>
      <w:r>
        <w:rPr>
          <w:rFonts w:ascii="Montserrat" w:eastAsia="Montserrat" w:hAnsi="Montserrat" w:cs="Montserrat"/>
          <w:i/>
          <w:color w:val="000000"/>
          <w:sz w:val="22"/>
          <w:szCs w:val="22"/>
        </w:rPr>
        <w:t>investitii</w:t>
      </w:r>
      <w:proofErr w:type="spellEnd"/>
    </w:p>
    <w:p w14:paraId="000002F2"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5" w:name="_heading=h.43ky6rz" w:colFirst="0" w:colLast="0"/>
      <w:bookmarkEnd w:id="75"/>
      <w:r>
        <w:rPr>
          <w:rFonts w:ascii="Montserrat" w:eastAsia="Montserrat" w:hAnsi="Montserrat" w:cs="Montserrat"/>
          <w:i/>
          <w:color w:val="000000"/>
          <w:sz w:val="22"/>
          <w:szCs w:val="22"/>
        </w:rPr>
        <w:t xml:space="preserve">Sub-categoria – 4.1 </w:t>
      </w:r>
      <w:proofErr w:type="spellStart"/>
      <w:r>
        <w:rPr>
          <w:rFonts w:ascii="Montserrat" w:eastAsia="Montserrat" w:hAnsi="Montserrat" w:cs="Montserrat"/>
          <w:i/>
          <w:color w:val="000000"/>
          <w:sz w:val="22"/>
          <w:szCs w:val="22"/>
        </w:rPr>
        <w:t>Construcţii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şi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instalaţii</w:t>
      </w:r>
      <w:proofErr w:type="spellEnd"/>
    </w:p>
    <w:p w14:paraId="000002F3"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6" w:name="_heading=h.2iq8gzs" w:colFirst="0" w:colLast="0"/>
      <w:bookmarkEnd w:id="76"/>
      <w:r>
        <w:rPr>
          <w:rFonts w:ascii="Montserrat" w:eastAsia="Montserrat" w:hAnsi="Montserrat" w:cs="Montserrat"/>
          <w:i/>
          <w:color w:val="000000"/>
          <w:sz w:val="22"/>
          <w:szCs w:val="22"/>
        </w:rPr>
        <w:t xml:space="preserve">Sub-categoria – 4.2 Montaj utilaje, echipamente tehnologice </w:t>
      </w:r>
      <w:proofErr w:type="spellStart"/>
      <w:r>
        <w:rPr>
          <w:rFonts w:ascii="Montserrat" w:eastAsia="Montserrat" w:hAnsi="Montserrat" w:cs="Montserrat"/>
          <w:i/>
          <w:color w:val="000000"/>
          <w:sz w:val="22"/>
          <w:szCs w:val="22"/>
        </w:rPr>
        <w:t>şi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funcţionale</w:t>
      </w:r>
      <w:proofErr w:type="spellEnd"/>
    </w:p>
    <w:p w14:paraId="000002F4"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7" w:name="_heading=h.xvir7l" w:colFirst="0" w:colLast="0"/>
      <w:bookmarkEnd w:id="77"/>
      <w:r>
        <w:rPr>
          <w:rFonts w:ascii="Montserrat" w:eastAsia="Montserrat" w:hAnsi="Montserrat" w:cs="Montserrat"/>
          <w:i/>
          <w:color w:val="000000"/>
          <w:sz w:val="22"/>
          <w:szCs w:val="22"/>
        </w:rPr>
        <w:t xml:space="preserve">Sub-categoria – 4.3 Utilaje, echipamente tehnologice </w:t>
      </w:r>
      <w:proofErr w:type="spellStart"/>
      <w:r>
        <w:rPr>
          <w:rFonts w:ascii="Montserrat" w:eastAsia="Montserrat" w:hAnsi="Montserrat" w:cs="Montserrat"/>
          <w:i/>
          <w:color w:val="000000"/>
          <w:sz w:val="22"/>
          <w:szCs w:val="22"/>
        </w:rPr>
        <w:t>şi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funcţionale</w:t>
      </w:r>
      <w:proofErr w:type="spellEnd"/>
      <w:r>
        <w:rPr>
          <w:rFonts w:ascii="Montserrat" w:eastAsia="Montserrat" w:hAnsi="Montserrat" w:cs="Montserrat"/>
          <w:i/>
          <w:color w:val="000000"/>
          <w:sz w:val="22"/>
          <w:szCs w:val="22"/>
        </w:rPr>
        <w:t xml:space="preserve"> care necesită montaj</w:t>
      </w:r>
    </w:p>
    <w:p w14:paraId="000002F5"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8" w:name="_heading=h.3hv69ve" w:colFirst="0" w:colLast="0"/>
      <w:bookmarkEnd w:id="78"/>
      <w:r>
        <w:rPr>
          <w:rFonts w:ascii="Montserrat" w:eastAsia="Montserrat" w:hAnsi="Montserrat" w:cs="Montserrat"/>
          <w:i/>
          <w:color w:val="000000"/>
          <w:sz w:val="22"/>
          <w:szCs w:val="22"/>
        </w:rPr>
        <w:t xml:space="preserve">Sub-categoria - 5.1.1.Lucrări de </w:t>
      </w:r>
      <w:proofErr w:type="spellStart"/>
      <w:r>
        <w:rPr>
          <w:rFonts w:ascii="Montserrat" w:eastAsia="Montserrat" w:hAnsi="Montserrat" w:cs="Montserrat"/>
          <w:i/>
          <w:color w:val="000000"/>
          <w:sz w:val="22"/>
          <w:szCs w:val="22"/>
        </w:rPr>
        <w:t>construcţii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şi</w:t>
      </w:r>
      <w:proofErr w:type="spellEnd"/>
      <w:r>
        <w:rPr>
          <w:rFonts w:ascii="Montserrat" w:eastAsia="Montserrat" w:hAnsi="Montserrat" w:cs="Montserrat"/>
          <w:i/>
          <w:color w:val="000000"/>
          <w:sz w:val="22"/>
          <w:szCs w:val="22"/>
        </w:rPr>
        <w:t xml:space="preserve"> </w:t>
      </w:r>
      <w:proofErr w:type="spellStart"/>
      <w:r>
        <w:rPr>
          <w:rFonts w:ascii="Montserrat" w:eastAsia="Montserrat" w:hAnsi="Montserrat" w:cs="Montserrat"/>
          <w:i/>
          <w:color w:val="000000"/>
          <w:sz w:val="22"/>
          <w:szCs w:val="22"/>
        </w:rPr>
        <w:t>instalaţii</w:t>
      </w:r>
      <w:proofErr w:type="spellEnd"/>
      <w:r>
        <w:rPr>
          <w:rFonts w:ascii="Montserrat" w:eastAsia="Montserrat" w:hAnsi="Montserrat" w:cs="Montserrat"/>
          <w:i/>
          <w:color w:val="000000"/>
          <w:sz w:val="22"/>
          <w:szCs w:val="22"/>
        </w:rPr>
        <w:t xml:space="preserve"> aferente organizării de </w:t>
      </w:r>
      <w:proofErr w:type="spellStart"/>
      <w:r>
        <w:rPr>
          <w:rFonts w:ascii="Montserrat" w:eastAsia="Montserrat" w:hAnsi="Montserrat" w:cs="Montserrat"/>
          <w:i/>
          <w:color w:val="000000"/>
          <w:sz w:val="22"/>
          <w:szCs w:val="22"/>
        </w:rPr>
        <w:t>şantier</w:t>
      </w:r>
      <w:proofErr w:type="spellEnd"/>
      <w:r>
        <w:rPr>
          <w:rFonts w:ascii="Montserrat" w:eastAsia="Montserrat" w:hAnsi="Montserrat" w:cs="Montserrat"/>
          <w:i/>
          <w:color w:val="000000"/>
          <w:sz w:val="22"/>
          <w:szCs w:val="22"/>
        </w:rPr>
        <w:t xml:space="preserve"> </w:t>
      </w:r>
    </w:p>
    <w:p w14:paraId="000002F6"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79" w:name="_heading=h.1x0gk37" w:colFirst="0" w:colLast="0"/>
      <w:bookmarkEnd w:id="79"/>
      <w:r>
        <w:rPr>
          <w:rFonts w:ascii="Montserrat" w:eastAsia="Montserrat" w:hAnsi="Montserrat" w:cs="Montserrat"/>
          <w:i/>
          <w:color w:val="000000"/>
          <w:sz w:val="22"/>
          <w:szCs w:val="22"/>
        </w:rPr>
        <w:t>Sub-categoria – 5.1.2 Cheltuieli conexe organizării de șantier</w:t>
      </w:r>
    </w:p>
    <w:p w14:paraId="000002F7"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0" w:name="_heading=h.4h042r0" w:colFirst="0" w:colLast="0"/>
      <w:bookmarkEnd w:id="80"/>
      <w:r>
        <w:rPr>
          <w:rFonts w:ascii="Montserrat" w:eastAsia="Montserrat" w:hAnsi="Montserrat" w:cs="Montserrat"/>
          <w:i/>
          <w:color w:val="000000"/>
          <w:sz w:val="22"/>
          <w:szCs w:val="22"/>
        </w:rPr>
        <w:t xml:space="preserve">Sub-categoria – 5.3 Cheltuieli diverse și neprevăzute </w:t>
      </w:r>
    </w:p>
    <w:p w14:paraId="000002F8" w14:textId="77777777" w:rsidR="00FA020C" w:rsidRDefault="00246DDB">
      <w:pPr>
        <w:numPr>
          <w:ilvl w:val="0"/>
          <w:numId w:val="22"/>
        </w:numPr>
        <w:pBdr>
          <w:top w:val="nil"/>
          <w:left w:val="nil"/>
          <w:bottom w:val="nil"/>
          <w:right w:val="nil"/>
          <w:between w:val="nil"/>
        </w:pBdr>
        <w:jc w:val="both"/>
        <w:rPr>
          <w:rFonts w:ascii="Montserrat" w:eastAsia="Montserrat" w:hAnsi="Montserrat" w:cs="Montserrat"/>
          <w:i/>
          <w:color w:val="000000"/>
          <w:sz w:val="22"/>
          <w:szCs w:val="22"/>
        </w:rPr>
      </w:pPr>
      <w:bookmarkStart w:id="81" w:name="_heading=h.2w5ecyt" w:colFirst="0" w:colLast="0"/>
      <w:bookmarkEnd w:id="81"/>
      <w:r>
        <w:rPr>
          <w:rFonts w:ascii="Montserrat" w:eastAsia="Montserrat" w:hAnsi="Montserrat" w:cs="Montserrat"/>
          <w:i/>
          <w:color w:val="000000"/>
          <w:sz w:val="22"/>
          <w:szCs w:val="22"/>
        </w:rPr>
        <w:t xml:space="preserve">Sub-categoria  – 4.5 </w:t>
      </w:r>
      <w:proofErr w:type="spellStart"/>
      <w:r>
        <w:rPr>
          <w:rFonts w:ascii="Montserrat" w:eastAsia="Montserrat" w:hAnsi="Montserrat" w:cs="Montserrat"/>
          <w:i/>
          <w:color w:val="000000"/>
          <w:sz w:val="22"/>
          <w:szCs w:val="22"/>
        </w:rPr>
        <w:t>Dotari</w:t>
      </w:r>
      <w:proofErr w:type="spellEnd"/>
    </w:p>
    <w:p w14:paraId="000002F9" w14:textId="77777777" w:rsidR="00FA020C" w:rsidRDefault="00246DDB">
      <w:pPr>
        <w:numPr>
          <w:ilvl w:val="0"/>
          <w:numId w:val="22"/>
        </w:numPr>
        <w:pBdr>
          <w:top w:val="nil"/>
          <w:left w:val="nil"/>
          <w:bottom w:val="nil"/>
          <w:right w:val="nil"/>
          <w:between w:val="nil"/>
        </w:pBdr>
        <w:spacing w:after="120"/>
        <w:jc w:val="both"/>
        <w:rPr>
          <w:rFonts w:ascii="Montserrat" w:eastAsia="Montserrat" w:hAnsi="Montserrat" w:cs="Montserrat"/>
          <w:color w:val="000000"/>
          <w:sz w:val="22"/>
          <w:szCs w:val="22"/>
        </w:rPr>
      </w:pPr>
      <w:bookmarkStart w:id="82" w:name="_heading=h.1baon6m" w:colFirst="0" w:colLast="0"/>
      <w:bookmarkEnd w:id="82"/>
      <w:r>
        <w:rPr>
          <w:rFonts w:ascii="Montserrat" w:eastAsia="Montserrat" w:hAnsi="Montserrat" w:cs="Montserrat"/>
          <w:i/>
          <w:color w:val="000000"/>
          <w:sz w:val="22"/>
          <w:szCs w:val="22"/>
        </w:rPr>
        <w:t>Sub-categoria – 4.6 Cheltuieli cu active necorporale</w:t>
      </w:r>
    </w:p>
    <w:p w14:paraId="000002FA" w14:textId="77777777" w:rsidR="00FA020C" w:rsidRDefault="00FA020C">
      <w:pPr>
        <w:rPr>
          <w:rFonts w:ascii="Montserrat" w:eastAsia="Montserrat" w:hAnsi="Montserrat" w:cs="Montserrat"/>
          <w:sz w:val="22"/>
          <w:szCs w:val="22"/>
        </w:rPr>
      </w:pPr>
    </w:p>
    <w:p w14:paraId="000002FB"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Costurile indirecte</w:t>
      </w:r>
      <w:r>
        <w:rPr>
          <w:rFonts w:ascii="Montserrat" w:eastAsia="Montserrat" w:hAnsi="Montserrat" w:cs="Montserrat"/>
          <w:sz w:val="22"/>
          <w:szCs w:val="22"/>
        </w:rPr>
        <w:t xml:space="preserve"> sunt toate acele cheltuieli care nu se încadrează în categoria costurilor directe. Cuantumul acestora in cadrul bugetului proiectului se va stabili prin aplicarea ratei forfetare de 7% asupra cheltuielilor directe, </w:t>
      </w:r>
      <w:proofErr w:type="spellStart"/>
      <w:r>
        <w:rPr>
          <w:rFonts w:ascii="Montserrat" w:eastAsia="Montserrat" w:hAnsi="Montserrat" w:cs="Montserrat"/>
          <w:sz w:val="22"/>
          <w:szCs w:val="22"/>
        </w:rPr>
        <w:t>asa</w:t>
      </w:r>
      <w:proofErr w:type="spellEnd"/>
      <w:r>
        <w:rPr>
          <w:rFonts w:ascii="Montserrat" w:eastAsia="Montserrat" w:hAnsi="Montserrat" w:cs="Montserrat"/>
          <w:sz w:val="22"/>
          <w:szCs w:val="22"/>
        </w:rPr>
        <w:t xml:space="preserve"> cum sunt descrise mai sus.</w:t>
      </w:r>
    </w:p>
    <w:p w14:paraId="000002FC" w14:textId="77777777" w:rsidR="00FA020C" w:rsidRDefault="00FA020C">
      <w:pPr>
        <w:jc w:val="both"/>
        <w:rPr>
          <w:rFonts w:ascii="Montserrat" w:eastAsia="Montserrat" w:hAnsi="Montserrat" w:cs="Montserrat"/>
          <w:sz w:val="22"/>
          <w:szCs w:val="22"/>
        </w:rPr>
      </w:pPr>
    </w:p>
    <w:p w14:paraId="000002F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bugetele proiectelor, costurile indirecte vor fi </w:t>
      </w:r>
      <w:proofErr w:type="spellStart"/>
      <w:r>
        <w:rPr>
          <w:rFonts w:ascii="Montserrat" w:eastAsia="Montserrat" w:hAnsi="Montserrat" w:cs="Montserrat"/>
          <w:sz w:val="22"/>
          <w:szCs w:val="22"/>
        </w:rPr>
        <w:t>evidentiate</w:t>
      </w:r>
      <w:proofErr w:type="spellEnd"/>
      <w:r>
        <w:rPr>
          <w:rFonts w:ascii="Montserrat" w:eastAsia="Montserrat" w:hAnsi="Montserrat" w:cs="Montserrat"/>
          <w:sz w:val="22"/>
          <w:szCs w:val="22"/>
        </w:rPr>
        <w:t xml:space="preserve"> separat:</w:t>
      </w:r>
    </w:p>
    <w:p w14:paraId="000002FE" w14:textId="77777777" w:rsidR="00FA020C" w:rsidRDefault="00246DDB">
      <w:pPr>
        <w:numPr>
          <w:ilvl w:val="0"/>
          <w:numId w:val="6"/>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Costuri indirecte aferente </w:t>
      </w:r>
      <w:proofErr w:type="spellStart"/>
      <w:r>
        <w:rPr>
          <w:rFonts w:ascii="Montserrat" w:eastAsia="Montserrat" w:hAnsi="Montserrat" w:cs="Montserrat"/>
          <w:color w:val="000000"/>
          <w:sz w:val="22"/>
          <w:szCs w:val="22"/>
        </w:rPr>
        <w:t>chetuileilor</w:t>
      </w:r>
      <w:proofErr w:type="spellEnd"/>
      <w:r>
        <w:rPr>
          <w:rFonts w:ascii="Montserrat" w:eastAsia="Montserrat" w:hAnsi="Montserrat" w:cs="Montserrat"/>
          <w:color w:val="000000"/>
          <w:sz w:val="22"/>
          <w:szCs w:val="22"/>
        </w:rPr>
        <w:t xml:space="preserve"> care nu intră sub incidența regulilor de ajutor de stat /de </w:t>
      </w:r>
      <w:proofErr w:type="spellStart"/>
      <w:r>
        <w:rPr>
          <w:rFonts w:ascii="Montserrat" w:eastAsia="Montserrat" w:hAnsi="Montserrat" w:cs="Montserrat"/>
          <w:color w:val="000000"/>
          <w:sz w:val="22"/>
          <w:szCs w:val="22"/>
        </w:rPr>
        <w:t>minimis</w:t>
      </w:r>
      <w:proofErr w:type="spellEnd"/>
    </w:p>
    <w:p w14:paraId="000002FF" w14:textId="77777777" w:rsidR="00FA020C" w:rsidRDefault="00246DDB">
      <w:pPr>
        <w:numPr>
          <w:ilvl w:val="0"/>
          <w:numId w:val="6"/>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Costuri indirecte aferente </w:t>
      </w:r>
      <w:proofErr w:type="spellStart"/>
      <w:r>
        <w:rPr>
          <w:rFonts w:ascii="Montserrat" w:eastAsia="Montserrat" w:hAnsi="Montserrat" w:cs="Montserrat"/>
          <w:color w:val="000000"/>
          <w:sz w:val="22"/>
          <w:szCs w:val="22"/>
        </w:rPr>
        <w:t>chetuileilor</w:t>
      </w:r>
      <w:proofErr w:type="spellEnd"/>
      <w:r>
        <w:rPr>
          <w:rFonts w:ascii="Montserrat" w:eastAsia="Montserrat" w:hAnsi="Montserrat" w:cs="Montserrat"/>
          <w:color w:val="000000"/>
          <w:sz w:val="22"/>
          <w:szCs w:val="22"/>
        </w:rPr>
        <w:t xml:space="preserve"> care activități care implică ajutor de stat și/sau de </w:t>
      </w:r>
      <w:proofErr w:type="spellStart"/>
      <w:r>
        <w:rPr>
          <w:rFonts w:ascii="Montserrat" w:eastAsia="Montserrat" w:hAnsi="Montserrat" w:cs="Montserrat"/>
          <w:color w:val="000000"/>
          <w:sz w:val="22"/>
          <w:szCs w:val="22"/>
        </w:rPr>
        <w:t>minimis</w:t>
      </w:r>
      <w:proofErr w:type="spellEnd"/>
    </w:p>
    <w:p w14:paraId="00000300" w14:textId="77777777" w:rsidR="00FA020C" w:rsidRDefault="00FA020C">
      <w:pPr>
        <w:keepNext/>
        <w:jc w:val="both"/>
        <w:rPr>
          <w:rFonts w:ascii="Montserrat" w:eastAsia="Montserrat" w:hAnsi="Montserrat" w:cs="Montserrat"/>
          <w:sz w:val="22"/>
          <w:szCs w:val="22"/>
        </w:rPr>
      </w:pPr>
    </w:p>
    <w:p w14:paraId="00000301" w14:textId="77777777" w:rsidR="00FA020C" w:rsidRDefault="00246DDB">
      <w:pPr>
        <w:numPr>
          <w:ilvl w:val="2"/>
          <w:numId w:val="19"/>
        </w:numPr>
        <w:pBdr>
          <w:top w:val="nil"/>
          <w:left w:val="nil"/>
          <w:bottom w:val="nil"/>
          <w:right w:val="nil"/>
          <w:between w:val="nil"/>
        </w:pBdr>
        <w:spacing w:before="120" w:after="120" w:line="259" w:lineRule="auto"/>
        <w:jc w:val="both"/>
        <w:rPr>
          <w:rFonts w:ascii="Trebuchet MS" w:eastAsia="Trebuchet MS" w:hAnsi="Trebuchet MS" w:cs="Trebuchet MS"/>
          <w:i/>
          <w:color w:val="000000"/>
          <w:sz w:val="22"/>
          <w:szCs w:val="22"/>
        </w:rPr>
      </w:pPr>
      <w:r>
        <w:rPr>
          <w:rFonts w:ascii="Montserrat" w:eastAsia="Montserrat" w:hAnsi="Montserrat" w:cs="Montserrat"/>
          <w:b/>
          <w:i/>
          <w:color w:val="000000"/>
          <w:sz w:val="22"/>
          <w:szCs w:val="22"/>
        </w:rPr>
        <w:t>Opțiuni de costuri simplificate.  Costuri unitare/sume forfetare și rate forfetare</w:t>
      </w:r>
    </w:p>
    <w:p w14:paraId="00000302" w14:textId="77777777" w:rsidR="00FA020C" w:rsidRDefault="00246DDB">
      <w:pPr>
        <w:jc w:val="both"/>
        <w:rPr>
          <w:rFonts w:ascii="Montserrat" w:eastAsia="Montserrat" w:hAnsi="Montserrat" w:cs="Montserrat"/>
          <w:b/>
          <w:color w:val="2F5496"/>
        </w:rPr>
      </w:pPr>
      <w:r>
        <w:rPr>
          <w:rFonts w:ascii="Montserrat" w:eastAsia="Montserrat" w:hAnsi="Montserrat" w:cs="Montserrat"/>
          <w:sz w:val="22"/>
          <w:szCs w:val="22"/>
        </w:rPr>
        <w:t xml:space="preserve">In cadrul acestui apel de proiecte, Autoritatea de Management PR Nord Est nu a </w:t>
      </w:r>
      <w:proofErr w:type="spellStart"/>
      <w:r>
        <w:rPr>
          <w:rFonts w:ascii="Montserrat" w:eastAsia="Montserrat" w:hAnsi="Montserrat" w:cs="Montserrat"/>
          <w:sz w:val="22"/>
          <w:szCs w:val="22"/>
        </w:rPr>
        <w:t>prevazut</w:t>
      </w:r>
      <w:proofErr w:type="spellEnd"/>
      <w:r>
        <w:rPr>
          <w:rFonts w:ascii="Montserrat" w:eastAsia="Montserrat" w:hAnsi="Montserrat" w:cs="Montserrat"/>
          <w:sz w:val="22"/>
          <w:szCs w:val="22"/>
        </w:rPr>
        <w:t xml:space="preserve"> utilizarea altor </w:t>
      </w:r>
      <w:proofErr w:type="spellStart"/>
      <w:r>
        <w:rPr>
          <w:rFonts w:ascii="Montserrat" w:eastAsia="Montserrat" w:hAnsi="Montserrat" w:cs="Montserrat"/>
          <w:sz w:val="22"/>
          <w:szCs w:val="22"/>
        </w:rPr>
        <w:t>optiuni</w:t>
      </w:r>
      <w:proofErr w:type="spellEnd"/>
      <w:r>
        <w:rPr>
          <w:rFonts w:ascii="Montserrat" w:eastAsia="Montserrat" w:hAnsi="Montserrat" w:cs="Montserrat"/>
          <w:sz w:val="22"/>
          <w:szCs w:val="22"/>
        </w:rPr>
        <w:t xml:space="preserve"> de costuri simplificate din categoria celor </w:t>
      </w:r>
      <w:proofErr w:type="spellStart"/>
      <w:r>
        <w:rPr>
          <w:rFonts w:ascii="Montserrat" w:eastAsia="Montserrat" w:hAnsi="Montserrat" w:cs="Montserrat"/>
          <w:sz w:val="22"/>
          <w:szCs w:val="22"/>
        </w:rPr>
        <w:t>prevazute</w:t>
      </w:r>
      <w:proofErr w:type="spellEnd"/>
      <w:r>
        <w:rPr>
          <w:rFonts w:ascii="Montserrat" w:eastAsia="Montserrat" w:hAnsi="Montserrat" w:cs="Montserrat"/>
          <w:sz w:val="22"/>
          <w:szCs w:val="22"/>
        </w:rPr>
        <w:t xml:space="preserve"> la art. 53 alin. 1) literele (b), (c) și (d) din Regulamentul UE nr. 1060/2021, in afara de rata forfetara </w:t>
      </w:r>
      <w:proofErr w:type="spellStart"/>
      <w:r>
        <w:rPr>
          <w:rFonts w:ascii="Montserrat" w:eastAsia="Montserrat" w:hAnsi="Montserrat" w:cs="Montserrat"/>
          <w:sz w:val="22"/>
          <w:szCs w:val="22"/>
        </w:rPr>
        <w:t>prevazuta</w:t>
      </w:r>
      <w:proofErr w:type="spellEnd"/>
      <w:r>
        <w:rPr>
          <w:rFonts w:ascii="Montserrat" w:eastAsia="Montserrat" w:hAnsi="Montserrat" w:cs="Montserrat"/>
          <w:sz w:val="22"/>
          <w:szCs w:val="22"/>
        </w:rPr>
        <w:t xml:space="preserve"> la </w:t>
      </w:r>
      <w:proofErr w:type="spellStart"/>
      <w:r>
        <w:rPr>
          <w:rFonts w:ascii="Montserrat" w:eastAsia="Montserrat" w:hAnsi="Montserrat" w:cs="Montserrat"/>
          <w:sz w:val="22"/>
          <w:szCs w:val="22"/>
        </w:rPr>
        <w:t>sectiunea</w:t>
      </w:r>
      <w:proofErr w:type="spellEnd"/>
      <w:r>
        <w:rPr>
          <w:rFonts w:ascii="Montserrat" w:eastAsia="Montserrat" w:hAnsi="Montserrat" w:cs="Montserrat"/>
          <w:sz w:val="22"/>
          <w:szCs w:val="22"/>
        </w:rPr>
        <w:t xml:space="preserve"> 5.3.4.</w:t>
      </w:r>
    </w:p>
    <w:p w14:paraId="00000303" w14:textId="77777777" w:rsidR="00FA020C" w:rsidRDefault="00246DDB">
      <w:pPr>
        <w:numPr>
          <w:ilvl w:val="2"/>
          <w:numId w:val="19"/>
        </w:numPr>
        <w:pBdr>
          <w:top w:val="nil"/>
          <w:left w:val="nil"/>
          <w:bottom w:val="nil"/>
          <w:right w:val="nil"/>
          <w:between w:val="nil"/>
        </w:pBdr>
        <w:spacing w:before="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Finanțare nelegată de costuri</w:t>
      </w:r>
    </w:p>
    <w:p w14:paraId="00000304" w14:textId="77777777" w:rsidR="00FA020C" w:rsidRDefault="00FA020C">
      <w:pPr>
        <w:pBdr>
          <w:top w:val="nil"/>
          <w:left w:val="nil"/>
          <w:bottom w:val="nil"/>
          <w:right w:val="nil"/>
          <w:between w:val="nil"/>
        </w:pBdr>
        <w:spacing w:line="259" w:lineRule="auto"/>
        <w:ind w:left="720"/>
        <w:rPr>
          <w:rFonts w:ascii="Montserrat" w:eastAsia="Montserrat" w:hAnsi="Montserrat" w:cs="Montserrat"/>
          <w:b/>
          <w:i/>
          <w:color w:val="000000"/>
          <w:sz w:val="22"/>
          <w:szCs w:val="22"/>
        </w:rPr>
      </w:pPr>
    </w:p>
    <w:p w14:paraId="00000305" w14:textId="77777777" w:rsidR="00FA020C" w:rsidRDefault="00246DDB">
      <w:pPr>
        <w:pBdr>
          <w:top w:val="nil"/>
          <w:left w:val="nil"/>
          <w:bottom w:val="nil"/>
          <w:right w:val="nil"/>
          <w:between w:val="nil"/>
        </w:pBdr>
        <w:spacing w:after="120" w:line="259" w:lineRule="auto"/>
        <w:ind w:left="720"/>
        <w:rPr>
          <w:rFonts w:ascii="Montserrat" w:eastAsia="Montserrat" w:hAnsi="Montserrat" w:cs="Montserrat"/>
          <w:color w:val="000000"/>
        </w:rPr>
      </w:pPr>
      <w:bookmarkStart w:id="83" w:name="_heading=h.3vac5uf" w:colFirst="0" w:colLast="0"/>
      <w:bookmarkEnd w:id="83"/>
      <w:r>
        <w:rPr>
          <w:rFonts w:ascii="Montserrat" w:eastAsia="Montserrat" w:hAnsi="Montserrat" w:cs="Montserrat"/>
          <w:color w:val="000000"/>
        </w:rPr>
        <w:t>Nu se aplica prezentului apel de proiecte.</w:t>
      </w:r>
    </w:p>
    <w:p w14:paraId="00000306" w14:textId="77777777" w:rsidR="00FA020C" w:rsidRDefault="00FA020C">
      <w:pPr>
        <w:spacing w:line="259" w:lineRule="auto"/>
        <w:rPr>
          <w:rFonts w:ascii="Montserrat" w:eastAsia="Montserrat" w:hAnsi="Montserrat" w:cs="Montserrat"/>
          <w:sz w:val="22"/>
          <w:szCs w:val="22"/>
        </w:rPr>
      </w:pPr>
    </w:p>
    <w:p w14:paraId="00000307" w14:textId="77777777" w:rsidR="00FA020C" w:rsidRDefault="00246DDB">
      <w:pPr>
        <w:pStyle w:val="Titlu2"/>
        <w:numPr>
          <w:ilvl w:val="1"/>
          <w:numId w:val="19"/>
        </w:numPr>
      </w:pPr>
      <w:bookmarkStart w:id="84" w:name="_Toc139883345"/>
      <w:r>
        <w:t>Valoarea minimă și maximă eligibilă/nerambursabilă a unui proiect</w:t>
      </w:r>
      <w:bookmarkEnd w:id="84"/>
      <w:r>
        <w:tab/>
      </w:r>
    </w:p>
    <w:p w14:paraId="00000308"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9" w14:textId="77777777"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85" w:name="_heading=h.pkwqa1" w:colFirst="0" w:colLast="0"/>
      <w:bookmarkEnd w:id="85"/>
      <w:r>
        <w:rPr>
          <w:rFonts w:ascii="Montserrat" w:eastAsia="Montserrat" w:hAnsi="Montserrat" w:cs="Montserrat"/>
          <w:b/>
          <w:color w:val="000000"/>
          <w:sz w:val="22"/>
          <w:szCs w:val="22"/>
        </w:rPr>
        <w:t>Cerința 10. Valoarea nerambursabilă a proiectului este de minim 500.000 euro*.</w:t>
      </w:r>
    </w:p>
    <w:p w14:paraId="0000030A" w14:textId="77777777" w:rsidR="00FA020C" w:rsidRDefault="00FA020C">
      <w:pPr>
        <w:pBdr>
          <w:top w:val="nil"/>
          <w:left w:val="nil"/>
          <w:bottom w:val="nil"/>
          <w:right w:val="nil"/>
          <w:between w:val="nil"/>
        </w:pBdr>
        <w:shd w:val="clear" w:color="auto" w:fill="FFFFFF"/>
        <w:tabs>
          <w:tab w:val="left" w:pos="567"/>
          <w:tab w:val="left" w:pos="709"/>
          <w:tab w:val="left" w:pos="851"/>
        </w:tabs>
        <w:ind w:left="705"/>
        <w:jc w:val="both"/>
        <w:rPr>
          <w:rFonts w:ascii="Montserrat" w:eastAsia="Montserrat" w:hAnsi="Montserrat" w:cs="Montserrat"/>
          <w:b/>
          <w:color w:val="000000"/>
          <w:sz w:val="22"/>
          <w:szCs w:val="22"/>
        </w:rPr>
      </w:pPr>
    </w:p>
    <w:p w14:paraId="0000030B" w14:textId="77777777" w:rsidR="00FA020C" w:rsidRDefault="00246DDB">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color w:val="000000"/>
          <w:sz w:val="22"/>
          <w:szCs w:val="22"/>
        </w:rPr>
        <w:t>Având in vedere prevederile OUG nr. 156/2020</w:t>
      </w:r>
      <w:r>
        <w:rPr>
          <w:rFonts w:ascii="Montserrat" w:eastAsia="Montserrat" w:hAnsi="Montserrat" w:cs="Montserrat"/>
          <w:b/>
          <w:color w:val="000000"/>
          <w:sz w:val="22"/>
          <w:szCs w:val="22"/>
        </w:rPr>
        <w:t xml:space="preserve">, </w:t>
      </w:r>
      <w:r>
        <w:rPr>
          <w:rFonts w:ascii="Montserrat" w:eastAsia="Montserrat" w:hAnsi="Montserrat" w:cs="Montserrat"/>
          <w:color w:val="000000"/>
          <w:sz w:val="22"/>
          <w:szCs w:val="22"/>
        </w:rPr>
        <w:t>valoarea maximă a proiectelor este dată de valoarea alocării bugetare predefinite a fiecărui solicitant (a se vedea secțiunea 3.3. din prezentul ghid ).</w:t>
      </w:r>
    </w:p>
    <w:p w14:paraId="0000030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Cursul valutar la care se va calcula și verifica respectarea valorii minime este cursul </w:t>
      </w:r>
      <w:proofErr w:type="spellStart"/>
      <w:r>
        <w:rPr>
          <w:rFonts w:ascii="Montserrat" w:eastAsia="Montserrat" w:hAnsi="Montserrat" w:cs="Montserrat"/>
          <w:sz w:val="22"/>
          <w:szCs w:val="22"/>
        </w:rPr>
        <w:t>inforeuro</w:t>
      </w:r>
      <w:proofErr w:type="spellEnd"/>
      <w:r>
        <w:rPr>
          <w:rFonts w:ascii="Montserrat" w:eastAsia="Montserrat" w:hAnsi="Montserrat" w:cs="Montserrat"/>
          <w:sz w:val="22"/>
          <w:szCs w:val="22"/>
        </w:rPr>
        <w:t xml:space="preserve"> din luna publicării ghidului solicitantului, respectiv luna .....:  1 euro=...... lei.</w:t>
      </w:r>
    </w:p>
    <w:p w14:paraId="0000030D" w14:textId="77777777" w:rsidR="00FA020C" w:rsidRDefault="00FA020C">
      <w:pPr>
        <w:jc w:val="both"/>
        <w:rPr>
          <w:rFonts w:ascii="Montserrat" w:eastAsia="Montserrat" w:hAnsi="Montserrat" w:cs="Montserrat"/>
          <w:sz w:val="22"/>
          <w:szCs w:val="22"/>
        </w:rPr>
      </w:pPr>
    </w:p>
    <w:p w14:paraId="0000030E" w14:textId="77777777" w:rsidR="00FA020C" w:rsidRDefault="00246DDB">
      <w:pPr>
        <w:pStyle w:val="Titlu2"/>
        <w:numPr>
          <w:ilvl w:val="1"/>
          <w:numId w:val="19"/>
        </w:numPr>
      </w:pPr>
      <w:bookmarkStart w:id="86" w:name="_Toc139883346"/>
      <w:r>
        <w:t>Cuantumul cofinanțării acordate</w:t>
      </w:r>
      <w:bookmarkEnd w:id="86"/>
    </w:p>
    <w:p w14:paraId="0000030F" w14:textId="77777777" w:rsidR="00FA020C" w:rsidRDefault="00FA020C">
      <w:pPr>
        <w:jc w:val="both"/>
        <w:rPr>
          <w:rFonts w:ascii="Montserrat" w:eastAsia="Montserrat" w:hAnsi="Montserrat" w:cs="Montserrat"/>
          <w:sz w:val="22"/>
          <w:szCs w:val="22"/>
        </w:rPr>
      </w:pPr>
    </w:p>
    <w:p w14:paraId="0000031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care nu se supun regulilor privind ajutorul de stat si pentru cele ale căror activități se supun regulilor privind ajutoarele de </w:t>
      </w:r>
      <w:proofErr w:type="spellStart"/>
      <w:r>
        <w:rPr>
          <w:rFonts w:ascii="Montserrat" w:eastAsia="Montserrat" w:hAnsi="Montserrat" w:cs="Montserrat"/>
          <w:sz w:val="22"/>
          <w:szCs w:val="22"/>
        </w:rPr>
        <w:t>minimis</w:t>
      </w:r>
      <w:proofErr w:type="spellEnd"/>
      <w:r>
        <w:rPr>
          <w:rFonts w:ascii="Montserrat" w:eastAsia="Montserrat" w:hAnsi="Montserrat" w:cs="Montserrat"/>
          <w:sz w:val="22"/>
          <w:szCs w:val="22"/>
        </w:rPr>
        <w:t xml:space="preserve">, respectiv ajutoare de stat pentru </w:t>
      </w:r>
      <w:proofErr w:type="spellStart"/>
      <w:r>
        <w:rPr>
          <w:rFonts w:ascii="Montserrat" w:eastAsia="Montserrat" w:hAnsi="Montserrat" w:cs="Montserrat"/>
          <w:sz w:val="22"/>
          <w:szCs w:val="22"/>
        </w:rPr>
        <w:t>investitii</w:t>
      </w:r>
      <w:proofErr w:type="spellEnd"/>
      <w:r>
        <w:rPr>
          <w:rFonts w:ascii="Montserrat" w:eastAsia="Montserrat" w:hAnsi="Montserrat" w:cs="Montserrat"/>
          <w:sz w:val="22"/>
          <w:szCs w:val="22"/>
        </w:rPr>
        <w:t xml:space="preserve"> in infrastructuri locale:</w:t>
      </w:r>
    </w:p>
    <w:p w14:paraId="0000031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este de 98% din valoarea totală eligibilă a investiției;</w:t>
      </w:r>
    </w:p>
    <w:p w14:paraId="0000031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solicitantului este de minim 2% din valoarea totală eligibilă a investiției.</w:t>
      </w:r>
    </w:p>
    <w:p w14:paraId="00000313" w14:textId="77777777" w:rsidR="00FA020C" w:rsidRDefault="00FA020C">
      <w:pPr>
        <w:jc w:val="both"/>
        <w:rPr>
          <w:rFonts w:ascii="Montserrat" w:eastAsia="Montserrat" w:hAnsi="Montserrat" w:cs="Montserrat"/>
          <w:sz w:val="22"/>
          <w:szCs w:val="22"/>
        </w:rPr>
      </w:pPr>
    </w:p>
    <w:p w14:paraId="000003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Pentru proiectele care se supun regulilor de ajutor de stat regional:</w:t>
      </w:r>
    </w:p>
    <w:p w14:paraId="0000031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cofinanțarea din partea solicitantului este de minimum 40 % din valoarea totală eligibilă a investiției, excepție făcând județul Iași pentru care cofinanțarea din partea solicitantului este de minimum 50 % din valoarea totală eligibilă a investiției.</w:t>
      </w:r>
    </w:p>
    <w:p w14:paraId="000003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contribuția programului la finanțarea unei investiții în cadrul acestui apel de proiecte din valoarea totala eligibila este:</w:t>
      </w:r>
    </w:p>
    <w:p w14:paraId="00000317" w14:textId="77777777" w:rsidR="00FA020C" w:rsidRDefault="00FA020C">
      <w:pPr>
        <w:jc w:val="both"/>
        <w:rPr>
          <w:rFonts w:ascii="Montserrat" w:eastAsia="Montserrat" w:hAnsi="Montserrat" w:cs="Montserrat"/>
          <w:sz w:val="22"/>
          <w:szCs w:val="22"/>
        </w:rPr>
      </w:pPr>
    </w:p>
    <w:tbl>
      <w:tblPr>
        <w:tblStyle w:val="a4"/>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9"/>
        <w:gridCol w:w="2977"/>
        <w:gridCol w:w="5812"/>
      </w:tblGrid>
      <w:tr w:rsidR="00FA020C" w14:paraId="458BD53D" w14:textId="77777777">
        <w:trPr>
          <w:trHeight w:val="1238"/>
        </w:trPr>
        <w:tc>
          <w:tcPr>
            <w:tcW w:w="709" w:type="dxa"/>
            <w:shd w:val="clear" w:color="auto" w:fill="auto"/>
          </w:tcPr>
          <w:p w14:paraId="0000031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Nr. crt.</w:t>
            </w:r>
          </w:p>
        </w:tc>
        <w:tc>
          <w:tcPr>
            <w:tcW w:w="2977" w:type="dxa"/>
            <w:shd w:val="clear" w:color="auto" w:fill="auto"/>
          </w:tcPr>
          <w:p w14:paraId="0000031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Județul în care este localizată investiția în Regiunea de Dezvoltare Nord-Est</w:t>
            </w:r>
          </w:p>
        </w:tc>
        <w:tc>
          <w:tcPr>
            <w:tcW w:w="5812" w:type="dxa"/>
            <w:shd w:val="clear" w:color="auto" w:fill="auto"/>
          </w:tcPr>
          <w:p w14:paraId="0000031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Intensitatea maximă a ajutorului aplicabilă ajutoarelor regionale acordate întreprinderilor mari pentru proiectele de investiții ale căror costuri eligibile nu depășesc 50 milioane EUR</w:t>
            </w:r>
          </w:p>
        </w:tc>
      </w:tr>
      <w:tr w:rsidR="00FA020C" w14:paraId="208066CB" w14:textId="77777777">
        <w:tc>
          <w:tcPr>
            <w:tcW w:w="709" w:type="dxa"/>
            <w:shd w:val="clear" w:color="auto" w:fill="auto"/>
          </w:tcPr>
          <w:p w14:paraId="0000031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1.</w:t>
            </w:r>
          </w:p>
        </w:tc>
        <w:tc>
          <w:tcPr>
            <w:tcW w:w="2977" w:type="dxa"/>
            <w:shd w:val="clear" w:color="auto" w:fill="auto"/>
          </w:tcPr>
          <w:p w14:paraId="0000031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Bacău</w:t>
            </w:r>
          </w:p>
        </w:tc>
        <w:tc>
          <w:tcPr>
            <w:tcW w:w="5812" w:type="dxa"/>
            <w:shd w:val="clear" w:color="auto" w:fill="auto"/>
          </w:tcPr>
          <w:p w14:paraId="0000031D"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78F44738" w14:textId="77777777">
        <w:tc>
          <w:tcPr>
            <w:tcW w:w="709" w:type="dxa"/>
            <w:shd w:val="clear" w:color="auto" w:fill="auto"/>
          </w:tcPr>
          <w:p w14:paraId="0000031E"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2.</w:t>
            </w:r>
          </w:p>
        </w:tc>
        <w:tc>
          <w:tcPr>
            <w:tcW w:w="2977" w:type="dxa"/>
            <w:shd w:val="clear" w:color="auto" w:fill="auto"/>
          </w:tcPr>
          <w:p w14:paraId="0000031F"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Botoșani</w:t>
            </w:r>
          </w:p>
        </w:tc>
        <w:tc>
          <w:tcPr>
            <w:tcW w:w="5812" w:type="dxa"/>
            <w:shd w:val="clear" w:color="auto" w:fill="auto"/>
          </w:tcPr>
          <w:p w14:paraId="00000320"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4E5D2881" w14:textId="77777777">
        <w:tc>
          <w:tcPr>
            <w:tcW w:w="709" w:type="dxa"/>
            <w:shd w:val="clear" w:color="auto" w:fill="auto"/>
          </w:tcPr>
          <w:p w14:paraId="00000321"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3.</w:t>
            </w:r>
          </w:p>
        </w:tc>
        <w:tc>
          <w:tcPr>
            <w:tcW w:w="2977" w:type="dxa"/>
            <w:shd w:val="clear" w:color="auto" w:fill="auto"/>
          </w:tcPr>
          <w:p w14:paraId="00000322"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Iași</w:t>
            </w:r>
          </w:p>
        </w:tc>
        <w:tc>
          <w:tcPr>
            <w:tcW w:w="5812" w:type="dxa"/>
            <w:shd w:val="clear" w:color="auto" w:fill="auto"/>
          </w:tcPr>
          <w:p w14:paraId="00000323"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50%</w:t>
            </w:r>
          </w:p>
        </w:tc>
      </w:tr>
      <w:tr w:rsidR="00FA020C" w14:paraId="66E7ABC3" w14:textId="77777777">
        <w:tc>
          <w:tcPr>
            <w:tcW w:w="709" w:type="dxa"/>
            <w:shd w:val="clear" w:color="auto" w:fill="auto"/>
          </w:tcPr>
          <w:p w14:paraId="00000324"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4.</w:t>
            </w:r>
          </w:p>
        </w:tc>
        <w:tc>
          <w:tcPr>
            <w:tcW w:w="2977" w:type="dxa"/>
            <w:shd w:val="clear" w:color="auto" w:fill="auto"/>
          </w:tcPr>
          <w:p w14:paraId="00000325"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Neamț</w:t>
            </w:r>
          </w:p>
        </w:tc>
        <w:tc>
          <w:tcPr>
            <w:tcW w:w="5812" w:type="dxa"/>
            <w:shd w:val="clear" w:color="auto" w:fill="auto"/>
          </w:tcPr>
          <w:p w14:paraId="00000326"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60B53BF1" w14:textId="77777777">
        <w:tc>
          <w:tcPr>
            <w:tcW w:w="709" w:type="dxa"/>
            <w:shd w:val="clear" w:color="auto" w:fill="auto"/>
          </w:tcPr>
          <w:p w14:paraId="00000327"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5.</w:t>
            </w:r>
          </w:p>
        </w:tc>
        <w:tc>
          <w:tcPr>
            <w:tcW w:w="2977" w:type="dxa"/>
            <w:shd w:val="clear" w:color="auto" w:fill="auto"/>
          </w:tcPr>
          <w:p w14:paraId="00000328"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Suceava</w:t>
            </w:r>
          </w:p>
        </w:tc>
        <w:tc>
          <w:tcPr>
            <w:tcW w:w="5812" w:type="dxa"/>
            <w:shd w:val="clear" w:color="auto" w:fill="auto"/>
          </w:tcPr>
          <w:p w14:paraId="00000329"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r w:rsidR="00FA020C" w14:paraId="23C9802B" w14:textId="77777777">
        <w:tc>
          <w:tcPr>
            <w:tcW w:w="709" w:type="dxa"/>
            <w:shd w:val="clear" w:color="auto" w:fill="auto"/>
          </w:tcPr>
          <w:p w14:paraId="0000032A"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w:t>
            </w:r>
          </w:p>
        </w:tc>
        <w:tc>
          <w:tcPr>
            <w:tcW w:w="2977" w:type="dxa"/>
            <w:shd w:val="clear" w:color="auto" w:fill="auto"/>
          </w:tcPr>
          <w:p w14:paraId="0000032B"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Vaslui</w:t>
            </w:r>
          </w:p>
        </w:tc>
        <w:tc>
          <w:tcPr>
            <w:tcW w:w="5812" w:type="dxa"/>
            <w:shd w:val="clear" w:color="auto" w:fill="auto"/>
          </w:tcPr>
          <w:p w14:paraId="0000032C" w14:textId="77777777" w:rsidR="00FA020C" w:rsidRDefault="00246DDB">
            <w:pPr>
              <w:jc w:val="center"/>
              <w:rPr>
                <w:rFonts w:ascii="Montserrat" w:eastAsia="Montserrat" w:hAnsi="Montserrat" w:cs="Montserrat"/>
                <w:sz w:val="22"/>
                <w:szCs w:val="22"/>
              </w:rPr>
            </w:pPr>
            <w:r>
              <w:rPr>
                <w:rFonts w:ascii="Montserrat" w:eastAsia="Montserrat" w:hAnsi="Montserrat" w:cs="Montserrat"/>
                <w:sz w:val="22"/>
                <w:szCs w:val="22"/>
              </w:rPr>
              <w:t>60%</w:t>
            </w:r>
          </w:p>
        </w:tc>
      </w:tr>
    </w:tbl>
    <w:p w14:paraId="0000032D" w14:textId="77777777" w:rsidR="00FA020C" w:rsidRDefault="00FA020C">
      <w:pPr>
        <w:jc w:val="both"/>
        <w:rPr>
          <w:rFonts w:ascii="Montserrat" w:eastAsia="Montserrat" w:hAnsi="Montserrat" w:cs="Montserrat"/>
          <w:sz w:val="22"/>
          <w:szCs w:val="22"/>
        </w:rPr>
      </w:pPr>
    </w:p>
    <w:p w14:paraId="0000032E" w14:textId="77777777" w:rsidR="00FA020C" w:rsidRDefault="00FA020C">
      <w:pPr>
        <w:jc w:val="both"/>
        <w:rPr>
          <w:rFonts w:ascii="Montserrat" w:eastAsia="Montserrat" w:hAnsi="Montserrat" w:cs="Montserrat"/>
          <w:sz w:val="22"/>
          <w:szCs w:val="22"/>
        </w:rPr>
      </w:pPr>
    </w:p>
    <w:p w14:paraId="0000032F" w14:textId="77777777" w:rsidR="00FA020C" w:rsidRDefault="00FA020C">
      <w:pPr>
        <w:jc w:val="both"/>
        <w:rPr>
          <w:rFonts w:ascii="Montserrat" w:eastAsia="Montserrat" w:hAnsi="Montserrat" w:cs="Montserrat"/>
          <w:sz w:val="22"/>
          <w:szCs w:val="22"/>
        </w:rPr>
      </w:pPr>
    </w:p>
    <w:p w14:paraId="00000330" w14:textId="77777777" w:rsidR="00FA020C" w:rsidRDefault="00246DDB">
      <w:pPr>
        <w:pStyle w:val="Titlu2"/>
        <w:numPr>
          <w:ilvl w:val="1"/>
          <w:numId w:val="19"/>
        </w:numPr>
      </w:pPr>
      <w:bookmarkStart w:id="87" w:name="_Toc139883347"/>
      <w:r>
        <w:t>Durata proiectului</w:t>
      </w:r>
      <w:bookmarkEnd w:id="87"/>
    </w:p>
    <w:p w14:paraId="00000331" w14:textId="77777777"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11. Perioada de implementare a activităților proiectului nu trebuie sa depășească data de 31 decembrie 2029.</w:t>
      </w:r>
    </w:p>
    <w:p w14:paraId="00000332" w14:textId="77777777" w:rsidR="00FA020C" w:rsidRDefault="00FA020C">
      <w:pPr>
        <w:jc w:val="both"/>
        <w:rPr>
          <w:rFonts w:ascii="Montserrat" w:eastAsia="Montserrat" w:hAnsi="Montserrat" w:cs="Montserrat"/>
          <w:sz w:val="22"/>
          <w:szCs w:val="22"/>
        </w:rPr>
      </w:pPr>
    </w:p>
    <w:p w14:paraId="0000033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Perioada de implementare a activităților proiectului se referă atât la activitățile realizate înainte de depunerea cererii de finanțare cât și la activitățile ce urmează a fi realizate după momentul contractării proiectului. </w:t>
      </w:r>
    </w:p>
    <w:p w14:paraId="00000334" w14:textId="77777777" w:rsidR="00FA020C" w:rsidRDefault="00FA020C">
      <w:pPr>
        <w:ind w:left="360"/>
        <w:jc w:val="both"/>
        <w:rPr>
          <w:rFonts w:ascii="Montserrat" w:eastAsia="Montserrat" w:hAnsi="Montserrat" w:cs="Montserrat"/>
          <w:sz w:val="22"/>
          <w:szCs w:val="22"/>
        </w:rPr>
      </w:pPr>
    </w:p>
    <w:p w14:paraId="0000033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Important!</w:t>
      </w:r>
      <w:r>
        <w:rPr>
          <w:rFonts w:ascii="Montserrat" w:eastAsia="Montserrat" w:hAnsi="Montserrat" w:cs="Montserrat"/>
          <w:sz w:val="22"/>
          <w:szCs w:val="22"/>
        </w:rPr>
        <w:t xml:space="preserve"> </w:t>
      </w:r>
    </w:p>
    <w:p w14:paraId="00000336" w14:textId="77777777" w:rsidR="00FA020C" w:rsidRDefault="00FA020C">
      <w:pPr>
        <w:jc w:val="both"/>
        <w:rPr>
          <w:rFonts w:ascii="Montserrat" w:eastAsia="Montserrat" w:hAnsi="Montserrat" w:cs="Montserrat"/>
          <w:sz w:val="22"/>
          <w:szCs w:val="22"/>
        </w:rPr>
      </w:pPr>
    </w:p>
    <w:p w14:paraId="0000033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1. Indiferent de perioada de implementare a proiectului, principalul contract de achiziție al contractului de finanțare trebuie încheiat, raportat la data semnării contractului de finanțare, într-o perioadă de maximum 6 luni pentru contractele de furnizare, respectiv maximum 9 luni pentru contractele de lucrări. Nerespectarea condiției anterior menționată poate constitui motiv de reziliere a contractului de finanțare.</w:t>
      </w:r>
    </w:p>
    <w:p w14:paraId="00000338" w14:textId="77777777" w:rsidR="00FA020C" w:rsidRDefault="00FA020C">
      <w:pPr>
        <w:jc w:val="both"/>
        <w:rPr>
          <w:rFonts w:ascii="Montserrat" w:eastAsia="Montserrat" w:hAnsi="Montserrat" w:cs="Montserrat"/>
          <w:sz w:val="22"/>
          <w:szCs w:val="22"/>
        </w:rPr>
      </w:pPr>
    </w:p>
    <w:p w14:paraId="0000033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2. Conform prevederilor OUG 156/2020, beneficiarul are obligația să încheie contracte de achiziție publică în condițiile legii pentru cel puțin 70% din valoarea granturilor alocate prin bugetele aprobate cu această destinație, pe o perioadă de 3 ani de la data încheierii contractelor de finanțare conform procedurilor legale.</w:t>
      </w:r>
    </w:p>
    <w:p w14:paraId="0000033A" w14:textId="77777777" w:rsidR="00FA020C" w:rsidRDefault="00FA020C">
      <w:pPr>
        <w:jc w:val="both"/>
        <w:rPr>
          <w:rFonts w:ascii="Montserrat" w:eastAsia="Montserrat" w:hAnsi="Montserrat" w:cs="Montserrat"/>
          <w:sz w:val="22"/>
          <w:szCs w:val="22"/>
        </w:rPr>
      </w:pPr>
    </w:p>
    <w:p w14:paraId="0000033B" w14:textId="77777777" w:rsidR="00FA020C" w:rsidRDefault="00246DDB">
      <w:pPr>
        <w:pStyle w:val="Titlu2"/>
        <w:numPr>
          <w:ilvl w:val="1"/>
          <w:numId w:val="19"/>
        </w:numPr>
      </w:pPr>
      <w:bookmarkStart w:id="88" w:name="_Toc139883348"/>
      <w:r>
        <w:t>Alte cerințe de eligibilitate a proiectului</w:t>
      </w:r>
      <w:bookmarkEnd w:id="88"/>
      <w:r>
        <w:t xml:space="preserve"> </w:t>
      </w:r>
    </w:p>
    <w:p w14:paraId="0000033C" w14:textId="77777777" w:rsidR="00FA020C" w:rsidRDefault="00FA020C"/>
    <w:p w14:paraId="0000033D" w14:textId="77777777"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Cerința 12. Proiectul respectă prevederile legislației comunitare și naționale în domeniul dezvoltării durabile, egalității de șanse </w:t>
      </w:r>
      <w:proofErr w:type="spellStart"/>
      <w:r>
        <w:rPr>
          <w:rFonts w:ascii="Montserrat" w:eastAsia="Montserrat" w:hAnsi="Montserrat" w:cs="Montserrat"/>
          <w:b/>
          <w:color w:val="000000"/>
          <w:sz w:val="22"/>
          <w:szCs w:val="22"/>
        </w:rPr>
        <w:t>şi</w:t>
      </w:r>
      <w:proofErr w:type="spellEnd"/>
      <w:r>
        <w:rPr>
          <w:rFonts w:ascii="Montserrat" w:eastAsia="Montserrat" w:hAnsi="Montserrat" w:cs="Montserrat"/>
          <w:b/>
          <w:color w:val="000000"/>
          <w:sz w:val="22"/>
          <w:szCs w:val="22"/>
        </w:rPr>
        <w:t xml:space="preserve"> nediscriminării, egalității de gen și accesibilitate.</w:t>
      </w:r>
    </w:p>
    <w:p w14:paraId="0000033E" w14:textId="77777777" w:rsidR="00FA020C" w:rsidRDefault="00FA020C">
      <w:pPr>
        <w:pBdr>
          <w:top w:val="nil"/>
          <w:left w:val="nil"/>
          <w:bottom w:val="nil"/>
          <w:right w:val="nil"/>
          <w:between w:val="nil"/>
        </w:pBdr>
        <w:spacing w:before="120"/>
        <w:ind w:left="720"/>
        <w:jc w:val="both"/>
        <w:rPr>
          <w:rFonts w:ascii="Montserrat" w:eastAsia="Montserrat" w:hAnsi="Montserrat" w:cs="Montserrat"/>
          <w:color w:val="000000"/>
          <w:sz w:val="22"/>
          <w:szCs w:val="22"/>
        </w:rPr>
      </w:pPr>
    </w:p>
    <w:p w14:paraId="0000033F" w14:textId="77777777" w:rsidR="00FA020C" w:rsidRDefault="00246DDB">
      <w:pPr>
        <w:pBdr>
          <w:top w:val="nil"/>
          <w:left w:val="nil"/>
          <w:bottom w:val="nil"/>
          <w:right w:val="nil"/>
          <w:between w:val="nil"/>
        </w:pBdr>
        <w:ind w:left="7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se vedea prevederile secțiunilor 3.18 si 3.19.</w:t>
      </w:r>
    </w:p>
    <w:p w14:paraId="00000340" w14:textId="77777777" w:rsidR="00FA020C" w:rsidRDefault="00FA020C">
      <w:pPr>
        <w:pBdr>
          <w:top w:val="nil"/>
          <w:left w:val="nil"/>
          <w:bottom w:val="nil"/>
          <w:right w:val="nil"/>
          <w:between w:val="nil"/>
        </w:pBdr>
        <w:spacing w:after="120"/>
        <w:ind w:left="720"/>
        <w:jc w:val="both"/>
        <w:rPr>
          <w:rFonts w:ascii="Montserrat" w:eastAsia="Montserrat" w:hAnsi="Montserrat" w:cs="Montserrat"/>
          <w:color w:val="000000"/>
          <w:sz w:val="22"/>
          <w:szCs w:val="22"/>
        </w:rPr>
      </w:pPr>
    </w:p>
    <w:p w14:paraId="00000341" w14:textId="77777777" w:rsidR="00FA020C" w:rsidRDefault="00246DDB">
      <w:pPr>
        <w:pBdr>
          <w:top w:val="nil"/>
          <w:left w:val="nil"/>
          <w:bottom w:val="nil"/>
          <w:right w:val="nil"/>
          <w:between w:val="nil"/>
        </w:pBdr>
        <w:shd w:val="clear" w:color="auto" w:fill="E6E6E6"/>
        <w:tabs>
          <w:tab w:val="left" w:pos="567"/>
          <w:tab w:val="left" w:pos="709"/>
          <w:tab w:val="left" w:pos="851"/>
        </w:tabs>
        <w:jc w:val="both"/>
        <w:rPr>
          <w:rFonts w:ascii="Montserrat" w:eastAsia="Montserrat" w:hAnsi="Montserrat" w:cs="Montserrat"/>
          <w:b/>
          <w:color w:val="000000"/>
          <w:sz w:val="22"/>
          <w:szCs w:val="22"/>
        </w:rPr>
      </w:pPr>
      <w:bookmarkStart w:id="89" w:name="_heading=h.2nusc19" w:colFirst="0" w:colLast="0"/>
      <w:bookmarkEnd w:id="89"/>
      <w:r>
        <w:rPr>
          <w:rFonts w:ascii="Montserrat" w:eastAsia="Montserrat" w:hAnsi="Montserrat" w:cs="Montserrat"/>
          <w:b/>
          <w:color w:val="000000"/>
          <w:sz w:val="22"/>
          <w:szCs w:val="22"/>
        </w:rPr>
        <w:t>Cerința 13. Proiectul este integrat iar strategia de dezvoltare teritoriala din care acesta face parte a obținut Avizul de conformitate emis de Serviciul de Dezvoltare Urbana (SDU) din cadrul ADR Nord-Est cu privire la selecția Strategiei de dezvoltare teritoriala.</w:t>
      </w:r>
    </w:p>
    <w:p w14:paraId="00000342" w14:textId="77777777" w:rsidR="00FA020C" w:rsidRDefault="00FA020C">
      <w:pPr>
        <w:pBdr>
          <w:top w:val="nil"/>
          <w:left w:val="nil"/>
          <w:bottom w:val="nil"/>
          <w:right w:val="nil"/>
          <w:between w:val="nil"/>
        </w:pBdr>
        <w:shd w:val="clear" w:color="auto" w:fill="FFFFFF"/>
        <w:tabs>
          <w:tab w:val="left" w:pos="567"/>
          <w:tab w:val="left" w:pos="709"/>
          <w:tab w:val="left" w:pos="851"/>
        </w:tabs>
        <w:jc w:val="both"/>
        <w:rPr>
          <w:rFonts w:ascii="Montserrat" w:eastAsia="Montserrat" w:hAnsi="Montserrat" w:cs="Montserrat"/>
          <w:b/>
          <w:color w:val="000000"/>
          <w:sz w:val="22"/>
          <w:szCs w:val="22"/>
        </w:rPr>
      </w:pPr>
    </w:p>
    <w:p w14:paraId="00000343"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90" w:name="_heading=h.1302m92" w:colFirst="0" w:colLast="0"/>
      <w:bookmarkEnd w:id="90"/>
      <w:r>
        <w:rPr>
          <w:rFonts w:ascii="Montserrat" w:eastAsia="Montserrat" w:hAnsi="Montserrat" w:cs="Montserrat"/>
          <w:b/>
          <w:color w:val="000000"/>
          <w:sz w:val="22"/>
          <w:szCs w:val="22"/>
        </w:rPr>
        <w:t>Cerința 14. Locul de implementare a proiectului este situat:</w:t>
      </w:r>
    </w:p>
    <w:p w14:paraId="00000344" w14:textId="77777777" w:rsidR="00FA020C" w:rsidRDefault="00246DDB">
      <w:pPr>
        <w:pBdr>
          <w:top w:val="nil"/>
          <w:left w:val="nil"/>
          <w:bottom w:val="nil"/>
          <w:right w:val="nil"/>
          <w:between w:val="nil"/>
        </w:pBdr>
        <w:shd w:val="clear" w:color="auto" w:fill="E6E6E6"/>
        <w:spacing w:before="240" w:after="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 a) în municipii reședința de județ, inclusiv zona urbană funcțională/zona metropolitana aferentă acestora, din Regiunea de Dezvoltare Nord-Est. </w:t>
      </w:r>
    </w:p>
    <w:p w14:paraId="00000345"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b) in interiorul unei zone de regenerare urbana definita in conformitate cu prevederile OUG 183/2023.</w:t>
      </w:r>
    </w:p>
    <w:p w14:paraId="00000346" w14:textId="77777777" w:rsidR="00FA020C" w:rsidRDefault="00FA020C">
      <w:pPr>
        <w:pBdr>
          <w:top w:val="nil"/>
          <w:left w:val="nil"/>
          <w:bottom w:val="nil"/>
          <w:right w:val="nil"/>
          <w:between w:val="nil"/>
        </w:pBdr>
        <w:jc w:val="both"/>
        <w:rPr>
          <w:rFonts w:ascii="Montserrat" w:eastAsia="Montserrat" w:hAnsi="Montserrat" w:cs="Montserrat"/>
          <w:b/>
          <w:color w:val="000000"/>
          <w:sz w:val="22"/>
          <w:szCs w:val="22"/>
        </w:rPr>
      </w:pPr>
    </w:p>
    <w:p w14:paraId="00000347"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91" w:name="_heading=h.3mzq4wv" w:colFirst="0" w:colLast="0"/>
      <w:bookmarkEnd w:id="91"/>
      <w:r>
        <w:rPr>
          <w:rFonts w:ascii="Montserrat" w:eastAsia="Montserrat" w:hAnsi="Montserrat" w:cs="Montserrat"/>
          <w:b/>
          <w:color w:val="000000"/>
          <w:sz w:val="22"/>
          <w:szCs w:val="22"/>
        </w:rPr>
        <w:t>Cerința 15. Daca prin proiect sunt propuse activități asupra unui obiectiv de patrimoniu, acesta va fi inclus total sau parțial în circuitul public</w:t>
      </w:r>
    </w:p>
    <w:p w14:paraId="0000034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ca proiectul să fie considerat eligibil, obiectivul de patrimoniu restaurat/consolidat/ protejat/conservat/dotat/digitalizat, după realizarea investiției, trebuie să fie redat publicului vizitator.  </w:t>
      </w:r>
    </w:p>
    <w:p w14:paraId="00000349"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lastRenderedPageBreak/>
        <w:t xml:space="preserve">Solicitantul / solicitantul </w:t>
      </w:r>
      <w:proofErr w:type="spellStart"/>
      <w:r>
        <w:rPr>
          <w:rFonts w:ascii="Montserrat" w:eastAsia="Montserrat" w:hAnsi="Montserrat" w:cs="Montserrat"/>
          <w:i/>
          <w:sz w:val="22"/>
          <w:szCs w:val="22"/>
        </w:rPr>
        <w:t>şi</w:t>
      </w:r>
      <w:proofErr w:type="spellEnd"/>
      <w:r>
        <w:rPr>
          <w:rFonts w:ascii="Montserrat" w:eastAsia="Montserrat" w:hAnsi="Montserrat" w:cs="Montserrat"/>
          <w:i/>
          <w:sz w:val="22"/>
          <w:szCs w:val="22"/>
        </w:rPr>
        <w:t xml:space="preserve"> fiecare dintre parteneri, dacă este cazul, va completa și semna </w:t>
      </w:r>
      <w:r>
        <w:rPr>
          <w:rFonts w:ascii="Montserrat" w:eastAsia="Montserrat" w:hAnsi="Montserrat" w:cs="Montserrat"/>
          <w:b/>
          <w:sz w:val="22"/>
          <w:szCs w:val="22"/>
        </w:rPr>
        <w:t>Declarația unica</w:t>
      </w:r>
      <w:r>
        <w:rPr>
          <w:rFonts w:ascii="Montserrat" w:eastAsia="Montserrat" w:hAnsi="Montserrat" w:cs="Montserrat"/>
          <w:sz w:val="22"/>
          <w:szCs w:val="22"/>
        </w:rPr>
        <w:t xml:space="preserve"> </w:t>
      </w:r>
      <w:r>
        <w:rPr>
          <w:rFonts w:ascii="Montserrat" w:eastAsia="Montserrat" w:hAnsi="Montserrat" w:cs="Montserrat"/>
          <w:b/>
          <w:i/>
          <w:sz w:val="22"/>
          <w:szCs w:val="22"/>
        </w:rPr>
        <w:t>(Anexa 3)</w:t>
      </w:r>
      <w:r>
        <w:rPr>
          <w:rFonts w:ascii="Montserrat" w:eastAsia="Montserrat" w:hAnsi="Montserrat" w:cs="Montserrat"/>
          <w:i/>
          <w:sz w:val="22"/>
          <w:szCs w:val="22"/>
        </w:rPr>
        <w:t xml:space="preserve"> din Ghidul specific și o va anexa la Cererea de finanțare. </w:t>
      </w:r>
    </w:p>
    <w:p w14:paraId="0000034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Respectarea acestei condiții va fi monitorizată pe </w:t>
      </w:r>
      <w:r>
        <w:rPr>
          <w:rFonts w:ascii="Montserrat" w:eastAsia="Montserrat" w:hAnsi="Montserrat" w:cs="Montserrat"/>
          <w:sz w:val="22"/>
          <w:szCs w:val="22"/>
          <w:highlight w:val="white"/>
        </w:rPr>
        <w:t>durata de implementare</w:t>
      </w:r>
      <w:r>
        <w:rPr>
          <w:rFonts w:ascii="Montserrat" w:eastAsia="Montserrat" w:hAnsi="Montserrat" w:cs="Montserrat"/>
          <w:sz w:val="22"/>
          <w:szCs w:val="22"/>
        </w:rPr>
        <w:t xml:space="preserve"> a proiectului, dacă este cazul, precum și pe perioada de 5 ani de la data plății finale în cadrul proiectului.</w:t>
      </w:r>
    </w:p>
    <w:p w14:paraId="0000034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p>
    <w:p w14:paraId="0000034C"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bookmarkStart w:id="92" w:name="_heading=h.2250f4o" w:colFirst="0" w:colLast="0"/>
      <w:bookmarkEnd w:id="92"/>
      <w:r>
        <w:rPr>
          <w:rFonts w:ascii="Montserrat" w:eastAsia="Montserrat" w:hAnsi="Montserrat" w:cs="Montserrat"/>
          <w:b/>
          <w:color w:val="000000"/>
          <w:sz w:val="22"/>
          <w:szCs w:val="22"/>
        </w:rPr>
        <w:t xml:space="preserve">Cerința 16. Implementarea proiectelor care cuprind activități ce vizează turismul balnear se va realiza în localitățile care au statut de stațiune balneara sau balneoclimatică în conformitate cu prevederile OG nr. 109/2000, privind stațiunile balneare, climatice și balneoclimatice, cu modificările </w:t>
      </w:r>
      <w:proofErr w:type="spellStart"/>
      <w:r>
        <w:rPr>
          <w:rFonts w:ascii="Montserrat" w:eastAsia="Montserrat" w:hAnsi="Montserrat" w:cs="Montserrat"/>
          <w:b/>
          <w:color w:val="000000"/>
          <w:sz w:val="22"/>
          <w:szCs w:val="22"/>
        </w:rPr>
        <w:t>şi</w:t>
      </w:r>
      <w:proofErr w:type="spellEnd"/>
      <w:r>
        <w:rPr>
          <w:rFonts w:ascii="Montserrat" w:eastAsia="Montserrat" w:hAnsi="Montserrat" w:cs="Montserrat"/>
          <w:b/>
          <w:color w:val="000000"/>
          <w:sz w:val="22"/>
          <w:szCs w:val="22"/>
        </w:rPr>
        <w:t xml:space="preserve"> completările ulterioare.</w:t>
      </w:r>
    </w:p>
    <w:p w14:paraId="0000034D" w14:textId="77777777" w:rsidR="00FA020C" w:rsidRDefault="00FA020C">
      <w:pPr>
        <w:jc w:val="both"/>
        <w:rPr>
          <w:rFonts w:ascii="Montserrat" w:eastAsia="Montserrat" w:hAnsi="Montserrat" w:cs="Montserrat"/>
          <w:sz w:val="22"/>
          <w:szCs w:val="22"/>
        </w:rPr>
      </w:pPr>
    </w:p>
    <w:p w14:paraId="0000034E"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17. Imunizarea la schimbările climatice</w:t>
      </w:r>
    </w:p>
    <w:p w14:paraId="0000034F" w14:textId="77777777" w:rsidR="00FA020C" w:rsidRDefault="00FA020C">
      <w:pPr>
        <w:jc w:val="both"/>
        <w:rPr>
          <w:rFonts w:ascii="Montserrat" w:eastAsia="Montserrat" w:hAnsi="Montserrat" w:cs="Montserrat"/>
          <w:b/>
          <w:sz w:val="22"/>
          <w:szCs w:val="22"/>
        </w:rPr>
      </w:pPr>
    </w:p>
    <w:p w14:paraId="00000350"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Proiectul va include măsuri de atenuare și adaptare la schimbările climatice</w:t>
      </w:r>
      <w:r>
        <w:rPr>
          <w:rFonts w:ascii="Montserrat" w:eastAsia="Montserrat" w:hAnsi="Montserrat" w:cs="Montserrat"/>
          <w:sz w:val="22"/>
          <w:szCs w:val="22"/>
        </w:rPr>
        <w:t xml:space="preserve"> având în vedere prevederile secțiunii 3.17 din prezentul ghid si a celor din Metodologia privind Imunizarea la Schimbările Climatice și respectarea Principiului DNSH, disponibilă pe pagina web </w:t>
      </w:r>
      <w:hyperlink r:id="rId17">
        <w:r>
          <w:rPr>
            <w:rFonts w:ascii="Montserrat" w:eastAsia="Montserrat" w:hAnsi="Montserrat" w:cs="Montserrat"/>
            <w:color w:val="0563C1"/>
            <w:sz w:val="22"/>
            <w:szCs w:val="22"/>
            <w:u w:val="single"/>
          </w:rPr>
          <w:t>https://www.adrnordest.ro/</w:t>
        </w:r>
      </w:hyperlink>
      <w:r>
        <w:rPr>
          <w:rFonts w:ascii="Montserrat" w:eastAsia="Montserrat" w:hAnsi="Montserrat" w:cs="Montserrat"/>
          <w:sz w:val="22"/>
          <w:szCs w:val="22"/>
        </w:rPr>
        <w:t xml:space="preserve">,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Documente suport, Anexa 14 aferenta acesteia. </w:t>
      </w:r>
    </w:p>
    <w:p w14:paraId="00000351" w14:textId="77777777" w:rsidR="00FA020C" w:rsidRDefault="00FA020C">
      <w:pPr>
        <w:jc w:val="both"/>
        <w:rPr>
          <w:rFonts w:ascii="Montserrat" w:eastAsia="Montserrat" w:hAnsi="Montserrat" w:cs="Montserrat"/>
          <w:b/>
          <w:sz w:val="22"/>
          <w:szCs w:val="22"/>
        </w:rPr>
      </w:pPr>
    </w:p>
    <w:p w14:paraId="00000352" w14:textId="77777777" w:rsidR="00FA020C" w:rsidRDefault="00246DDB">
      <w:pPr>
        <w:pBdr>
          <w:top w:val="nil"/>
          <w:left w:val="nil"/>
          <w:bottom w:val="nil"/>
          <w:right w:val="nil"/>
          <w:between w:val="nil"/>
        </w:pBdr>
        <w:shd w:val="clear" w:color="auto" w:fill="E6E6E6"/>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Cerința 18. Respectarea principiului DNSH</w:t>
      </w:r>
    </w:p>
    <w:p w14:paraId="00000353" w14:textId="77777777" w:rsidR="00FA020C" w:rsidRDefault="00246DDB">
      <w:pPr>
        <w:pBdr>
          <w:top w:val="nil"/>
          <w:left w:val="nil"/>
          <w:bottom w:val="nil"/>
          <w:right w:val="nil"/>
          <w:between w:val="nil"/>
        </w:pBdr>
        <w:spacing w:before="120"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Conform Regulamentului (UE) 1060/2021, proiectele sprijinite trebuie să cuprindă activități care respectă standardele și prioritățile Uniunii în materie de climă și mediu, masuri </w:t>
      </w:r>
      <w:r>
        <w:rPr>
          <w:rFonts w:ascii="Montserrat" w:eastAsia="Montserrat" w:hAnsi="Montserrat" w:cs="Montserrat"/>
          <w:b/>
          <w:color w:val="000000"/>
          <w:sz w:val="22"/>
          <w:szCs w:val="22"/>
        </w:rPr>
        <w:t>care nu prejudiciază în mod semnificativ obiectivele de mediu în sensul articolului 17 din Regulamentul (UE) 2020/852 al Parlamentului European și al Consiliului</w:t>
      </w:r>
      <w:r>
        <w:rPr>
          <w:rFonts w:ascii="Montserrat" w:eastAsia="Montserrat" w:hAnsi="Montserrat" w:cs="Montserrat"/>
          <w:color w:val="000000"/>
          <w:sz w:val="22"/>
          <w:szCs w:val="22"/>
        </w:rPr>
        <w:t>.</w:t>
      </w:r>
    </w:p>
    <w:p w14:paraId="0000035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Solicitanții la finanțare vor analiza proiectele având în vedere prevederile secțiunii 3.17 din prezentul ghid si a celor din Metodologia privind Imunizarea la Schimbările Climatice și respectarea Principiului DNSH, disponibilă pe pagina web </w:t>
      </w:r>
      <w:hyperlink r:id="rId18">
        <w:r>
          <w:rPr>
            <w:rFonts w:ascii="Montserrat" w:eastAsia="Montserrat" w:hAnsi="Montserrat" w:cs="Montserrat"/>
            <w:color w:val="0563C1"/>
            <w:sz w:val="22"/>
            <w:szCs w:val="22"/>
            <w:u w:val="single"/>
          </w:rPr>
          <w:t>https://www.adrnordest.ro/</w:t>
        </w:r>
      </w:hyperlink>
      <w:r>
        <w:rPr>
          <w:rFonts w:ascii="Montserrat" w:eastAsia="Montserrat" w:hAnsi="Montserrat" w:cs="Montserrat"/>
          <w:sz w:val="22"/>
          <w:szCs w:val="22"/>
        </w:rPr>
        <w:t xml:space="preserve">, secțiunea </w:t>
      </w:r>
      <w:proofErr w:type="spellStart"/>
      <w:r>
        <w:rPr>
          <w:rFonts w:ascii="Montserrat" w:eastAsia="Montserrat" w:hAnsi="Montserrat" w:cs="Montserrat"/>
          <w:sz w:val="22"/>
          <w:szCs w:val="22"/>
        </w:rPr>
        <w:t>Regio</w:t>
      </w:r>
      <w:proofErr w:type="spellEnd"/>
      <w:r>
        <w:rPr>
          <w:rFonts w:ascii="Montserrat" w:eastAsia="Montserrat" w:hAnsi="Montserrat" w:cs="Montserrat"/>
          <w:sz w:val="22"/>
          <w:szCs w:val="22"/>
        </w:rPr>
        <w:t xml:space="preserve"> 2021-2027, Documente suport, Anexa 14 aferenta acesteia. </w:t>
      </w:r>
    </w:p>
    <w:p w14:paraId="00000355" w14:textId="77777777" w:rsidR="00FA020C" w:rsidRDefault="00FA020C">
      <w:pPr>
        <w:jc w:val="both"/>
        <w:rPr>
          <w:rFonts w:ascii="Montserrat" w:eastAsia="Montserrat" w:hAnsi="Montserrat" w:cs="Montserrat"/>
          <w:sz w:val="22"/>
          <w:szCs w:val="22"/>
        </w:rPr>
      </w:pPr>
    </w:p>
    <w:p w14:paraId="00000356" w14:textId="77777777" w:rsidR="00FA020C" w:rsidRDefault="00246DDB">
      <w:pPr>
        <w:pStyle w:val="Titlu1"/>
        <w:numPr>
          <w:ilvl w:val="0"/>
          <w:numId w:val="19"/>
        </w:numPr>
      </w:pPr>
      <w:bookmarkStart w:id="93" w:name="_Toc139883349"/>
      <w:r>
        <w:t>INDICATORI DE ETAPĂ</w:t>
      </w:r>
      <w:bookmarkEnd w:id="93"/>
      <w:r>
        <w:t xml:space="preserve">  </w:t>
      </w:r>
      <w:r>
        <w:tab/>
      </w:r>
    </w:p>
    <w:p w14:paraId="0000035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Indicatorii de etapă reprezintă repere cantitative, valorice sau calitative fată de care este monitorizat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evaluat, într-o manieră obiectivă și transparentă, progresul implementării unui proiect.</w:t>
      </w:r>
    </w:p>
    <w:p w14:paraId="0000035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specificul proiectelor, indicatorii de etapă pot reprezenta:</w:t>
      </w:r>
    </w:p>
    <w:p w14:paraId="0000035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realizarea unor activități sau </w:t>
      </w:r>
      <w:proofErr w:type="spellStart"/>
      <w:r>
        <w:rPr>
          <w:rFonts w:ascii="Montserrat" w:eastAsia="Montserrat" w:hAnsi="Montserrat" w:cs="Montserrat"/>
          <w:sz w:val="22"/>
          <w:szCs w:val="22"/>
        </w:rPr>
        <w:t>subactivităţi</w:t>
      </w:r>
      <w:proofErr w:type="spellEnd"/>
      <w:r>
        <w:rPr>
          <w:rFonts w:ascii="Montserrat" w:eastAsia="Montserrat" w:hAnsi="Montserrat" w:cs="Montserrat"/>
          <w:sz w:val="22"/>
          <w:szCs w:val="22"/>
        </w:rPr>
        <w:t xml:space="preserve"> din proiect,</w:t>
      </w:r>
    </w:p>
    <w:p w14:paraId="0000035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 atingerea unor stadii de implementare sau de execuție tehnică sau financiară prestabilite, precum și</w:t>
      </w:r>
    </w:p>
    <w:p w14:paraId="0000035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 stadii sau valori intermediare ale indicatorilor de realizare.</w:t>
      </w:r>
    </w:p>
    <w:p w14:paraId="0000035C" w14:textId="77777777" w:rsidR="00FA020C" w:rsidRDefault="00FA020C">
      <w:pPr>
        <w:jc w:val="both"/>
        <w:rPr>
          <w:rFonts w:ascii="Montserrat" w:eastAsia="Montserrat" w:hAnsi="Montserrat" w:cs="Montserrat"/>
          <w:sz w:val="22"/>
          <w:szCs w:val="22"/>
        </w:rPr>
      </w:pPr>
    </w:p>
    <w:p w14:paraId="0000035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a proiectului este parte integrantă 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În cadrul acestuia sunt prezentați indicatorii de etapă stabiliți pentru perioada de implementare a proiectului, condițiile și documentele justificative pe baza cărora se evaluează și se probează îndeplinirea acestora în vederea atingerii obiectivelor și țintelor finale ale indicatorilor de realizare și de rezultat prevăzuți în cadrul cererii de finanțare.</w:t>
      </w:r>
    </w:p>
    <w:p w14:paraId="0000035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cadrul Anexei 4 sunt detaliați indicatorii care pot fi selectați de către un solicitant de finanțare, în funcție de tipologia investiției, modalitatea de validare a acestora de către AM PR Nord-Est în implementare, termenul maxim de realizare, documentele/dovezile care probează îndeplinirea indicatorilor și măsurile de monitorizare consolidată propuse în conformitate cu Planul de monitorizare asumat în contract.</w:t>
      </w:r>
    </w:p>
    <w:p w14:paraId="0000035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Precizăm că solicitanții de finanțare își pot selecta indicatorii de etapă aplicabili, în funcție de tipologia de proiect, își pot stabili termenele de realizare, fără însă a depăși termenul maxim prevăzut în Anexa 4_Planul de monitorizare.</w:t>
      </w:r>
    </w:p>
    <w:p w14:paraId="0000036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Contractul de finanțare și Manualul beneficiarului cuprind modalitatea de urmărire și măsurile avute în vedere de AM PR Nord-Est pentru respectarea Planului de monitorizare de către beneficiarii de finanțare.</w:t>
      </w:r>
    </w:p>
    <w:p w14:paraId="00000361" w14:textId="77777777" w:rsidR="00FA020C" w:rsidRDefault="00FA020C">
      <w:pPr>
        <w:jc w:val="both"/>
        <w:rPr>
          <w:rFonts w:ascii="Montserrat" w:eastAsia="Montserrat" w:hAnsi="Montserrat" w:cs="Montserrat"/>
          <w:sz w:val="22"/>
          <w:szCs w:val="22"/>
        </w:rPr>
      </w:pPr>
    </w:p>
    <w:p w14:paraId="00000362" w14:textId="77777777" w:rsidR="00FA020C" w:rsidRDefault="00246DDB">
      <w:pPr>
        <w:pStyle w:val="Titlu1"/>
        <w:numPr>
          <w:ilvl w:val="0"/>
          <w:numId w:val="19"/>
        </w:numPr>
      </w:pPr>
      <w:bookmarkStart w:id="94" w:name="_Toc139883350"/>
      <w:r>
        <w:t>COMPLETAREA ȘI DEPUNEREA CERERILOR DE FINANȚARE</w:t>
      </w:r>
      <w:bookmarkEnd w:id="94"/>
      <w:r>
        <w:t xml:space="preserve"> </w:t>
      </w:r>
      <w:r>
        <w:tab/>
      </w:r>
    </w:p>
    <w:p w14:paraId="00000363" w14:textId="77777777" w:rsidR="00FA020C" w:rsidRDefault="00246DDB">
      <w:pPr>
        <w:pStyle w:val="Titlu2"/>
        <w:numPr>
          <w:ilvl w:val="1"/>
          <w:numId w:val="19"/>
        </w:numPr>
      </w:pPr>
      <w:bookmarkStart w:id="95" w:name="_Toc139883351"/>
      <w:r>
        <w:t>Completarea formularului cererii</w:t>
      </w:r>
      <w:bookmarkEnd w:id="95"/>
      <w:r>
        <w:tab/>
      </w:r>
    </w:p>
    <w:p w14:paraId="00000364" w14:textId="77777777" w:rsidR="00FA020C" w:rsidRDefault="00FA020C">
      <w:pPr>
        <w:jc w:val="both"/>
        <w:rPr>
          <w:rFonts w:ascii="Montserrat" w:eastAsia="Montserrat" w:hAnsi="Montserrat" w:cs="Montserrat"/>
          <w:sz w:val="22"/>
          <w:szCs w:val="22"/>
        </w:rPr>
      </w:pPr>
    </w:p>
    <w:p w14:paraId="0000036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Documentația de finanțare este compusă din:</w:t>
      </w:r>
    </w:p>
    <w:p w14:paraId="00000366"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 Formularul cererii de finanțare, </w:t>
      </w:r>
      <w:r>
        <w:rPr>
          <w:rFonts w:ascii="Montserrat" w:eastAsia="Montserrat" w:hAnsi="Montserrat" w:cs="Montserrat"/>
          <w:sz w:val="22"/>
          <w:szCs w:val="22"/>
        </w:rPr>
        <w:t>ale cărei secțiuni se completează în aplicația electronică MySMIS2021/SMIS2021+. Anexa 1 la acest ghid va prezenta aceste secțiuni și va include instrucțiuni, recomandări și clarificări privind modul de completare. Aceste detalii vor fi disponibile inclusiv în cadrul aplicației MySMIS2021/SMIS2021+, la completarea fiecărei secțiuni în parte.</w:t>
      </w:r>
    </w:p>
    <w:p w14:paraId="00000367" w14:textId="77777777" w:rsidR="00FA020C" w:rsidRDefault="00FA020C">
      <w:pPr>
        <w:jc w:val="both"/>
        <w:rPr>
          <w:rFonts w:ascii="Montserrat" w:eastAsia="Montserrat" w:hAnsi="Montserrat" w:cs="Montserrat"/>
          <w:sz w:val="22"/>
          <w:szCs w:val="22"/>
        </w:rPr>
      </w:pPr>
    </w:p>
    <w:p w14:paraId="00000368"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-Anexele la cererea de finanțare - </w:t>
      </w:r>
      <w:r>
        <w:rPr>
          <w:rFonts w:ascii="Montserrat" w:eastAsia="Montserrat" w:hAnsi="Montserrat" w:cs="Montserrat"/>
          <w:sz w:val="22"/>
          <w:szCs w:val="22"/>
        </w:rPr>
        <w:t xml:space="preserve">Toate documentele (ex. documentația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-economică, avize) vor fi scanate, salvate în format </w:t>
      </w:r>
      <w:proofErr w:type="spellStart"/>
      <w:r>
        <w:rPr>
          <w:rFonts w:ascii="Montserrat" w:eastAsia="Montserrat" w:hAnsi="Montserrat" w:cs="Montserrat"/>
          <w:sz w:val="22"/>
          <w:szCs w:val="22"/>
        </w:rPr>
        <w:t>pdf</w:t>
      </w:r>
      <w:proofErr w:type="spellEnd"/>
      <w:r>
        <w:rPr>
          <w:rFonts w:ascii="Montserrat" w:eastAsia="Montserrat" w:hAnsi="Montserrat" w:cs="Montserrat"/>
          <w:sz w:val="22"/>
          <w:szCs w:val="22"/>
        </w:rPr>
        <w:t xml:space="preserve">, semnate digital și încărcate în MySMIS2021/SMIS2021+, la completarea cererii de finanțare. </w:t>
      </w:r>
    </w:p>
    <w:p w14:paraId="00000369" w14:textId="77777777" w:rsidR="00FA020C" w:rsidRDefault="00FA020C">
      <w:pPr>
        <w:jc w:val="both"/>
        <w:rPr>
          <w:rFonts w:ascii="Montserrat" w:eastAsia="Montserrat" w:hAnsi="Montserrat" w:cs="Montserrat"/>
          <w:sz w:val="22"/>
          <w:szCs w:val="22"/>
        </w:rPr>
      </w:pPr>
    </w:p>
    <w:p w14:paraId="000003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OUG 23/2023, unele anexe sunt solicitate a fi depuse la momentul depunerii cererii de finanțare (a se vedea </w:t>
      </w:r>
      <w:proofErr w:type="spellStart"/>
      <w:r>
        <w:rPr>
          <w:rFonts w:ascii="Montserrat" w:eastAsia="Montserrat" w:hAnsi="Montserrat" w:cs="Montserrat"/>
          <w:b/>
          <w:sz w:val="22"/>
          <w:szCs w:val="22"/>
        </w:rPr>
        <w:t>secţiunea</w:t>
      </w:r>
      <w:proofErr w:type="spellEnd"/>
      <w:r>
        <w:rPr>
          <w:rFonts w:ascii="Montserrat" w:eastAsia="Montserrat" w:hAnsi="Montserrat" w:cs="Montserrat"/>
          <w:b/>
          <w:sz w:val="22"/>
          <w:szCs w:val="22"/>
        </w:rPr>
        <w:t xml:space="preserve"> 7.4</w:t>
      </w:r>
      <w:r>
        <w:rPr>
          <w:rFonts w:ascii="Montserrat" w:eastAsia="Montserrat" w:hAnsi="Montserrat" w:cs="Montserrat"/>
          <w:sz w:val="22"/>
          <w:szCs w:val="22"/>
        </w:rPr>
        <w:t>), iar altele în etapa contractuală (</w:t>
      </w:r>
      <w:proofErr w:type="spellStart"/>
      <w:r>
        <w:rPr>
          <w:rFonts w:ascii="Montserrat" w:eastAsia="Montserrat" w:hAnsi="Montserrat" w:cs="Montserrat"/>
          <w:b/>
          <w:sz w:val="22"/>
          <w:szCs w:val="22"/>
        </w:rPr>
        <w:t>secţiunea</w:t>
      </w:r>
      <w:proofErr w:type="spellEnd"/>
      <w:r>
        <w:rPr>
          <w:rFonts w:ascii="Montserrat" w:eastAsia="Montserrat" w:hAnsi="Montserrat" w:cs="Montserrat"/>
          <w:b/>
          <w:sz w:val="22"/>
          <w:szCs w:val="22"/>
        </w:rPr>
        <w:t xml:space="preserve"> 7.6</w:t>
      </w:r>
      <w:r>
        <w:rPr>
          <w:rFonts w:ascii="Montserrat" w:eastAsia="Montserrat" w:hAnsi="Montserrat" w:cs="Montserrat"/>
          <w:sz w:val="22"/>
          <w:szCs w:val="22"/>
        </w:rPr>
        <w:t xml:space="preserve">). În etapa de implementare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durabilitate 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vor fi depuse documentele specificate în </w:t>
      </w:r>
      <w:proofErr w:type="spellStart"/>
      <w:r>
        <w:rPr>
          <w:rFonts w:ascii="Montserrat" w:eastAsia="Montserrat" w:hAnsi="Montserrat" w:cs="Montserrat"/>
          <w:b/>
          <w:sz w:val="22"/>
          <w:szCs w:val="22"/>
        </w:rPr>
        <w:t>secţiunea</w:t>
      </w:r>
      <w:proofErr w:type="spellEnd"/>
      <w:r>
        <w:rPr>
          <w:rFonts w:ascii="Montserrat" w:eastAsia="Montserrat" w:hAnsi="Montserrat" w:cs="Montserrat"/>
          <w:b/>
          <w:sz w:val="22"/>
          <w:szCs w:val="22"/>
        </w:rPr>
        <w:t xml:space="preserve"> 11</w:t>
      </w:r>
      <w:r>
        <w:rPr>
          <w:rFonts w:ascii="Montserrat" w:eastAsia="Montserrat" w:hAnsi="Montserrat" w:cs="Montserrat"/>
          <w:sz w:val="22"/>
          <w:szCs w:val="22"/>
        </w:rPr>
        <w:t xml:space="preserve"> din ghid.</w:t>
      </w:r>
    </w:p>
    <w:p w14:paraId="0000036B" w14:textId="77777777" w:rsidR="00FA020C" w:rsidRDefault="00FA020C">
      <w:pPr>
        <w:jc w:val="both"/>
        <w:rPr>
          <w:rFonts w:ascii="Montserrat" w:eastAsia="Montserrat" w:hAnsi="Montserrat" w:cs="Montserrat"/>
          <w:sz w:val="22"/>
          <w:szCs w:val="22"/>
        </w:rPr>
      </w:pPr>
    </w:p>
    <w:p w14:paraId="0000036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solicitantul consideră că poate explica o anumită situație și prin alte documente, acesta le poate anexa la cererea de finanțare, însă acest aspect nu presupune nerespectarea cerinței de a transmite documentele obligatorii solicitate. Atunci când se consideră necesar, se pot solicita, prin cererile de clarificări, și alte documente decât cele menționate în prezentul ghid iar netransmiterea acestora poate atrage respingerea cererii de finanțare.</w:t>
      </w:r>
    </w:p>
    <w:p w14:paraId="0000036D" w14:textId="77777777" w:rsidR="00FA020C" w:rsidRDefault="00FA020C">
      <w:pPr>
        <w:jc w:val="both"/>
        <w:rPr>
          <w:rFonts w:ascii="Montserrat" w:eastAsia="Montserrat" w:hAnsi="Montserrat" w:cs="Montserrat"/>
          <w:sz w:val="22"/>
          <w:szCs w:val="22"/>
        </w:rPr>
      </w:pPr>
    </w:p>
    <w:p w14:paraId="0000036E" w14:textId="77777777" w:rsidR="00FA020C" w:rsidRDefault="00246DDB">
      <w:pPr>
        <w:pStyle w:val="Titlu2"/>
        <w:numPr>
          <w:ilvl w:val="1"/>
          <w:numId w:val="19"/>
        </w:numPr>
      </w:pPr>
      <w:bookmarkStart w:id="96" w:name="_Toc139883352"/>
      <w:r>
        <w:t>Limba utilizată în completarea cererii de finanțare</w:t>
      </w:r>
      <w:bookmarkEnd w:id="96"/>
    </w:p>
    <w:p w14:paraId="0000036F" w14:textId="77777777" w:rsidR="00FA020C" w:rsidRDefault="00246DDB">
      <w:pPr>
        <w:jc w:val="both"/>
        <w:rPr>
          <w:rFonts w:ascii="Montserrat" w:eastAsia="Montserrat" w:hAnsi="Montserrat" w:cs="Montserrat"/>
          <w:sz w:val="22"/>
          <w:szCs w:val="22"/>
        </w:rPr>
      </w:pPr>
      <w:bookmarkStart w:id="97" w:name="_heading=h.2fk6b3p" w:colFirst="0" w:colLast="0"/>
      <w:bookmarkEnd w:id="97"/>
      <w:r>
        <w:rPr>
          <w:rFonts w:ascii="Montserrat" w:eastAsia="Montserrat" w:hAnsi="Montserrat" w:cs="Montserrat"/>
          <w:sz w:val="22"/>
          <w:szCs w:val="22"/>
        </w:rPr>
        <w:t>Limba utilizată în completarea documentației de finanțare este limba română.</w:t>
      </w:r>
    </w:p>
    <w:p w14:paraId="00000370" w14:textId="77777777" w:rsidR="00FA020C" w:rsidRDefault="00FA020C">
      <w:pPr>
        <w:pStyle w:val="Titlu2"/>
        <w:spacing w:after="0"/>
        <w:ind w:left="644" w:hanging="75"/>
      </w:pPr>
      <w:bookmarkStart w:id="98" w:name="_Toc139883353"/>
      <w:bookmarkEnd w:id="98"/>
    </w:p>
    <w:p w14:paraId="00000371" w14:textId="77777777" w:rsidR="00FA020C" w:rsidRDefault="00246DDB">
      <w:pPr>
        <w:pStyle w:val="Titlu2"/>
        <w:numPr>
          <w:ilvl w:val="1"/>
          <w:numId w:val="19"/>
        </w:numPr>
        <w:spacing w:before="0"/>
      </w:pPr>
      <w:bookmarkStart w:id="99" w:name="_Toc139883354"/>
      <w:r>
        <w:t>Metodologia de justificare și detaliere a bugetului cererii de finanțare</w:t>
      </w:r>
      <w:bookmarkEnd w:id="99"/>
    </w:p>
    <w:p w14:paraId="0000037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Bugetul proiectului este cuprins în cererea de finanțare și respectă formatul cadru și conținutul minim aprobat prin ordin al ministrului investițiilor și proiectelor europene (Anexa 18). Bugetul proiectului se generează în cadrul aplicației MySMIS2021/SMIS2021+, si trebuie să fie complet și corelat cu activitățile prevăzute, cu resursele materiale implicate în realizarea proiectului, cu indicatorii asumați și cu calendarul de realizare. </w:t>
      </w:r>
    </w:p>
    <w:p w14:paraId="00000373" w14:textId="77777777" w:rsidR="00FA020C" w:rsidRDefault="00FA020C">
      <w:pPr>
        <w:jc w:val="both"/>
        <w:rPr>
          <w:rFonts w:ascii="Montserrat" w:eastAsia="Montserrat" w:hAnsi="Montserrat" w:cs="Montserrat"/>
          <w:sz w:val="22"/>
          <w:szCs w:val="22"/>
        </w:rPr>
      </w:pPr>
    </w:p>
    <w:p w14:paraId="0000037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La întocmirea bugetului, solicitantul are în vedere respectarea pragurilor valorice impuse prin prezentul ghid. Totodată,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w:t>
      </w:r>
      <w:r>
        <w:rPr>
          <w:rFonts w:ascii="Montserrat" w:eastAsia="Montserrat" w:hAnsi="Montserrat" w:cs="Montserrat"/>
          <w:sz w:val="22"/>
          <w:szCs w:val="22"/>
        </w:rPr>
        <w:lastRenderedPageBreak/>
        <w:t>aprobată cu modificări și completări prin Legea nr. 142/2012, cu modificările și completările ulterioare.</w:t>
      </w:r>
    </w:p>
    <w:p w14:paraId="00000375" w14:textId="77777777" w:rsidR="00FA020C" w:rsidRDefault="00FA020C">
      <w:pPr>
        <w:jc w:val="both"/>
        <w:rPr>
          <w:rFonts w:ascii="Montserrat" w:eastAsia="Montserrat" w:hAnsi="Montserrat" w:cs="Montserrat"/>
          <w:sz w:val="22"/>
          <w:szCs w:val="22"/>
        </w:rPr>
      </w:pPr>
    </w:p>
    <w:p w14:paraId="0000037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proiectele de investiții publice, bugetul proiectului se corelează cu devizul general al investiției, întocmit în conformitate cu prevederile Hotărârii Guvernului nr. 907/2016, cu modificările si completările ulterioare si cu matricea de corelare, Anexa 19 la prezentul ghid. </w:t>
      </w:r>
    </w:p>
    <w:p w14:paraId="00000377" w14:textId="77777777" w:rsidR="00FA020C" w:rsidRDefault="00FA020C">
      <w:pPr>
        <w:jc w:val="both"/>
        <w:rPr>
          <w:rFonts w:ascii="Montserrat" w:eastAsia="Montserrat" w:hAnsi="Montserrat" w:cs="Montserrat"/>
          <w:sz w:val="22"/>
          <w:szCs w:val="22"/>
        </w:rPr>
      </w:pPr>
    </w:p>
    <w:p w14:paraId="0000037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 are obligația de a asigura fonduri suficiente și realiste în bugetul proiectului, precum și termene realiste pentru realizarea activităților, cu încadrarea în limitele maxime prevăzute pentru bugetul sau, după caz, durata maximă de implementare a proiectului</w:t>
      </w:r>
    </w:p>
    <w:p w14:paraId="00000379" w14:textId="77777777" w:rsidR="00FA020C" w:rsidRDefault="00FA020C">
      <w:pPr>
        <w:jc w:val="both"/>
      </w:pPr>
    </w:p>
    <w:p w14:paraId="0000037A" w14:textId="77777777" w:rsidR="00FA020C" w:rsidRDefault="00246DDB">
      <w:pPr>
        <w:pStyle w:val="Titlu2"/>
        <w:numPr>
          <w:ilvl w:val="1"/>
          <w:numId w:val="19"/>
        </w:numPr>
      </w:pPr>
      <w:bookmarkStart w:id="100" w:name="_Toc139883355"/>
      <w:r>
        <w:t>Anexe și documente obligatorii la depunerea cererii</w:t>
      </w:r>
      <w:bookmarkEnd w:id="100"/>
      <w:r>
        <w:t xml:space="preserve"> </w:t>
      </w:r>
    </w:p>
    <w:p w14:paraId="0000037B" w14:textId="77777777" w:rsidR="00FA020C" w:rsidRDefault="00246DDB">
      <w:pPr>
        <w:numPr>
          <w:ilvl w:val="0"/>
          <w:numId w:val="7"/>
        </w:numPr>
        <w:pBdr>
          <w:top w:val="nil"/>
          <w:left w:val="nil"/>
          <w:bottom w:val="nil"/>
          <w:right w:val="nil"/>
          <w:between w:val="nil"/>
        </w:pBdr>
        <w:shd w:val="clear" w:color="auto" w:fill="E6E6E6"/>
        <w:jc w:val="both"/>
        <w:rPr>
          <w:rFonts w:ascii="Montserrat" w:eastAsia="Montserrat" w:hAnsi="Montserrat" w:cs="Montserrat"/>
          <w:color w:val="000000"/>
          <w:sz w:val="22"/>
          <w:szCs w:val="22"/>
        </w:rPr>
      </w:pPr>
      <w:bookmarkStart w:id="101" w:name="_heading=h.1tuee74" w:colFirst="0" w:colLast="0"/>
      <w:bookmarkEnd w:id="101"/>
      <w:r>
        <w:rPr>
          <w:rFonts w:ascii="Montserrat" w:eastAsia="Montserrat" w:hAnsi="Montserrat" w:cs="Montserrat"/>
          <w:b/>
          <w:color w:val="000000"/>
          <w:sz w:val="22"/>
          <w:szCs w:val="22"/>
        </w:rPr>
        <w:t>Declarația unica a solicitantului și, dacă este cazul, a partenerilor, conform Anexei 3 la ghidul solicitantului. Aceasta va fi semnată de către reprezentantul legal al entității.</w:t>
      </w:r>
    </w:p>
    <w:p w14:paraId="0000037C" w14:textId="77777777" w:rsidR="00FA020C" w:rsidRDefault="00FA020C">
      <w:pPr>
        <w:jc w:val="both"/>
        <w:rPr>
          <w:rFonts w:ascii="Montserrat" w:eastAsia="Montserrat" w:hAnsi="Montserrat" w:cs="Montserrat"/>
          <w:sz w:val="22"/>
          <w:szCs w:val="22"/>
        </w:rPr>
      </w:pPr>
    </w:p>
    <w:p w14:paraId="0000037D" w14:textId="77777777" w:rsidR="00FA020C" w:rsidRDefault="00246DDB">
      <w:pPr>
        <w:numPr>
          <w:ilvl w:val="0"/>
          <w:numId w:val="7"/>
        </w:numPr>
        <w:pBdr>
          <w:top w:val="nil"/>
          <w:left w:val="nil"/>
          <w:bottom w:val="nil"/>
          <w:right w:val="nil"/>
          <w:between w:val="nil"/>
        </w:pBdr>
        <w:shd w:val="clear" w:color="auto" w:fill="E6E6E6"/>
        <w:spacing w:before="120"/>
        <w:jc w:val="both"/>
        <w:rPr>
          <w:rFonts w:ascii="Montserrat" w:eastAsia="Montserrat" w:hAnsi="Montserrat" w:cs="Montserrat"/>
          <w:b/>
          <w:color w:val="000000"/>
          <w:sz w:val="22"/>
          <w:szCs w:val="22"/>
        </w:rPr>
      </w:pPr>
      <w:r>
        <w:rPr>
          <w:rFonts w:ascii="Montserrat" w:eastAsia="Montserrat" w:hAnsi="Montserrat" w:cs="Montserrat"/>
          <w:b/>
          <w:color w:val="000000"/>
          <w:sz w:val="22"/>
          <w:szCs w:val="22"/>
        </w:rPr>
        <w:t xml:space="preserve">(Dacă este cazul) Extras din studiul din care reiese delimitarea unor zone urbane marginalizate, precum și Hotărârea Consiliului Local de aprobare a acestuia, </w:t>
      </w:r>
    </w:p>
    <w:p w14:paraId="0000037E" w14:textId="77777777" w:rsidR="00FA020C" w:rsidRDefault="00FA020C">
      <w:pPr>
        <w:pBdr>
          <w:top w:val="nil"/>
          <w:left w:val="nil"/>
          <w:bottom w:val="nil"/>
          <w:right w:val="nil"/>
          <w:between w:val="nil"/>
        </w:pBdr>
        <w:shd w:val="clear" w:color="auto" w:fill="E6E6E6"/>
        <w:spacing w:after="120"/>
        <w:ind w:left="360"/>
        <w:jc w:val="both"/>
        <w:rPr>
          <w:rFonts w:ascii="Montserrat" w:eastAsia="Montserrat" w:hAnsi="Montserrat" w:cs="Montserrat"/>
          <w:b/>
          <w:color w:val="000000"/>
          <w:sz w:val="22"/>
          <w:szCs w:val="22"/>
        </w:rPr>
      </w:pPr>
    </w:p>
    <w:p w14:paraId="0000037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sau </w:t>
      </w:r>
    </w:p>
    <w:p w14:paraId="00000380" w14:textId="77777777" w:rsidR="00FA020C" w:rsidRDefault="00FA020C">
      <w:pPr>
        <w:pBdr>
          <w:top w:val="nil"/>
          <w:left w:val="nil"/>
          <w:bottom w:val="nil"/>
          <w:right w:val="nil"/>
          <w:between w:val="nil"/>
        </w:pBdr>
        <w:shd w:val="clear" w:color="auto" w:fill="E6E6E6"/>
        <w:spacing w:before="120" w:after="120"/>
        <w:ind w:left="360"/>
        <w:jc w:val="both"/>
        <w:rPr>
          <w:rFonts w:ascii="Montserrat" w:eastAsia="Montserrat" w:hAnsi="Montserrat" w:cs="Montserrat"/>
          <w:b/>
          <w:color w:val="000000"/>
          <w:sz w:val="22"/>
          <w:szCs w:val="22"/>
        </w:rPr>
      </w:pPr>
    </w:p>
    <w:p w14:paraId="00000381"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Extras din Atlasul zonelor urbane marginalizate actualizat din care să rezulte dacă proiectul deservește o astfel de zonă.</w:t>
      </w:r>
    </w:p>
    <w:p w14:paraId="00000382" w14:textId="77777777" w:rsidR="00FA020C" w:rsidRDefault="00FA020C">
      <w:pPr>
        <w:jc w:val="both"/>
        <w:rPr>
          <w:rFonts w:ascii="Montserrat" w:eastAsia="Montserrat" w:hAnsi="Montserrat" w:cs="Montserrat"/>
          <w:sz w:val="22"/>
          <w:szCs w:val="22"/>
        </w:rPr>
      </w:pPr>
    </w:p>
    <w:p w14:paraId="00000383"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Documente din care sa reiasă complementaritatea </w:t>
      </w:r>
      <w:r>
        <w:rPr>
          <w:rFonts w:ascii="Montserrat" w:eastAsia="Montserrat" w:hAnsi="Montserrat" w:cs="Montserrat"/>
          <w:b/>
          <w:sz w:val="22"/>
          <w:szCs w:val="22"/>
          <w:u w:val="single"/>
        </w:rPr>
        <w:t>proiectului</w:t>
      </w:r>
      <w:r>
        <w:rPr>
          <w:rFonts w:ascii="Montserrat" w:eastAsia="Montserrat" w:hAnsi="Montserrat" w:cs="Montserrat"/>
          <w:b/>
          <w:sz w:val="22"/>
          <w:szCs w:val="22"/>
        </w:rPr>
        <w:t xml:space="preserve"> cu alte proiecte realizate/în curs de realizare/propuse a se realiza din orice sursă de finanțare, în vederea punctării criteriului II.1 din grila de evaluare tehnica si financiara anexa la prezentul ghid.  </w:t>
      </w:r>
    </w:p>
    <w:p w14:paraId="00000384" w14:textId="77777777" w:rsidR="00FA020C" w:rsidRDefault="00FA020C">
      <w:pPr>
        <w:jc w:val="both"/>
        <w:rPr>
          <w:rFonts w:ascii="Montserrat" w:eastAsia="Montserrat" w:hAnsi="Montserrat" w:cs="Montserrat"/>
          <w:b/>
          <w:sz w:val="22"/>
          <w:szCs w:val="22"/>
        </w:rPr>
      </w:pPr>
    </w:p>
    <w:p w14:paraId="0000038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4. Documentația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 xml:space="preserve">-economică faza Proiect Tehnic </w:t>
      </w:r>
    </w:p>
    <w:p w14:paraId="00000386" w14:textId="77777777" w:rsidR="00FA020C" w:rsidRDefault="00246DDB">
      <w:pPr>
        <w:jc w:val="both"/>
        <w:rPr>
          <w:rFonts w:ascii="Montserrat" w:eastAsia="Montserrat" w:hAnsi="Montserrat" w:cs="Montserrat"/>
          <w:b/>
          <w:sz w:val="22"/>
          <w:szCs w:val="22"/>
          <w:u w:val="single"/>
        </w:rPr>
      </w:pPr>
      <w:r>
        <w:rPr>
          <w:rFonts w:ascii="Montserrat" w:eastAsia="Montserrat" w:hAnsi="Montserrat" w:cs="Montserrat"/>
          <w:b/>
          <w:sz w:val="22"/>
          <w:szCs w:val="22"/>
          <w:u w:val="single"/>
        </w:rPr>
        <w:t>Pentru proiectele de investiții privind măsuri în domeniul construcțiilor (infrastructură)</w:t>
      </w:r>
      <w:r>
        <w:rPr>
          <w:rFonts w:ascii="Montserrat" w:eastAsia="Montserrat" w:hAnsi="Montserrat" w:cs="Montserrat"/>
          <w:sz w:val="22"/>
          <w:szCs w:val="22"/>
        </w:rPr>
        <w:t xml:space="preserve"> la cererea de finanțare se va anexa Proiectul tehnic, </w:t>
      </w:r>
      <w:r>
        <w:rPr>
          <w:rFonts w:ascii="Montserrat" w:eastAsia="Montserrat" w:hAnsi="Montserrat" w:cs="Montserrat"/>
          <w:b/>
          <w:sz w:val="22"/>
          <w:szCs w:val="22"/>
          <w:u w:val="single"/>
        </w:rPr>
        <w:t xml:space="preserve">elaborat în conformitate cu legislația relevantă, respectiv H.G. nr. 907/2016, cu modificările </w:t>
      </w:r>
      <w:proofErr w:type="spellStart"/>
      <w:r>
        <w:rPr>
          <w:rFonts w:ascii="Montserrat" w:eastAsia="Montserrat" w:hAnsi="Montserrat" w:cs="Montserrat"/>
          <w:b/>
          <w:sz w:val="22"/>
          <w:szCs w:val="22"/>
          <w:u w:val="single"/>
        </w:rPr>
        <w:t>şi</w:t>
      </w:r>
      <w:proofErr w:type="spellEnd"/>
      <w:r>
        <w:rPr>
          <w:rFonts w:ascii="Montserrat" w:eastAsia="Montserrat" w:hAnsi="Montserrat" w:cs="Montserrat"/>
          <w:b/>
          <w:sz w:val="22"/>
          <w:szCs w:val="22"/>
          <w:u w:val="single"/>
        </w:rPr>
        <w:t xml:space="preserve"> completările ulterioare, inclusiv procesul verbal de </w:t>
      </w:r>
      <w:proofErr w:type="spellStart"/>
      <w:r>
        <w:rPr>
          <w:rFonts w:ascii="Montserrat" w:eastAsia="Montserrat" w:hAnsi="Montserrat" w:cs="Montserrat"/>
          <w:b/>
          <w:sz w:val="22"/>
          <w:szCs w:val="22"/>
          <w:u w:val="single"/>
        </w:rPr>
        <w:t>receptie</w:t>
      </w:r>
      <w:proofErr w:type="spellEnd"/>
      <w:r>
        <w:rPr>
          <w:rFonts w:ascii="Montserrat" w:eastAsia="Montserrat" w:hAnsi="Montserrat" w:cs="Montserrat"/>
          <w:b/>
          <w:sz w:val="22"/>
          <w:szCs w:val="22"/>
          <w:u w:val="single"/>
        </w:rPr>
        <w:t xml:space="preserve"> a acestuia.  </w:t>
      </w:r>
    </w:p>
    <w:p w14:paraId="0000038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Se vor avea în vedere următoarele condiții:</w:t>
      </w:r>
    </w:p>
    <w:p w14:paraId="00000388" w14:textId="77777777" w:rsidR="00FA020C" w:rsidRDefault="00246DDB">
      <w:pPr>
        <w:numPr>
          <w:ilvl w:val="0"/>
          <w:numId w:val="10"/>
        </w:numPr>
        <w:spacing w:before="120"/>
        <w:ind w:left="0" w:firstLine="0"/>
        <w:jc w:val="both"/>
        <w:rPr>
          <w:rFonts w:ascii="Montserrat" w:eastAsia="Montserrat" w:hAnsi="Montserrat" w:cs="Montserrat"/>
          <w:sz w:val="22"/>
          <w:szCs w:val="22"/>
        </w:rPr>
      </w:pPr>
      <w:r>
        <w:rPr>
          <w:rFonts w:ascii="Montserrat" w:eastAsia="Montserrat" w:hAnsi="Montserrat" w:cs="Montserrat"/>
          <w:sz w:val="22"/>
          <w:szCs w:val="22"/>
        </w:rPr>
        <w:t xml:space="preserve">Proiectul Tehnic aferent obiectivului de investiție anexat la cererea de finanțare nu trebuie să fi fost elaborat/ revizuit/ reactualizat cu mai mult de 2 ani înainte de data depunerii cererii de finanțare. </w:t>
      </w:r>
    </w:p>
    <w:p w14:paraId="00000389" w14:textId="77777777" w:rsidR="00FA020C"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t>Devizul general aferent proiectului tehnic anexat la cererea de finanțare nu trebuie să fi fost actualizat cu mai mult de 12 luni înainte de data depunerii cererii de finanțare.</w:t>
      </w:r>
    </w:p>
    <w:p w14:paraId="0000038A" w14:textId="77777777" w:rsidR="00FA020C" w:rsidRDefault="00246DDB">
      <w:pPr>
        <w:numPr>
          <w:ilvl w:val="0"/>
          <w:numId w:val="10"/>
        </w:numPr>
        <w:ind w:left="0" w:firstLine="0"/>
        <w:jc w:val="both"/>
        <w:rPr>
          <w:rFonts w:ascii="Montserrat" w:eastAsia="Montserrat" w:hAnsi="Montserrat" w:cs="Montserrat"/>
          <w:sz w:val="22"/>
          <w:szCs w:val="22"/>
        </w:rPr>
      </w:pPr>
      <w:r>
        <w:rPr>
          <w:rFonts w:ascii="Montserrat" w:eastAsia="Montserrat" w:hAnsi="Montserrat" w:cs="Montserrat"/>
          <w:sz w:val="22"/>
          <w:szCs w:val="22"/>
        </w:rPr>
        <w:t>Pentru proiectele ce conțin activități ce se supun regulilor de ajutor de stat, se va anexa inclusiv un deviz pe obiect aferent acestora.</w:t>
      </w:r>
    </w:p>
    <w:p w14:paraId="0000038B" w14:textId="77777777" w:rsidR="00FA020C" w:rsidRDefault="00FA020C">
      <w:pPr>
        <w:jc w:val="both"/>
        <w:rPr>
          <w:rFonts w:ascii="Montserrat" w:eastAsia="Montserrat" w:hAnsi="Montserrat" w:cs="Montserrat"/>
          <w:sz w:val="22"/>
          <w:szCs w:val="22"/>
        </w:rPr>
      </w:pPr>
    </w:p>
    <w:p w14:paraId="000003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Se acceptă ca în cadrul unei Cereri de finanțare să fie depuse două sau mai multe documentații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pentru obiecte de investiții diferite.</w:t>
      </w:r>
    </w:p>
    <w:p w14:paraId="0000038D"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lastRenderedPageBreak/>
        <w:t xml:space="preserve">În conformitate cu art.24, alin.(4) din Legea nr.422/2001 privind protejarea monumentelor istorice, republicată elaborarea expertizelor tehnice, a proiectelor de consolidare, restaurare, verificare tehnică a proiectelor și </w:t>
      </w:r>
      <w:proofErr w:type="spellStart"/>
      <w:r>
        <w:rPr>
          <w:rFonts w:ascii="Montserrat" w:eastAsia="Montserrat" w:hAnsi="Montserrat" w:cs="Montserrat"/>
          <w:i/>
          <w:sz w:val="22"/>
          <w:szCs w:val="22"/>
        </w:rPr>
        <w:t>dirigentarea</w:t>
      </w:r>
      <w:proofErr w:type="spellEnd"/>
      <w:r>
        <w:rPr>
          <w:rFonts w:ascii="Montserrat" w:eastAsia="Montserrat" w:hAnsi="Montserrat" w:cs="Montserrat"/>
          <w:i/>
          <w:sz w:val="22"/>
          <w:szCs w:val="22"/>
        </w:rPr>
        <w:t xml:space="preserve"> lucrărilor se efectuează numai de experți și/sau specialiști atestați de către Ministerul Culturii și Cultelor, cu respectarea exigențelor specifice domeniului monumentelor istorice și a cerințelor privind calitatea lucrărilor în construcții.</w:t>
      </w:r>
    </w:p>
    <w:p w14:paraId="0000038E" w14:textId="77777777" w:rsidR="00FA020C" w:rsidRDefault="00FA020C">
      <w:pPr>
        <w:jc w:val="both"/>
        <w:rPr>
          <w:rFonts w:ascii="Montserrat" w:eastAsia="Montserrat" w:hAnsi="Montserrat" w:cs="Montserrat"/>
          <w:i/>
          <w:sz w:val="22"/>
          <w:szCs w:val="22"/>
        </w:rPr>
      </w:pPr>
    </w:p>
    <w:p w14:paraId="0000038F"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conformitate cu art.23, alin.(1) din Legea nr.422/2001 privind protejarea monumentelor istorice, republicată, intervențiile asupra monumentelor istorice se fac numai pe baza și cu respectarea avizului emis de către Ministerul Culturii și Cultelor sau, după caz, de către serviciile publice deconcentrate ale Ministerului Culturii și Cultelor. Se recomanda utilizarea principiilor europene de calitate pentru intervențiile finanțate cu fonduri europene ale proiectelor cu potențial impact asupra patrimoniului cultural (ICOMOS 2020).</w:t>
      </w:r>
    </w:p>
    <w:p w14:paraId="00000390" w14:textId="77777777" w:rsidR="00FA020C" w:rsidRDefault="00FA020C">
      <w:pPr>
        <w:jc w:val="both"/>
        <w:rPr>
          <w:rFonts w:ascii="Montserrat" w:eastAsia="Montserrat" w:hAnsi="Montserrat" w:cs="Montserrat"/>
          <w:sz w:val="22"/>
          <w:szCs w:val="22"/>
        </w:rPr>
      </w:pPr>
    </w:p>
    <w:p w14:paraId="00000391" w14:textId="77777777" w:rsidR="00FA020C" w:rsidRDefault="00246DDB">
      <w:pPr>
        <w:shd w:val="clear" w:color="auto" w:fill="E6E6E6"/>
        <w:jc w:val="both"/>
        <w:rPr>
          <w:rFonts w:ascii="Montserrat" w:eastAsia="Montserrat" w:hAnsi="Montserrat" w:cs="Montserrat"/>
          <w:b/>
          <w:sz w:val="22"/>
          <w:szCs w:val="22"/>
        </w:rPr>
      </w:pPr>
      <w:bookmarkStart w:id="102" w:name="_heading=h.4du1wux" w:colFirst="0" w:colLast="0"/>
      <w:bookmarkEnd w:id="102"/>
      <w:r>
        <w:rPr>
          <w:rFonts w:ascii="Montserrat" w:eastAsia="Montserrat" w:hAnsi="Montserrat" w:cs="Montserrat"/>
          <w:b/>
          <w:sz w:val="22"/>
          <w:szCs w:val="22"/>
        </w:rPr>
        <w:t xml:space="preserve">5. Lista de echipamente, dotări, lucrări sau servicii, cu încadrarea acestora în secțiunea de cheltuieli eligibile/neeligibile </w:t>
      </w:r>
      <w:r>
        <w:rPr>
          <w:rFonts w:ascii="Montserrat" w:eastAsia="Montserrat" w:hAnsi="Montserrat" w:cs="Montserrat"/>
          <w:sz w:val="22"/>
          <w:szCs w:val="22"/>
        </w:rPr>
        <w:t>completată conform</w:t>
      </w:r>
      <w:r>
        <w:rPr>
          <w:rFonts w:ascii="Montserrat" w:eastAsia="Montserrat" w:hAnsi="Montserrat" w:cs="Montserrat"/>
          <w:b/>
          <w:sz w:val="22"/>
          <w:szCs w:val="22"/>
        </w:rPr>
        <w:t xml:space="preserve"> </w:t>
      </w:r>
      <w:r>
        <w:rPr>
          <w:rFonts w:ascii="Montserrat" w:eastAsia="Montserrat" w:hAnsi="Montserrat" w:cs="Montserrat"/>
          <w:sz w:val="22"/>
          <w:szCs w:val="22"/>
        </w:rPr>
        <w:t xml:space="preserve">Anexei 8 și corelată cu devizul general și bugetul proiectului </w:t>
      </w:r>
    </w:p>
    <w:p w14:paraId="00000392" w14:textId="77777777" w:rsidR="00FA020C" w:rsidRDefault="00FA020C">
      <w:pPr>
        <w:jc w:val="both"/>
        <w:rPr>
          <w:rFonts w:ascii="Montserrat" w:eastAsia="Montserrat" w:hAnsi="Montserrat" w:cs="Montserrat"/>
          <w:sz w:val="22"/>
          <w:szCs w:val="22"/>
        </w:rPr>
      </w:pPr>
    </w:p>
    <w:p w14:paraId="00000393" w14:textId="77777777" w:rsidR="00FA020C" w:rsidRDefault="00246DDB">
      <w:pPr>
        <w:shd w:val="clear" w:color="auto" w:fill="D9D9D9"/>
        <w:jc w:val="both"/>
        <w:rPr>
          <w:rFonts w:ascii="Montserrat" w:eastAsia="Montserrat" w:hAnsi="Montserrat" w:cs="Montserrat"/>
          <w:sz w:val="22"/>
          <w:szCs w:val="22"/>
        </w:rPr>
      </w:pPr>
      <w:r>
        <w:rPr>
          <w:rFonts w:ascii="Montserrat" w:eastAsia="Montserrat" w:hAnsi="Montserrat" w:cs="Montserrat"/>
          <w:b/>
          <w:sz w:val="22"/>
          <w:szCs w:val="22"/>
          <w:shd w:val="clear" w:color="auto" w:fill="D0CECE"/>
        </w:rPr>
        <w:t xml:space="preserve">6. Nota privind </w:t>
      </w:r>
      <w:r>
        <w:rPr>
          <w:rFonts w:ascii="Montserrat" w:eastAsia="Montserrat" w:hAnsi="Montserrat" w:cs="Montserrat"/>
          <w:b/>
          <w:sz w:val="22"/>
          <w:szCs w:val="22"/>
        </w:rPr>
        <w:t xml:space="preserve">încadrarea în limitele de proprietate și fundamentarea rezonabilității costurilor asumată de proiectant și de reprezentantul legal, </w:t>
      </w:r>
      <w:r>
        <w:rPr>
          <w:rFonts w:ascii="Montserrat" w:eastAsia="Montserrat" w:hAnsi="Montserrat" w:cs="Montserrat"/>
          <w:sz w:val="22"/>
          <w:szCs w:val="22"/>
        </w:rPr>
        <w:t>conform anexei 9.</w:t>
      </w:r>
    </w:p>
    <w:p w14:paraId="00000394" w14:textId="77777777" w:rsidR="00FA020C" w:rsidRDefault="00FA020C">
      <w:pPr>
        <w:jc w:val="both"/>
        <w:rPr>
          <w:rFonts w:ascii="Montserrat" w:eastAsia="Montserrat" w:hAnsi="Montserrat" w:cs="Montserrat"/>
          <w:b/>
          <w:sz w:val="22"/>
          <w:szCs w:val="22"/>
        </w:rPr>
      </w:pPr>
      <w:bookmarkStart w:id="103" w:name="_heading=h.2szc72q" w:colFirst="0" w:colLast="0"/>
      <w:bookmarkEnd w:id="103"/>
    </w:p>
    <w:p w14:paraId="00000395"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 xml:space="preserve">Doar pentru achiziția de echipamente, </w:t>
      </w:r>
      <w:r>
        <w:rPr>
          <w:rFonts w:ascii="Montserrat" w:eastAsia="Montserrat" w:hAnsi="Montserrat" w:cs="Montserrat"/>
          <w:sz w:val="22"/>
          <w:szCs w:val="22"/>
        </w:rPr>
        <w:t>în cadrul acestei note va fi detaliată inclusiv fundamentarea rezonabilității costurilor în baza a minim 2 oferte de preț. Nu se vor atașa documentației de finanțare documentele care au stat la baza acestei fundamentări.</w:t>
      </w:r>
    </w:p>
    <w:p w14:paraId="00000396" w14:textId="77777777" w:rsidR="00FA020C" w:rsidRDefault="00FA020C">
      <w:pPr>
        <w:jc w:val="both"/>
        <w:rPr>
          <w:rFonts w:ascii="Montserrat" w:eastAsia="Montserrat" w:hAnsi="Montserrat" w:cs="Montserrat"/>
          <w:sz w:val="22"/>
          <w:szCs w:val="22"/>
        </w:rPr>
      </w:pPr>
    </w:p>
    <w:p w14:paraId="00000397" w14:textId="77777777" w:rsidR="00FA020C" w:rsidRDefault="00246DDB">
      <w:pPr>
        <w:shd w:val="clear" w:color="auto" w:fill="E6E6E6"/>
        <w:jc w:val="both"/>
        <w:rPr>
          <w:rFonts w:ascii="Montserrat" w:eastAsia="Montserrat" w:hAnsi="Montserrat" w:cs="Montserrat"/>
          <w:b/>
          <w:sz w:val="22"/>
          <w:szCs w:val="22"/>
        </w:rPr>
      </w:pPr>
      <w:bookmarkStart w:id="104" w:name="_heading=h.184mhaj" w:colFirst="0" w:colLast="0"/>
      <w:bookmarkEnd w:id="104"/>
      <w:r>
        <w:rPr>
          <w:rFonts w:ascii="Montserrat" w:eastAsia="Montserrat" w:hAnsi="Montserrat" w:cs="Montserrat"/>
          <w:b/>
          <w:sz w:val="22"/>
          <w:szCs w:val="22"/>
        </w:rPr>
        <w:t>7. Autorizația de construire și, dacă este cazul autorizația de demolare</w:t>
      </w:r>
    </w:p>
    <w:p w14:paraId="000003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Este obligatorie anexarea la cererea de finanțare a autorizației de construire pentru proiectele/obiectele de investiții care prevăd lucrări de construcție</w:t>
      </w:r>
      <w:r>
        <w:rPr>
          <w:rFonts w:ascii="Montserrat" w:eastAsia="Montserrat" w:hAnsi="Montserrat" w:cs="Montserrat"/>
          <w:sz w:val="22"/>
          <w:szCs w:val="22"/>
          <w:vertAlign w:val="superscript"/>
        </w:rPr>
        <w:footnoteReference w:id="9"/>
      </w:r>
      <w:r>
        <w:rPr>
          <w:rFonts w:ascii="Montserrat" w:eastAsia="Montserrat" w:hAnsi="Montserrat" w:cs="Montserrat"/>
          <w:sz w:val="22"/>
          <w:szCs w:val="22"/>
        </w:rPr>
        <w:t>, în termen de valabilitate la data depunerii cererii de finanțare.</w:t>
      </w:r>
    </w:p>
    <w:p w14:paraId="0000039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Dacă este cazul, pentru proiectele ce cuprind lucrări de demolare a unei construcții existente pe terenul obiect al investiției, se va anexa inclusiv autorizația de demolare.</w:t>
      </w:r>
    </w:p>
    <w:p w14:paraId="0000039A" w14:textId="77777777" w:rsidR="00FA020C" w:rsidRDefault="00FA020C">
      <w:pPr>
        <w:shd w:val="clear" w:color="auto" w:fill="FFFFFF"/>
        <w:jc w:val="both"/>
        <w:rPr>
          <w:rFonts w:ascii="Montserrat" w:eastAsia="Montserrat" w:hAnsi="Montserrat" w:cs="Montserrat"/>
          <w:b/>
          <w:sz w:val="22"/>
          <w:szCs w:val="22"/>
        </w:rPr>
      </w:pPr>
    </w:p>
    <w:p w14:paraId="0000039B" w14:textId="77777777" w:rsidR="00FA020C" w:rsidRDefault="00246DDB">
      <w:pPr>
        <w:shd w:val="clear" w:color="auto" w:fill="E6E6E6"/>
        <w:jc w:val="both"/>
        <w:rPr>
          <w:rFonts w:ascii="Montserrat" w:eastAsia="Montserrat" w:hAnsi="Montserrat" w:cs="Montserrat"/>
          <w:sz w:val="22"/>
          <w:szCs w:val="22"/>
        </w:rPr>
      </w:pPr>
      <w:r>
        <w:rPr>
          <w:rFonts w:ascii="Montserrat" w:eastAsia="Montserrat" w:hAnsi="Montserrat" w:cs="Montserrat"/>
          <w:b/>
          <w:sz w:val="22"/>
          <w:szCs w:val="22"/>
        </w:rPr>
        <w:t xml:space="preserve">8. Hotărârea de Guvern/Hotărârea consiliului local al solicitantului și hotărârile partenerilor (după caz), de aprobare a documentației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 xml:space="preserve">-economice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a indicatorilor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-economici</w:t>
      </w:r>
      <w:r>
        <w:rPr>
          <w:rFonts w:ascii="Montserrat" w:eastAsia="Montserrat" w:hAnsi="Montserrat" w:cs="Montserrat"/>
          <w:sz w:val="22"/>
          <w:szCs w:val="22"/>
        </w:rPr>
        <w:t xml:space="preserve"> </w:t>
      </w:r>
    </w:p>
    <w:p w14:paraId="0000039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unitățile administrativ teritoriale se va anexa Hotărârea de Guvern/Hotărârea consiliului local al solicitantului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-economici, cu modificările și completările ulterioare, pentru documentația anexată la cererea de finanțare. </w:t>
      </w:r>
    </w:p>
    <w:p w14:paraId="0000039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în care la cererea de finanțare se anexează o documentație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-economică actualizată, hotărârea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-economici va fi anexată pentru documentația actualizată, inclusiv modificările și completările ulterioare, iar dacă se menționează în conținutul acesteia modificarea unei hotărâri anterioare, atunci se va anexa și hotărârea inițială care a fost modificată.</w:t>
      </w:r>
    </w:p>
    <w:p w14:paraId="000003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depuse în parteneriat, hotărârea de aprobare a indicatorilor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 xml:space="preserve">-economici va fi depusă de către </w:t>
      </w:r>
      <w:proofErr w:type="spellStart"/>
      <w:r>
        <w:rPr>
          <w:rFonts w:ascii="Montserrat" w:eastAsia="Montserrat" w:hAnsi="Montserrat" w:cs="Montserrat"/>
          <w:sz w:val="22"/>
          <w:szCs w:val="22"/>
        </w:rPr>
        <w:t>toţi</w:t>
      </w:r>
      <w:proofErr w:type="spellEnd"/>
      <w:r>
        <w:rPr>
          <w:rFonts w:ascii="Montserrat" w:eastAsia="Montserrat" w:hAnsi="Montserrat" w:cs="Montserrat"/>
          <w:sz w:val="22"/>
          <w:szCs w:val="22"/>
        </w:rPr>
        <w:t xml:space="preserve"> partenerii.</w:t>
      </w:r>
    </w:p>
    <w:p w14:paraId="0000039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Această hotărâre va avea anexată o scurta descriere/rezumat a </w:t>
      </w:r>
      <w:proofErr w:type="spellStart"/>
      <w:r>
        <w:rPr>
          <w:rFonts w:ascii="Montserrat" w:eastAsia="Montserrat" w:hAnsi="Montserrat" w:cs="Montserrat"/>
          <w:sz w:val="22"/>
          <w:szCs w:val="22"/>
        </w:rPr>
        <w:t>investiţiei</w:t>
      </w:r>
      <w:proofErr w:type="spellEnd"/>
      <w:r>
        <w:rPr>
          <w:rFonts w:ascii="Montserrat" w:eastAsia="Montserrat" w:hAnsi="Montserrat" w:cs="Montserrat"/>
          <w:sz w:val="22"/>
          <w:szCs w:val="22"/>
        </w:rPr>
        <w:t xml:space="preserve"> (maxim 2-3 pagini).</w:t>
      </w:r>
    </w:p>
    <w:p w14:paraId="000003A0"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lastRenderedPageBreak/>
        <w:t>Atenție!</w:t>
      </w:r>
      <w:r>
        <w:rPr>
          <w:rFonts w:ascii="Montserrat" w:eastAsia="Montserrat" w:hAnsi="Montserrat" w:cs="Montserrat"/>
          <w:sz w:val="22"/>
          <w:szCs w:val="22"/>
        </w:rPr>
        <w:t xml:space="preserve"> Se vor avea în vedere prevederile art. 42 din Legea 500/2002, conform cărora „Documentațiile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aferente obiectivelor/proiectelor de investiții noi, documentațiile de avizare a lucrărilor de intervenții, respectiv notele de fundamentare privind necesitatea și oportunitatea efectuării cheltuielilor aferente celorlalte categorii de investiții incluse la poziția C «Alte cheltuieli de investiții» care se finanțează, potrivit legii, din fonduri publice, se aprobă de către:</w:t>
      </w:r>
    </w:p>
    <w:p w14:paraId="000003A1" w14:textId="77777777" w:rsidR="00FA020C" w:rsidRDefault="00246DDB">
      <w:pPr>
        <w:numPr>
          <w:ilvl w:val="0"/>
          <w:numId w:val="1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Guvernul, pentru valori mai mari de 100 de milioane lei;</w:t>
      </w:r>
    </w:p>
    <w:p w14:paraId="000003A2" w14:textId="77777777" w:rsidR="00FA020C" w:rsidRDefault="00246DDB">
      <w:pPr>
        <w:numPr>
          <w:ilvl w:val="0"/>
          <w:numId w:val="1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ordonatorii principali de credite, pentru valori cuprinse între 10 milioane lei și 100 de milioane lei;</w:t>
      </w:r>
    </w:p>
    <w:p w14:paraId="000003A3" w14:textId="77777777" w:rsidR="00FA020C" w:rsidRDefault="00246DDB">
      <w:pPr>
        <w:numPr>
          <w:ilvl w:val="0"/>
          <w:numId w:val="1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ceilalți ordonatori de credite, pentru valori până la 10 milioane lei, cu avizul prealabil al ordonatorului principal de credite. </w:t>
      </w:r>
    </w:p>
    <w:p w14:paraId="000003A4" w14:textId="77777777" w:rsidR="00FA020C" w:rsidRDefault="00FA020C">
      <w:pPr>
        <w:jc w:val="both"/>
        <w:rPr>
          <w:rFonts w:ascii="Montserrat" w:eastAsia="Montserrat" w:hAnsi="Montserrat" w:cs="Montserrat"/>
          <w:sz w:val="22"/>
          <w:szCs w:val="22"/>
        </w:rPr>
      </w:pPr>
    </w:p>
    <w:p w14:paraId="000003A5" w14:textId="77777777" w:rsidR="00FA020C" w:rsidRDefault="00246DDB">
      <w:pPr>
        <w:shd w:val="clear" w:color="auto" w:fill="E6E6E6"/>
        <w:jc w:val="both"/>
        <w:rPr>
          <w:rFonts w:ascii="Montserrat" w:eastAsia="Montserrat" w:hAnsi="Montserrat" w:cs="Montserrat"/>
          <w:b/>
          <w:sz w:val="22"/>
          <w:szCs w:val="22"/>
        </w:rPr>
      </w:pPr>
      <w:bookmarkStart w:id="105" w:name="_heading=h.3s49zyc" w:colFirst="0" w:colLast="0"/>
      <w:bookmarkEnd w:id="105"/>
      <w:r>
        <w:rPr>
          <w:rFonts w:ascii="Montserrat" w:eastAsia="Montserrat" w:hAnsi="Montserrat" w:cs="Montserrat"/>
          <w:b/>
          <w:sz w:val="22"/>
          <w:szCs w:val="22"/>
        </w:rPr>
        <w:t xml:space="preserve">9. (daca este cazul) Raportul privind stadiul fizic al </w:t>
      </w:r>
      <w:proofErr w:type="spellStart"/>
      <w:r>
        <w:rPr>
          <w:rFonts w:ascii="Montserrat" w:eastAsia="Montserrat" w:hAnsi="Montserrat" w:cs="Montserrat"/>
          <w:b/>
          <w:sz w:val="22"/>
          <w:szCs w:val="22"/>
        </w:rPr>
        <w:t>investiţiei</w:t>
      </w:r>
      <w:proofErr w:type="spellEnd"/>
      <w:r>
        <w:rPr>
          <w:rFonts w:ascii="Montserrat" w:eastAsia="Montserrat" w:hAnsi="Montserrat" w:cs="Montserrat"/>
          <w:b/>
          <w:sz w:val="22"/>
          <w:szCs w:val="22"/>
        </w:rPr>
        <w:t xml:space="preserve"> (Anexa 10) însoțit de contractul de lucrări</w:t>
      </w:r>
    </w:p>
    <w:p w14:paraId="000003A6" w14:textId="77777777" w:rsidR="00FA020C" w:rsidRDefault="00FA020C">
      <w:pPr>
        <w:jc w:val="both"/>
        <w:rPr>
          <w:rFonts w:ascii="Montserrat" w:eastAsia="Montserrat" w:hAnsi="Montserrat" w:cs="Montserrat"/>
          <w:sz w:val="22"/>
          <w:szCs w:val="22"/>
        </w:rPr>
      </w:pPr>
    </w:p>
    <w:p w14:paraId="000003A7" w14:textId="77777777" w:rsidR="00FA020C" w:rsidRDefault="00246DDB">
      <w:pPr>
        <w:tabs>
          <w:tab w:val="left" w:pos="1843"/>
        </w:tabs>
        <w:jc w:val="both"/>
        <w:rPr>
          <w:rFonts w:ascii="Montserrat" w:eastAsia="Montserrat" w:hAnsi="Montserrat" w:cs="Montserrat"/>
          <w:sz w:val="22"/>
          <w:szCs w:val="22"/>
        </w:rPr>
      </w:pPr>
      <w:bookmarkStart w:id="106" w:name="_heading=h.279ka65" w:colFirst="0" w:colLast="0"/>
      <w:bookmarkEnd w:id="106"/>
      <w:r>
        <w:rPr>
          <w:rFonts w:ascii="Montserrat" w:eastAsia="Montserrat" w:hAnsi="Montserrat" w:cs="Montserrat"/>
          <w:b/>
          <w:sz w:val="22"/>
          <w:szCs w:val="22"/>
        </w:rPr>
        <w:t xml:space="preserve">Pentru proiectele de </w:t>
      </w:r>
      <w:proofErr w:type="spellStart"/>
      <w:r>
        <w:rPr>
          <w:rFonts w:ascii="Montserrat" w:eastAsia="Montserrat" w:hAnsi="Montserrat" w:cs="Montserrat"/>
          <w:b/>
          <w:sz w:val="22"/>
          <w:szCs w:val="22"/>
        </w:rPr>
        <w:t>investiţii</w:t>
      </w:r>
      <w:proofErr w:type="spellEnd"/>
      <w:r>
        <w:rPr>
          <w:rFonts w:ascii="Montserrat" w:eastAsia="Montserrat" w:hAnsi="Montserrat" w:cs="Montserrat"/>
          <w:b/>
          <w:sz w:val="22"/>
          <w:szCs w:val="22"/>
        </w:rPr>
        <w:t xml:space="preserve"> pentru care </w:t>
      </w:r>
      <w:proofErr w:type="spellStart"/>
      <w:r>
        <w:rPr>
          <w:rFonts w:ascii="Montserrat" w:eastAsia="Montserrat" w:hAnsi="Montserrat" w:cs="Montserrat"/>
          <w:b/>
          <w:sz w:val="22"/>
          <w:szCs w:val="22"/>
        </w:rPr>
        <w:t>execuţia</w:t>
      </w:r>
      <w:proofErr w:type="spellEnd"/>
      <w:r>
        <w:rPr>
          <w:rFonts w:ascii="Montserrat" w:eastAsia="Montserrat" w:hAnsi="Montserrat" w:cs="Montserrat"/>
          <w:b/>
          <w:sz w:val="22"/>
          <w:szCs w:val="22"/>
        </w:rPr>
        <w:t xml:space="preserve"> de lucrări a fost demarată, iar proiectele nu s-au încheiat în mod fizic sau implementate integral înainte de depunerea cererii de finanțare</w:t>
      </w:r>
      <w:r>
        <w:rPr>
          <w:rFonts w:ascii="Montserrat" w:eastAsia="Montserrat" w:hAnsi="Montserrat" w:cs="Montserrat"/>
          <w:sz w:val="22"/>
          <w:szCs w:val="22"/>
        </w:rPr>
        <w:t xml:space="preserve"> se va anexa un raport privind stadiul fizic al lucrărilor asumat de către reprezentantul legal al solicitantului, de către dirigintele de </w:t>
      </w:r>
      <w:proofErr w:type="spellStart"/>
      <w:r>
        <w:rPr>
          <w:rFonts w:ascii="Montserrat" w:eastAsia="Montserrat" w:hAnsi="Montserrat" w:cs="Montserrat"/>
          <w:sz w:val="22"/>
          <w:szCs w:val="22"/>
        </w:rPr>
        <w:t>şantier</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de către constructor. Raportul respectiv va fi </w:t>
      </w:r>
      <w:proofErr w:type="spellStart"/>
      <w:r>
        <w:rPr>
          <w:rFonts w:ascii="Montserrat" w:eastAsia="Montserrat" w:hAnsi="Montserrat" w:cs="Montserrat"/>
          <w:sz w:val="22"/>
          <w:szCs w:val="22"/>
        </w:rPr>
        <w:t>însoţit</w:t>
      </w:r>
      <w:proofErr w:type="spellEnd"/>
      <w:r>
        <w:rPr>
          <w:rFonts w:ascii="Montserrat" w:eastAsia="Montserrat" w:hAnsi="Montserrat" w:cs="Montserrat"/>
          <w:sz w:val="22"/>
          <w:szCs w:val="22"/>
        </w:rPr>
        <w:t xml:space="preserve"> de devize generale detaliate ale lucrărilor executate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plătite, ale lucrărilor executate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neplătite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respectiv ale lucrărilor rămase de executat. Devizele vor fi semnate de către elaboratorul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Din raportul privind stadiul fizic al investiției trebuie să reiasă inclusiv faptul că lucrările nu au fost finalizate.</w:t>
      </w:r>
    </w:p>
    <w:p w14:paraId="000003A8" w14:textId="77777777" w:rsidR="00FA020C" w:rsidRDefault="00246DDB">
      <w:pPr>
        <w:tabs>
          <w:tab w:val="left" w:pos="1843"/>
        </w:tabs>
        <w:jc w:val="both"/>
        <w:rPr>
          <w:rFonts w:ascii="Montserrat" w:eastAsia="Montserrat" w:hAnsi="Montserrat" w:cs="Montserrat"/>
          <w:sz w:val="22"/>
          <w:szCs w:val="22"/>
        </w:rPr>
      </w:pPr>
      <w:r>
        <w:rPr>
          <w:rFonts w:ascii="Montserrat" w:eastAsia="Montserrat" w:hAnsi="Montserrat" w:cs="Montserrat"/>
          <w:sz w:val="22"/>
          <w:szCs w:val="22"/>
        </w:rPr>
        <w:t>Totodată, se va atașa și contractul de lucrări (împreună cu toate actele adiționale încheiate), semnat după data de 01.01.2021 și Procesul verbal de recepție parțială a lucrărilor.</w:t>
      </w:r>
    </w:p>
    <w:p w14:paraId="000003A9" w14:textId="77777777" w:rsidR="00FA020C" w:rsidRDefault="00FA020C">
      <w:pPr>
        <w:widowControl w:val="0"/>
        <w:jc w:val="both"/>
        <w:rPr>
          <w:rFonts w:ascii="Montserrat" w:eastAsia="Montserrat" w:hAnsi="Montserrat" w:cs="Montserrat"/>
          <w:sz w:val="22"/>
          <w:szCs w:val="22"/>
        </w:rPr>
      </w:pPr>
    </w:p>
    <w:p w14:paraId="000003AA"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10. Hotărârea Consiliului local de înființare a Zonei Urbane Funcționale / Zonei Metropolitane a </w:t>
      </w:r>
      <w:proofErr w:type="spellStart"/>
      <w:r>
        <w:rPr>
          <w:rFonts w:ascii="Montserrat" w:eastAsia="Montserrat" w:hAnsi="Montserrat" w:cs="Montserrat"/>
          <w:b/>
          <w:sz w:val="22"/>
          <w:szCs w:val="22"/>
        </w:rPr>
        <w:t>fiecarui</w:t>
      </w:r>
      <w:proofErr w:type="spellEnd"/>
      <w:r>
        <w:rPr>
          <w:rFonts w:ascii="Montserrat" w:eastAsia="Montserrat" w:hAnsi="Montserrat" w:cs="Montserrat"/>
          <w:b/>
          <w:sz w:val="22"/>
          <w:szCs w:val="22"/>
        </w:rPr>
        <w:t xml:space="preserve"> membru partener.</w:t>
      </w:r>
    </w:p>
    <w:p w14:paraId="000003AB" w14:textId="77777777" w:rsidR="00FA020C" w:rsidRDefault="00FA020C">
      <w:pPr>
        <w:widowControl w:val="0"/>
        <w:jc w:val="both"/>
        <w:rPr>
          <w:rFonts w:ascii="Montserrat" w:eastAsia="Montserrat" w:hAnsi="Montserrat" w:cs="Montserrat"/>
          <w:sz w:val="22"/>
          <w:szCs w:val="22"/>
        </w:rPr>
      </w:pPr>
    </w:p>
    <w:p w14:paraId="000003AC" w14:textId="77777777" w:rsidR="00FA020C" w:rsidRDefault="00246DDB">
      <w:pPr>
        <w:widowControl w:val="0"/>
        <w:jc w:val="both"/>
        <w:rPr>
          <w:rFonts w:ascii="Montserrat" w:eastAsia="Montserrat" w:hAnsi="Montserrat" w:cs="Montserrat"/>
          <w:sz w:val="22"/>
          <w:szCs w:val="22"/>
        </w:rPr>
      </w:pPr>
      <w:r>
        <w:rPr>
          <w:rFonts w:ascii="Montserrat" w:eastAsia="Montserrat" w:hAnsi="Montserrat" w:cs="Montserrat"/>
          <w:sz w:val="22"/>
          <w:szCs w:val="22"/>
        </w:rPr>
        <w:t xml:space="preserve">Se vor depune toate </w:t>
      </w:r>
      <w:proofErr w:type="spellStart"/>
      <w:r>
        <w:rPr>
          <w:rFonts w:ascii="Montserrat" w:eastAsia="Montserrat" w:hAnsi="Montserrat" w:cs="Montserrat"/>
          <w:sz w:val="22"/>
          <w:szCs w:val="22"/>
        </w:rPr>
        <w:t>hotararile</w:t>
      </w:r>
      <w:proofErr w:type="spellEnd"/>
      <w:r>
        <w:rPr>
          <w:rFonts w:ascii="Montserrat" w:eastAsia="Montserrat" w:hAnsi="Montserrat" w:cs="Montserrat"/>
          <w:sz w:val="22"/>
          <w:szCs w:val="22"/>
        </w:rPr>
        <w:t xml:space="preserve"> consiliilor locale membre a ZUF/ZM.</w:t>
      </w:r>
    </w:p>
    <w:p w14:paraId="000003AD" w14:textId="77777777" w:rsidR="00FA020C" w:rsidRDefault="00FA020C">
      <w:pPr>
        <w:widowControl w:val="0"/>
        <w:jc w:val="both"/>
        <w:rPr>
          <w:rFonts w:ascii="Montserrat" w:eastAsia="Montserrat" w:hAnsi="Montserrat" w:cs="Montserrat"/>
          <w:sz w:val="22"/>
          <w:szCs w:val="22"/>
        </w:rPr>
      </w:pPr>
    </w:p>
    <w:p w14:paraId="000003AE" w14:textId="77777777" w:rsidR="00FA020C" w:rsidRDefault="00246DDB">
      <w:pPr>
        <w:pStyle w:val="Titlu2"/>
        <w:numPr>
          <w:ilvl w:val="1"/>
          <w:numId w:val="19"/>
        </w:numPr>
      </w:pPr>
      <w:bookmarkStart w:id="107" w:name="_Toc139883356"/>
      <w:r>
        <w:t>Aspecte administrative privind depunerea cererii de finanțare</w:t>
      </w:r>
      <w:bookmarkEnd w:id="107"/>
      <w:r>
        <w:t xml:space="preserve"> </w:t>
      </w:r>
      <w:r>
        <w:tab/>
      </w:r>
    </w:p>
    <w:p w14:paraId="000003A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Cererea de finanțare depusă de solicitanți respectă modelul cadru aprobat prin ordin al ministrului investițiilor și proiectelor europene (Anexa 1).</w:t>
      </w:r>
    </w:p>
    <w:p w14:paraId="000003B0" w14:textId="77777777" w:rsidR="00FA020C" w:rsidRDefault="00FA020C"/>
    <w:p w14:paraId="000003B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La cererea de finanțare, solicitantul anexează, declarația unică (Anexa 3), prin care solicitantul confirmă îndeplinirea condițiilor de eligibilitate și a cerințelor de conformitate administrativă. </w:t>
      </w:r>
    </w:p>
    <w:p w14:paraId="000003B2" w14:textId="77777777" w:rsidR="00FA020C" w:rsidRDefault="00FA020C">
      <w:pPr>
        <w:jc w:val="both"/>
        <w:rPr>
          <w:rFonts w:ascii="Montserrat" w:eastAsia="Montserrat" w:hAnsi="Montserrat" w:cs="Montserrat"/>
          <w:sz w:val="22"/>
          <w:szCs w:val="22"/>
        </w:rPr>
      </w:pPr>
    </w:p>
    <w:p w14:paraId="000003B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-financiară a proiectului, acesta fiind responsabil pentru lipsa unora din aceste informații, documente sau anexe care pot conduce la decizii de respingere a cererii de finanțare în orice etapă de evaluare, selecție și contractare.</w:t>
      </w:r>
    </w:p>
    <w:p w14:paraId="000003B4" w14:textId="77777777" w:rsidR="00FA020C" w:rsidRDefault="00FA020C">
      <w:pPr>
        <w:jc w:val="both"/>
        <w:rPr>
          <w:rFonts w:ascii="Montserrat" w:eastAsia="Montserrat" w:hAnsi="Montserrat" w:cs="Montserrat"/>
          <w:sz w:val="22"/>
          <w:szCs w:val="22"/>
        </w:rPr>
      </w:pPr>
    </w:p>
    <w:p w14:paraId="000003B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Depunerea documentelor justificative, a documentelor suport și a anexelor se va realiza într-un format care să respecte cerințele de formă și conținut prevăzute în legislația </w:t>
      </w:r>
      <w:r>
        <w:rPr>
          <w:rFonts w:ascii="Montserrat" w:eastAsia="Montserrat" w:hAnsi="Montserrat" w:cs="Montserrat"/>
          <w:sz w:val="22"/>
          <w:szCs w:val="22"/>
        </w:rPr>
        <w:lastRenderedPageBreak/>
        <w:t>națională și europeană, în situația în care pentru aceste documente este reglementat un format sau conținut standard.</w:t>
      </w:r>
    </w:p>
    <w:p w14:paraId="000003B6" w14:textId="77777777" w:rsidR="00FA020C" w:rsidRDefault="00FA020C"/>
    <w:p w14:paraId="000003B7" w14:textId="77777777" w:rsidR="00FA020C" w:rsidRDefault="00246DDB">
      <w:pPr>
        <w:pStyle w:val="Titlu2"/>
        <w:numPr>
          <w:ilvl w:val="1"/>
          <w:numId w:val="19"/>
        </w:numPr>
      </w:pPr>
      <w:bookmarkStart w:id="108" w:name="_Toc139883357"/>
      <w:r>
        <w:t>Anexele și documente obligatorii la momentul contractării</w:t>
      </w:r>
      <w:bookmarkEnd w:id="108"/>
    </w:p>
    <w:p w14:paraId="000003B8" w14:textId="77777777" w:rsidR="00FA020C" w:rsidRDefault="00FA020C"/>
    <w:p w14:paraId="000003B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 Documentele statutare ale solicitantului și partenerilor, dacă este cazul </w:t>
      </w:r>
    </w:p>
    <w:p w14:paraId="000003BA" w14:textId="77777777" w:rsidR="00FA020C" w:rsidRDefault="00FA020C">
      <w:pPr>
        <w:jc w:val="both"/>
        <w:rPr>
          <w:rFonts w:ascii="Montserrat" w:eastAsia="Montserrat" w:hAnsi="Montserrat" w:cs="Montserrat"/>
          <w:sz w:val="22"/>
          <w:szCs w:val="22"/>
        </w:rPr>
      </w:pPr>
    </w:p>
    <w:p w14:paraId="000003B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Vor fi prezentate, după caz, documentele statutare ale solicitantului și, dacă e cazul, ale partenerilor, în vigoare, astfel:</w:t>
      </w:r>
    </w:p>
    <w:p w14:paraId="000003BC" w14:textId="77777777" w:rsidR="00FA020C" w:rsidRDefault="00246DDB">
      <w:pPr>
        <w:numPr>
          <w:ilvl w:val="0"/>
          <w:numId w:val="16"/>
        </w:numPr>
        <w:pBdr>
          <w:top w:val="nil"/>
          <w:left w:val="nil"/>
          <w:bottom w:val="nil"/>
          <w:right w:val="nil"/>
          <w:between w:val="nil"/>
        </w:pBdr>
        <w:spacing w:before="120" w:after="120"/>
        <w:jc w:val="both"/>
        <w:rPr>
          <w:rFonts w:ascii="Montserrat" w:eastAsia="Montserrat" w:hAnsi="Montserrat" w:cs="Montserrat"/>
          <w:b/>
          <w:i/>
          <w:color w:val="000000"/>
          <w:sz w:val="22"/>
          <w:szCs w:val="22"/>
        </w:rPr>
      </w:pPr>
      <w:r>
        <w:rPr>
          <w:rFonts w:ascii="Montserrat" w:eastAsia="Montserrat" w:hAnsi="Montserrat" w:cs="Montserrat"/>
          <w:b/>
          <w:i/>
          <w:color w:val="000000"/>
          <w:sz w:val="22"/>
          <w:szCs w:val="22"/>
        </w:rPr>
        <w:t xml:space="preserve">pentru </w:t>
      </w:r>
      <w:proofErr w:type="spellStart"/>
      <w:r>
        <w:rPr>
          <w:rFonts w:ascii="Montserrat" w:eastAsia="Montserrat" w:hAnsi="Montserrat" w:cs="Montserrat"/>
          <w:b/>
          <w:i/>
          <w:color w:val="000000"/>
          <w:sz w:val="22"/>
          <w:szCs w:val="22"/>
        </w:rPr>
        <w:t>unităţi</w:t>
      </w:r>
      <w:proofErr w:type="spellEnd"/>
      <w:r>
        <w:rPr>
          <w:rFonts w:ascii="Montserrat" w:eastAsia="Montserrat" w:hAnsi="Montserrat" w:cs="Montserrat"/>
          <w:b/>
          <w:i/>
          <w:color w:val="000000"/>
          <w:sz w:val="22"/>
          <w:szCs w:val="22"/>
        </w:rPr>
        <w:t xml:space="preserve"> administrativ teritoriale:</w:t>
      </w:r>
    </w:p>
    <w:p w14:paraId="000003BD"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t>Încheierea definitivă de validare a mandatului primarului/președintelui și orice document legal care confirmă data începerii mandatului (de ex. Jurământul);</w:t>
      </w:r>
    </w:p>
    <w:p w14:paraId="000003BE" w14:textId="77777777" w:rsidR="00FA020C" w:rsidRDefault="00246DDB">
      <w:pPr>
        <w:numPr>
          <w:ilvl w:val="0"/>
          <w:numId w:val="8"/>
        </w:numPr>
        <w:ind w:left="0" w:firstLine="0"/>
        <w:jc w:val="both"/>
        <w:rPr>
          <w:rFonts w:ascii="Montserrat" w:eastAsia="Montserrat" w:hAnsi="Montserrat" w:cs="Montserrat"/>
          <w:sz w:val="22"/>
          <w:szCs w:val="22"/>
        </w:rPr>
      </w:pPr>
      <w:r>
        <w:rPr>
          <w:rFonts w:ascii="Montserrat" w:eastAsia="Montserrat" w:hAnsi="Montserrat" w:cs="Montserrat"/>
          <w:sz w:val="22"/>
          <w:szCs w:val="22"/>
        </w:rPr>
        <w:t>Ordinul Prefectului privind constatarea îndeplinirii condițiilor legale de constituire a consiliului local/județean.</w:t>
      </w:r>
    </w:p>
    <w:p w14:paraId="000003BF" w14:textId="77777777" w:rsidR="00FA020C" w:rsidRDefault="00FA020C">
      <w:pPr>
        <w:jc w:val="both"/>
        <w:rPr>
          <w:rFonts w:ascii="Montserrat" w:eastAsia="Montserrat" w:hAnsi="Montserrat" w:cs="Montserrat"/>
          <w:sz w:val="22"/>
          <w:szCs w:val="22"/>
        </w:rPr>
      </w:pPr>
    </w:p>
    <w:p w14:paraId="000003C0" w14:textId="77777777" w:rsidR="00FA020C" w:rsidRDefault="00246DDB">
      <w:pPr>
        <w:numPr>
          <w:ilvl w:val="1"/>
          <w:numId w:val="28"/>
        </w:numPr>
        <w:pBdr>
          <w:top w:val="nil"/>
          <w:left w:val="nil"/>
          <w:bottom w:val="nil"/>
          <w:right w:val="nil"/>
          <w:between w:val="nil"/>
        </w:pBdr>
        <w:ind w:left="709" w:hanging="283"/>
        <w:jc w:val="both"/>
        <w:rPr>
          <w:rFonts w:ascii="Montserrat" w:eastAsia="Montserrat" w:hAnsi="Montserrat" w:cs="Montserrat"/>
          <w:color w:val="000000"/>
          <w:sz w:val="22"/>
          <w:szCs w:val="22"/>
        </w:rPr>
      </w:pPr>
      <w:r>
        <w:rPr>
          <w:rFonts w:ascii="Montserrat" w:eastAsia="Montserrat" w:hAnsi="Montserrat" w:cs="Montserrat"/>
          <w:b/>
          <w:i/>
          <w:color w:val="000000"/>
          <w:sz w:val="22"/>
          <w:szCs w:val="22"/>
        </w:rPr>
        <w:t xml:space="preserve">pentru </w:t>
      </w:r>
      <w:proofErr w:type="spellStart"/>
      <w:r>
        <w:rPr>
          <w:rFonts w:ascii="Montserrat" w:eastAsia="Montserrat" w:hAnsi="Montserrat" w:cs="Montserrat"/>
          <w:b/>
          <w:i/>
          <w:color w:val="000000"/>
          <w:sz w:val="22"/>
          <w:szCs w:val="22"/>
        </w:rPr>
        <w:t>unităţi</w:t>
      </w:r>
      <w:proofErr w:type="spellEnd"/>
      <w:r>
        <w:rPr>
          <w:rFonts w:ascii="Montserrat" w:eastAsia="Montserrat" w:hAnsi="Montserrat" w:cs="Montserrat"/>
          <w:b/>
          <w:i/>
          <w:color w:val="000000"/>
          <w:sz w:val="22"/>
          <w:szCs w:val="22"/>
        </w:rPr>
        <w:t xml:space="preserve"> de cult:</w:t>
      </w:r>
      <w:r>
        <w:rPr>
          <w:rFonts w:ascii="Montserrat" w:eastAsia="Montserrat" w:hAnsi="Montserrat" w:cs="Montserrat"/>
          <w:color w:val="000000"/>
          <w:sz w:val="22"/>
          <w:szCs w:val="22"/>
        </w:rPr>
        <w:t xml:space="preserve"> </w:t>
      </w:r>
    </w:p>
    <w:p w14:paraId="000003C1" w14:textId="77777777"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actul de </w:t>
      </w:r>
      <w:proofErr w:type="spellStart"/>
      <w:r>
        <w:rPr>
          <w:rFonts w:ascii="Montserrat" w:eastAsia="Montserrat" w:hAnsi="Montserrat" w:cs="Montserrat"/>
          <w:color w:val="000000"/>
          <w:sz w:val="22"/>
          <w:szCs w:val="22"/>
        </w:rPr>
        <w:t>înfiinţare</w:t>
      </w:r>
      <w:proofErr w:type="spellEnd"/>
      <w:r>
        <w:rPr>
          <w:rFonts w:ascii="Montserrat" w:eastAsia="Montserrat" w:hAnsi="Montserrat" w:cs="Montserrat"/>
          <w:color w:val="000000"/>
          <w:sz w:val="22"/>
          <w:szCs w:val="22"/>
        </w:rPr>
        <w:t xml:space="preserve"> a </w:t>
      </w:r>
      <w:proofErr w:type="spellStart"/>
      <w:r>
        <w:rPr>
          <w:rFonts w:ascii="Montserrat" w:eastAsia="Montserrat" w:hAnsi="Montserrat" w:cs="Montserrat"/>
          <w:color w:val="000000"/>
          <w:sz w:val="22"/>
          <w:szCs w:val="22"/>
        </w:rPr>
        <w:t>unităţii</w:t>
      </w:r>
      <w:proofErr w:type="spellEnd"/>
      <w:r>
        <w:rPr>
          <w:rFonts w:ascii="Montserrat" w:eastAsia="Montserrat" w:hAnsi="Montserrat" w:cs="Montserrat"/>
          <w:color w:val="000000"/>
          <w:sz w:val="22"/>
          <w:szCs w:val="22"/>
        </w:rPr>
        <w:t xml:space="preserve"> de cult sau </w:t>
      </w:r>
      <w:proofErr w:type="spellStart"/>
      <w:r>
        <w:rPr>
          <w:rFonts w:ascii="Montserrat" w:eastAsia="Montserrat" w:hAnsi="Montserrat" w:cs="Montserrat"/>
          <w:color w:val="000000"/>
          <w:sz w:val="22"/>
          <w:szCs w:val="22"/>
        </w:rPr>
        <w:t>adeverinţă</w:t>
      </w:r>
      <w:proofErr w:type="spellEnd"/>
      <w:r>
        <w:rPr>
          <w:rFonts w:ascii="Montserrat" w:eastAsia="Montserrat" w:hAnsi="Montserrat" w:cs="Montserrat"/>
          <w:color w:val="000000"/>
          <w:sz w:val="22"/>
          <w:szCs w:val="22"/>
        </w:rPr>
        <w:t xml:space="preserve"> de </w:t>
      </w:r>
      <w:proofErr w:type="spellStart"/>
      <w:r>
        <w:rPr>
          <w:rFonts w:ascii="Montserrat" w:eastAsia="Montserrat" w:hAnsi="Montserrat" w:cs="Montserrat"/>
          <w:color w:val="000000"/>
          <w:sz w:val="22"/>
          <w:szCs w:val="22"/>
        </w:rPr>
        <w:t>funcţionare</w:t>
      </w:r>
      <w:proofErr w:type="spellEnd"/>
      <w:r>
        <w:rPr>
          <w:rFonts w:ascii="Montserrat" w:eastAsia="Montserrat" w:hAnsi="Montserrat" w:cs="Montserrat"/>
          <w:color w:val="000000"/>
          <w:sz w:val="22"/>
          <w:szCs w:val="22"/>
        </w:rPr>
        <w:t xml:space="preserve"> </w:t>
      </w:r>
    </w:p>
    <w:p w14:paraId="000003C2" w14:textId="77777777" w:rsidR="00FA020C" w:rsidRDefault="00246DDB">
      <w:pPr>
        <w:numPr>
          <w:ilvl w:val="0"/>
          <w:numId w:val="26"/>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documentul de numire sau documentul de constatare a alegerii reprezentantului legal </w:t>
      </w:r>
    </w:p>
    <w:p w14:paraId="000003C3" w14:textId="77777777" w:rsidR="00FA020C" w:rsidRDefault="00246DDB">
      <w:pPr>
        <w:numPr>
          <w:ilvl w:val="0"/>
          <w:numId w:val="26"/>
        </w:numPr>
        <w:pBdr>
          <w:top w:val="nil"/>
          <w:left w:val="nil"/>
          <w:bottom w:val="nil"/>
          <w:right w:val="nil"/>
          <w:between w:val="nil"/>
        </w:pBdr>
        <w:spacing w:after="16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precum si orice alte documente relevante in procesul de evaluare.</w:t>
      </w:r>
    </w:p>
    <w:p w14:paraId="000003C4" w14:textId="77777777" w:rsidR="00FA020C" w:rsidRDefault="00FA020C">
      <w:pPr>
        <w:jc w:val="both"/>
        <w:rPr>
          <w:rFonts w:ascii="Montserrat" w:eastAsia="Montserrat" w:hAnsi="Montserrat" w:cs="Montserrat"/>
          <w:sz w:val="22"/>
          <w:szCs w:val="22"/>
        </w:rPr>
      </w:pPr>
    </w:p>
    <w:p w14:paraId="000003C5"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2. Acordul privind implementarea în parteneriat a proiectului, dacă este cazul </w:t>
      </w:r>
    </w:p>
    <w:p w14:paraId="000003C6" w14:textId="77777777" w:rsidR="00FA020C" w:rsidRDefault="00FA020C">
      <w:pPr>
        <w:jc w:val="both"/>
        <w:rPr>
          <w:rFonts w:ascii="Montserrat" w:eastAsia="Montserrat" w:hAnsi="Montserrat" w:cs="Montserrat"/>
          <w:sz w:val="22"/>
          <w:szCs w:val="22"/>
        </w:rPr>
      </w:pPr>
    </w:p>
    <w:p w14:paraId="000003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implementate în parteneriat se va anexa în mod obligatoriu acordul privind implementarea proiectului în parteneriat, încheiat între parteneri, care va prezenta elementele de conținut minime din OUG nr. 133/2021 (inclusiv hotărârile de aprobare a acestuia). În cadrul acestuia vor fi identificate rolurile și responsabilitățile tuturor părților implicate. Se va vedea modelul acordului de parteneriat anexat la ghid – Anexa 7 la prezentul ghid. </w:t>
      </w:r>
    </w:p>
    <w:p w14:paraId="000003C8" w14:textId="77777777" w:rsidR="00FA020C" w:rsidRDefault="00FA020C">
      <w:pPr>
        <w:jc w:val="both"/>
        <w:rPr>
          <w:rFonts w:ascii="Montserrat" w:eastAsia="Montserrat" w:hAnsi="Montserrat" w:cs="Montserrat"/>
          <w:sz w:val="22"/>
          <w:szCs w:val="22"/>
        </w:rPr>
      </w:pPr>
    </w:p>
    <w:p w14:paraId="000003C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3. (dacă este cazul) </w:t>
      </w:r>
      <w:proofErr w:type="spellStart"/>
      <w:r>
        <w:rPr>
          <w:rFonts w:ascii="Montserrat" w:eastAsia="Montserrat" w:hAnsi="Montserrat" w:cs="Montserrat"/>
          <w:b/>
          <w:sz w:val="22"/>
          <w:szCs w:val="22"/>
        </w:rPr>
        <w:t>Ȋmputernicirea</w:t>
      </w:r>
      <w:proofErr w:type="spellEnd"/>
      <w:r>
        <w:rPr>
          <w:rFonts w:ascii="Montserrat" w:eastAsia="Montserrat" w:hAnsi="Montserrat" w:cs="Montserrat"/>
          <w:b/>
          <w:sz w:val="22"/>
          <w:szCs w:val="22"/>
        </w:rPr>
        <w:t xml:space="preserve"> pentru semnarea electronică extinsă a cererii de finanțare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a anexelor la acesta </w:t>
      </w:r>
    </w:p>
    <w:p w14:paraId="000003CA" w14:textId="77777777" w:rsidR="00FA020C" w:rsidRDefault="00246DDB">
      <w:pPr>
        <w:spacing w:after="160" w:line="259" w:lineRule="auto"/>
        <w:jc w:val="both"/>
        <w:rPr>
          <w:rFonts w:ascii="Montserrat" w:eastAsia="Montserrat" w:hAnsi="Montserrat" w:cs="Montserrat"/>
          <w:sz w:val="22"/>
          <w:szCs w:val="22"/>
        </w:rPr>
      </w:pPr>
      <w:proofErr w:type="spellStart"/>
      <w:r>
        <w:rPr>
          <w:rFonts w:ascii="Montserrat" w:eastAsia="Montserrat" w:hAnsi="Montserrat" w:cs="Montserrat"/>
          <w:sz w:val="22"/>
          <w:szCs w:val="22"/>
        </w:rPr>
        <w:t>Ȋn</w:t>
      </w:r>
      <w:proofErr w:type="spellEnd"/>
      <w:r>
        <w:rPr>
          <w:rFonts w:ascii="Montserrat" w:eastAsia="Montserrat" w:hAnsi="Montserrat" w:cs="Montserrat"/>
          <w:sz w:val="22"/>
          <w:szCs w:val="22"/>
        </w:rPr>
        <w:t xml:space="preserve"> cazul în care cererea de finanțare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anexele la aceasta sunt semnate, cu semnătura electronică extinsă, de o persoană împuternicită de reprezentantul legal al solicitantului/liderului de parteneriat, se anexează documentul de împuternicire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certificarea </w:t>
      </w:r>
      <w:proofErr w:type="spellStart"/>
      <w:r>
        <w:rPr>
          <w:rFonts w:ascii="Montserrat" w:eastAsia="Montserrat" w:hAnsi="Montserrat" w:cs="Montserrat"/>
          <w:sz w:val="22"/>
          <w:szCs w:val="22"/>
        </w:rPr>
        <w:t>aplicaţiei</w:t>
      </w:r>
      <w:proofErr w:type="spellEnd"/>
      <w:r>
        <w:rPr>
          <w:rFonts w:ascii="Montserrat" w:eastAsia="Montserrat" w:hAnsi="Montserrat" w:cs="Montserrat"/>
          <w:sz w:val="22"/>
          <w:szCs w:val="22"/>
        </w:rPr>
        <w:t xml:space="preserve"> semnată (Anexa 14). Documentul de împuternicire reprezintă un document administrativ emis de reprezentantul legal, cu respectarea prevederilor legale în vigoare.</w:t>
      </w:r>
    </w:p>
    <w:p w14:paraId="000003CB" w14:textId="77777777" w:rsidR="00FA020C" w:rsidRDefault="00246DDB">
      <w:pPr>
        <w:jc w:val="both"/>
        <w:rPr>
          <w:rFonts w:ascii="Montserrat" w:eastAsia="Montserrat" w:hAnsi="Montserrat" w:cs="Montserrat"/>
          <w:sz w:val="22"/>
          <w:szCs w:val="22"/>
        </w:rPr>
      </w:pPr>
      <w:r>
        <w:rPr>
          <w:rFonts w:ascii="Montserrat" w:eastAsia="Montserrat" w:hAnsi="Montserrat" w:cs="Montserrat"/>
          <w:b/>
          <w:sz w:val="22"/>
          <w:szCs w:val="22"/>
        </w:rPr>
        <w:t>Observație:</w:t>
      </w:r>
      <w:r>
        <w:rPr>
          <w:rFonts w:ascii="Montserrat" w:eastAsia="Montserrat" w:hAnsi="Montserrat" w:cs="Montserrat"/>
          <w:sz w:val="22"/>
          <w:szCs w:val="22"/>
        </w:rPr>
        <w:t xml:space="preserve"> Dacă la depunere, cererea de finanțare este semnată de reprezentantul legal al solicitantului/liderului de parteneriat, iar pe parcursul procesului de evaluare și contractare, se împuternicește o persoană pentru semnarea electronică extinsă a răspunsurilor la solicitările de clarificări, cu respectare prevederilor din </w:t>
      </w:r>
      <w:proofErr w:type="spellStart"/>
      <w:r>
        <w:rPr>
          <w:rFonts w:ascii="Montserrat" w:eastAsia="Montserrat" w:hAnsi="Montserrat" w:cs="Montserrat"/>
          <w:sz w:val="22"/>
          <w:szCs w:val="22"/>
        </w:rPr>
        <w:t>secţiunea</w:t>
      </w:r>
      <w:proofErr w:type="spellEnd"/>
      <w:r>
        <w:rPr>
          <w:rFonts w:ascii="Montserrat" w:eastAsia="Montserrat" w:hAnsi="Montserrat" w:cs="Montserrat"/>
          <w:sz w:val="22"/>
          <w:szCs w:val="22"/>
        </w:rPr>
        <w:t xml:space="preserve"> 4.4, acest document se poate prezenta odată cu răspunsul la respectiva solicitare de clarificări.</w:t>
      </w:r>
    </w:p>
    <w:p w14:paraId="000003CC" w14:textId="77777777" w:rsidR="00FA020C" w:rsidRDefault="00FA020C">
      <w:pPr>
        <w:jc w:val="both"/>
        <w:rPr>
          <w:rFonts w:ascii="Montserrat" w:eastAsia="Montserrat" w:hAnsi="Montserrat" w:cs="Montserrat"/>
          <w:sz w:val="22"/>
          <w:szCs w:val="22"/>
        </w:rPr>
      </w:pPr>
    </w:p>
    <w:p w14:paraId="000003CD"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lastRenderedPageBreak/>
        <w:t>4. Documentele privind identificarea reprezentantului legal</w:t>
      </w:r>
      <w:r>
        <w:rPr>
          <w:vertAlign w:val="superscript"/>
        </w:rPr>
        <w:footnoteReference w:id="10"/>
      </w:r>
      <w:r>
        <w:rPr>
          <w:rFonts w:ascii="Montserrat" w:eastAsia="Montserrat" w:hAnsi="Montserrat" w:cs="Montserrat"/>
          <w:b/>
          <w:sz w:val="22"/>
          <w:szCs w:val="22"/>
        </w:rPr>
        <w:t xml:space="preserve"> al solicitantului/liderului de parteneriat</w:t>
      </w:r>
    </w:p>
    <w:p w14:paraId="000003CE" w14:textId="77777777" w:rsidR="00FA020C" w:rsidRDefault="00FA020C">
      <w:pPr>
        <w:jc w:val="both"/>
        <w:rPr>
          <w:rFonts w:ascii="Montserrat" w:eastAsia="Montserrat" w:hAnsi="Montserrat" w:cs="Montserrat"/>
          <w:sz w:val="22"/>
          <w:szCs w:val="22"/>
        </w:rPr>
      </w:pPr>
    </w:p>
    <w:p w14:paraId="000003C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5. Certificate de atestare fiscală, referitoare la obligațiile de plată la bugetul local și la bugetul de stat</w:t>
      </w:r>
    </w:p>
    <w:p w14:paraId="000003D0" w14:textId="77777777" w:rsidR="00FA020C" w:rsidRDefault="00FA020C">
      <w:pPr>
        <w:jc w:val="both"/>
        <w:rPr>
          <w:rFonts w:ascii="Montserrat" w:eastAsia="Montserrat" w:hAnsi="Montserrat" w:cs="Montserrat"/>
          <w:sz w:val="22"/>
          <w:szCs w:val="22"/>
        </w:rPr>
      </w:pPr>
    </w:p>
    <w:p w14:paraId="000003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Certificatele de atestare fiscală referitoare la obligațiile de plată la bugetul local și la bugetul de stat trebuie să fie în termenul de valabilitate.</w:t>
      </w:r>
    </w:p>
    <w:p w14:paraId="000003D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parteneriatelor, toți membrii parteneriatului vor prezenta aceste documente.</w:t>
      </w:r>
    </w:p>
    <w:p w14:paraId="000003D3" w14:textId="77777777" w:rsidR="00FA020C" w:rsidRDefault="00FA020C">
      <w:pPr>
        <w:jc w:val="both"/>
        <w:rPr>
          <w:rFonts w:ascii="Montserrat" w:eastAsia="Montserrat" w:hAnsi="Montserrat" w:cs="Montserrat"/>
          <w:sz w:val="22"/>
          <w:szCs w:val="22"/>
        </w:rPr>
      </w:pPr>
    </w:p>
    <w:p w14:paraId="000003D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Solicitantul/partenerii trebuie să fi achitat obligațiile de plată nete către bugetul de stat și respectiv bugetul local.</w:t>
      </w:r>
    </w:p>
    <w:p w14:paraId="000003D5" w14:textId="77777777" w:rsidR="00FA020C" w:rsidRDefault="00FA020C">
      <w:pPr>
        <w:jc w:val="both"/>
        <w:rPr>
          <w:rFonts w:ascii="Montserrat" w:eastAsia="Montserrat" w:hAnsi="Montserrat" w:cs="Montserrat"/>
          <w:sz w:val="22"/>
          <w:szCs w:val="22"/>
        </w:rPr>
      </w:pPr>
    </w:p>
    <w:p w14:paraId="000003D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6. Certificatul de cazier fiscal al solicitantului</w:t>
      </w:r>
    </w:p>
    <w:p w14:paraId="000003D7" w14:textId="77777777" w:rsidR="00FA020C" w:rsidRDefault="00FA020C">
      <w:pPr>
        <w:jc w:val="both"/>
        <w:rPr>
          <w:rFonts w:ascii="Montserrat" w:eastAsia="Montserrat" w:hAnsi="Montserrat" w:cs="Montserrat"/>
          <w:sz w:val="22"/>
          <w:szCs w:val="22"/>
        </w:rPr>
      </w:pPr>
    </w:p>
    <w:p w14:paraId="000003D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Certificatul de cazier fiscal trebuie să fie în termen de valabilitate, conform prevederilor OG nr. 39/2015 privind cazierul fiscal.</w:t>
      </w:r>
    </w:p>
    <w:p w14:paraId="000003D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parteneriatelor, </w:t>
      </w:r>
      <w:proofErr w:type="spellStart"/>
      <w:r>
        <w:rPr>
          <w:rFonts w:ascii="Montserrat" w:eastAsia="Montserrat" w:hAnsi="Montserrat" w:cs="Montserrat"/>
          <w:sz w:val="22"/>
          <w:szCs w:val="22"/>
        </w:rPr>
        <w:t>toţi</w:t>
      </w:r>
      <w:proofErr w:type="spellEnd"/>
      <w:r>
        <w:rPr>
          <w:rFonts w:ascii="Montserrat" w:eastAsia="Montserrat" w:hAnsi="Montserrat" w:cs="Montserrat"/>
          <w:sz w:val="22"/>
          <w:szCs w:val="22"/>
        </w:rPr>
        <w:t xml:space="preserve"> membrii parteneriatului vor prezenta acest document.</w:t>
      </w:r>
    </w:p>
    <w:p w14:paraId="000003DA" w14:textId="77777777" w:rsidR="00FA020C" w:rsidRDefault="00FA020C">
      <w:pPr>
        <w:jc w:val="both"/>
        <w:rPr>
          <w:rFonts w:ascii="Montserrat" w:eastAsia="Montserrat" w:hAnsi="Montserrat" w:cs="Montserrat"/>
          <w:sz w:val="22"/>
          <w:szCs w:val="22"/>
        </w:rPr>
      </w:pPr>
    </w:p>
    <w:p w14:paraId="000003DB"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7. Formularul bugetar "Fișa proiectului finanțat/propus la finanțare în cadrul programelor aferente Politicii de coeziune a Uniunii Europene" (cod 23), prevăzut de Scrisoarea-cadru privind contextul macroeconomic, în conformitate cu prevederile O.U.G.133/2021</w:t>
      </w:r>
    </w:p>
    <w:p w14:paraId="000003DC" w14:textId="77777777" w:rsidR="00FA020C" w:rsidRDefault="00FA020C">
      <w:pPr>
        <w:jc w:val="both"/>
        <w:rPr>
          <w:rFonts w:ascii="Montserrat" w:eastAsia="Montserrat" w:hAnsi="Montserrat" w:cs="Montserrat"/>
          <w:sz w:val="22"/>
          <w:szCs w:val="22"/>
        </w:rPr>
      </w:pPr>
    </w:p>
    <w:p w14:paraId="000003DD"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8. Formularul nr. 1 - </w:t>
      </w:r>
      <w:proofErr w:type="spellStart"/>
      <w:r>
        <w:rPr>
          <w:rFonts w:ascii="Montserrat" w:eastAsia="Montserrat" w:hAnsi="Montserrat" w:cs="Montserrat"/>
          <w:b/>
          <w:sz w:val="22"/>
          <w:szCs w:val="22"/>
        </w:rPr>
        <w:t>Fişă</w:t>
      </w:r>
      <w:proofErr w:type="spellEnd"/>
      <w:r>
        <w:rPr>
          <w:rFonts w:ascii="Montserrat" w:eastAsia="Montserrat" w:hAnsi="Montserrat" w:cs="Montserrat"/>
          <w:b/>
          <w:sz w:val="22"/>
          <w:szCs w:val="22"/>
        </w:rPr>
        <w:t xml:space="preserve"> de fundamentare. Proiect propus la </w:t>
      </w:r>
      <w:proofErr w:type="spellStart"/>
      <w:r>
        <w:rPr>
          <w:rFonts w:ascii="Montserrat" w:eastAsia="Montserrat" w:hAnsi="Montserrat" w:cs="Montserrat"/>
          <w:b/>
          <w:sz w:val="22"/>
          <w:szCs w:val="22"/>
        </w:rPr>
        <w:t>finanţare</w:t>
      </w:r>
      <w:proofErr w:type="spellEnd"/>
      <w:r>
        <w:rPr>
          <w:rFonts w:ascii="Montserrat" w:eastAsia="Montserrat" w:hAnsi="Montserrat" w:cs="Montserrat"/>
          <w:b/>
          <w:sz w:val="22"/>
          <w:szCs w:val="22"/>
        </w:rPr>
        <w:t>/</w:t>
      </w:r>
      <w:proofErr w:type="spellStart"/>
      <w:r>
        <w:rPr>
          <w:rFonts w:ascii="Montserrat" w:eastAsia="Montserrat" w:hAnsi="Montserrat" w:cs="Montserrat"/>
          <w:b/>
          <w:sz w:val="22"/>
          <w:szCs w:val="22"/>
        </w:rPr>
        <w:t>finanţat</w:t>
      </w:r>
      <w:proofErr w:type="spellEnd"/>
      <w:r>
        <w:rPr>
          <w:rFonts w:ascii="Montserrat" w:eastAsia="Montserrat" w:hAnsi="Montserrat" w:cs="Montserrat"/>
          <w:b/>
          <w:sz w:val="22"/>
          <w:szCs w:val="22"/>
        </w:rPr>
        <w:t xml:space="preserve"> din fonduri europene în conformitate cu O.U.G.133/2021 (pentru entitățile de drept public) </w:t>
      </w:r>
    </w:p>
    <w:p w14:paraId="000003DE" w14:textId="77777777" w:rsidR="00FA020C" w:rsidRDefault="00FA020C">
      <w:pPr>
        <w:jc w:val="both"/>
        <w:rPr>
          <w:rFonts w:ascii="Montserrat" w:eastAsia="Montserrat" w:hAnsi="Montserrat" w:cs="Montserrat"/>
          <w:sz w:val="22"/>
          <w:szCs w:val="22"/>
        </w:rPr>
      </w:pPr>
    </w:p>
    <w:p w14:paraId="000003DF"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9. Declarație pe propria răspundere a reprezentantului legal al solicitantului (Anexa 11) privind modificările survenite asupra documentației de finanțare.</w:t>
      </w:r>
    </w:p>
    <w:p w14:paraId="000003E0" w14:textId="77777777" w:rsidR="00FA020C" w:rsidRDefault="00FA020C">
      <w:pPr>
        <w:jc w:val="both"/>
        <w:rPr>
          <w:rFonts w:ascii="Montserrat" w:eastAsia="Montserrat" w:hAnsi="Montserrat" w:cs="Montserrat"/>
          <w:sz w:val="22"/>
          <w:szCs w:val="22"/>
        </w:rPr>
      </w:pPr>
    </w:p>
    <w:p w14:paraId="000003E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în care exista modificări, sunt anexate documente justificative asumate de către solicitant/reprezentatul legal al solicitantului/ în conformitate cu prevederile ghidului solicitantului aplicabil apelului de proiecte.</w:t>
      </w:r>
    </w:p>
    <w:p w14:paraId="000003E2" w14:textId="77777777" w:rsidR="00FA020C" w:rsidRDefault="00FA020C">
      <w:pPr>
        <w:jc w:val="both"/>
        <w:rPr>
          <w:rFonts w:ascii="Montserrat" w:eastAsia="Montserrat" w:hAnsi="Montserrat" w:cs="Montserrat"/>
          <w:sz w:val="22"/>
          <w:szCs w:val="22"/>
        </w:rPr>
      </w:pPr>
    </w:p>
    <w:p w14:paraId="000003E3"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i/>
          <w:sz w:val="22"/>
          <w:szCs w:val="22"/>
        </w:rPr>
        <w:t>10. Dacă este cazul</w:t>
      </w:r>
      <w:r>
        <w:rPr>
          <w:rFonts w:ascii="Montserrat" w:eastAsia="Montserrat" w:hAnsi="Montserrat" w:cs="Montserrat"/>
          <w:b/>
          <w:sz w:val="22"/>
          <w:szCs w:val="22"/>
        </w:rPr>
        <w:t xml:space="preserve">, Acord-cadru de parteneriat privind colaborarea dintre </w:t>
      </w:r>
      <w:proofErr w:type="spellStart"/>
      <w:r>
        <w:rPr>
          <w:rFonts w:ascii="Montserrat" w:eastAsia="Montserrat" w:hAnsi="Montserrat" w:cs="Montserrat"/>
          <w:b/>
          <w:sz w:val="22"/>
          <w:szCs w:val="22"/>
        </w:rPr>
        <w:t>administraţiile</w:t>
      </w:r>
      <w:proofErr w:type="spellEnd"/>
      <w:r>
        <w:rPr>
          <w:rFonts w:ascii="Montserrat" w:eastAsia="Montserrat" w:hAnsi="Montserrat" w:cs="Montserrat"/>
          <w:b/>
          <w:sz w:val="22"/>
          <w:szCs w:val="22"/>
        </w:rPr>
        <w:t xml:space="preserve"> </w:t>
      </w:r>
      <w:proofErr w:type="spellStart"/>
      <w:r>
        <w:rPr>
          <w:rFonts w:ascii="Montserrat" w:eastAsia="Montserrat" w:hAnsi="Montserrat" w:cs="Montserrat"/>
          <w:b/>
          <w:sz w:val="22"/>
          <w:szCs w:val="22"/>
        </w:rPr>
        <w:t>bazinale</w:t>
      </w:r>
      <w:proofErr w:type="spellEnd"/>
      <w:r>
        <w:rPr>
          <w:rFonts w:ascii="Montserrat" w:eastAsia="Montserrat" w:hAnsi="Montserrat" w:cs="Montserrat"/>
          <w:b/>
          <w:sz w:val="22"/>
          <w:szCs w:val="22"/>
        </w:rPr>
        <w:t xml:space="preserve"> de apă </w:t>
      </w:r>
      <w:proofErr w:type="spellStart"/>
      <w:r>
        <w:rPr>
          <w:rFonts w:ascii="Montserrat" w:eastAsia="Montserrat" w:hAnsi="Montserrat" w:cs="Montserrat"/>
          <w:b/>
          <w:sz w:val="22"/>
          <w:szCs w:val="22"/>
        </w:rPr>
        <w:t>şi</w:t>
      </w:r>
      <w:proofErr w:type="spellEnd"/>
      <w:r>
        <w:rPr>
          <w:rFonts w:ascii="Montserrat" w:eastAsia="Montserrat" w:hAnsi="Montserrat" w:cs="Montserrat"/>
          <w:b/>
          <w:sz w:val="22"/>
          <w:szCs w:val="22"/>
        </w:rPr>
        <w:t xml:space="preserve"> UAT </w:t>
      </w:r>
      <w:proofErr w:type="spellStart"/>
      <w:r>
        <w:rPr>
          <w:rFonts w:ascii="Montserrat" w:eastAsia="Montserrat" w:hAnsi="Montserrat" w:cs="Montserrat"/>
          <w:b/>
          <w:sz w:val="22"/>
          <w:szCs w:val="22"/>
        </w:rPr>
        <w:t>Oraşul</w:t>
      </w:r>
      <w:proofErr w:type="spellEnd"/>
      <w:r>
        <w:rPr>
          <w:rFonts w:ascii="Montserrat" w:eastAsia="Montserrat" w:hAnsi="Montserrat" w:cs="Montserrat"/>
          <w:b/>
          <w:sz w:val="22"/>
          <w:szCs w:val="22"/>
        </w:rPr>
        <w:t>/Municipiul/</w:t>
      </w:r>
      <w:proofErr w:type="spellStart"/>
      <w:r>
        <w:rPr>
          <w:rFonts w:ascii="Montserrat" w:eastAsia="Montserrat" w:hAnsi="Montserrat" w:cs="Montserrat"/>
          <w:b/>
          <w:sz w:val="22"/>
          <w:szCs w:val="22"/>
        </w:rPr>
        <w:t>Judeţul</w:t>
      </w:r>
      <w:proofErr w:type="spellEnd"/>
      <w:r>
        <w:rPr>
          <w:rFonts w:ascii="Montserrat" w:eastAsia="Montserrat" w:hAnsi="Montserrat" w:cs="Montserrat"/>
          <w:b/>
          <w:sz w:val="22"/>
          <w:szCs w:val="22"/>
        </w:rPr>
        <w:t>/Comuna</w:t>
      </w:r>
    </w:p>
    <w:p w14:paraId="000003E4" w14:textId="77777777" w:rsidR="00FA020C" w:rsidRDefault="00FA020C">
      <w:pPr>
        <w:widowControl w:val="0"/>
        <w:ind w:left="851"/>
        <w:jc w:val="both"/>
        <w:rPr>
          <w:rFonts w:ascii="Montserrat" w:eastAsia="Montserrat" w:hAnsi="Montserrat" w:cs="Montserrat"/>
          <w:sz w:val="22"/>
          <w:szCs w:val="22"/>
        </w:rPr>
      </w:pPr>
    </w:p>
    <w:p w14:paraId="000003E5" w14:textId="77777777" w:rsidR="00FA020C" w:rsidRDefault="00246DDB">
      <w:pPr>
        <w:widowControl w:val="0"/>
        <w:jc w:val="both"/>
        <w:rPr>
          <w:rFonts w:ascii="Montserrat" w:eastAsia="Montserrat" w:hAnsi="Montserrat" w:cs="Montserrat"/>
          <w:sz w:val="22"/>
          <w:szCs w:val="22"/>
        </w:rPr>
      </w:pPr>
      <w:r>
        <w:rPr>
          <w:rFonts w:ascii="Montserrat" w:eastAsia="Montserrat" w:hAnsi="Montserrat" w:cs="Montserrat"/>
          <w:sz w:val="22"/>
          <w:szCs w:val="22"/>
        </w:rPr>
        <w:t xml:space="preserve">Se va anexa acest document în situația în care sunt executate lucrări de construire pe albiile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/sau malurile râurilor, aflate în administrarea administrațiile </w:t>
      </w:r>
      <w:proofErr w:type="spellStart"/>
      <w:r>
        <w:rPr>
          <w:rFonts w:ascii="Montserrat" w:eastAsia="Montserrat" w:hAnsi="Montserrat" w:cs="Montserrat"/>
          <w:sz w:val="22"/>
          <w:szCs w:val="22"/>
        </w:rPr>
        <w:t>bazinale</w:t>
      </w:r>
      <w:proofErr w:type="spellEnd"/>
      <w:r>
        <w:rPr>
          <w:rFonts w:ascii="Montserrat" w:eastAsia="Montserrat" w:hAnsi="Montserrat" w:cs="Montserrat"/>
          <w:sz w:val="22"/>
          <w:szCs w:val="22"/>
        </w:rPr>
        <w:t xml:space="preserve"> de apă. În cadrul acestui acord se vor identifica </w:t>
      </w:r>
      <w:proofErr w:type="spellStart"/>
      <w:r>
        <w:rPr>
          <w:rFonts w:ascii="Montserrat" w:eastAsia="Montserrat" w:hAnsi="Montserrat" w:cs="Montserrat"/>
          <w:sz w:val="22"/>
          <w:szCs w:val="22"/>
        </w:rPr>
        <w:t>investiţiile</w:t>
      </w:r>
      <w:proofErr w:type="spellEnd"/>
      <w:r>
        <w:rPr>
          <w:rFonts w:ascii="Montserrat" w:eastAsia="Montserrat" w:hAnsi="Montserrat" w:cs="Montserrat"/>
          <w:sz w:val="22"/>
          <w:szCs w:val="22"/>
        </w:rPr>
        <w:t xml:space="preserve"> realizate prin proiect.</w:t>
      </w:r>
    </w:p>
    <w:p w14:paraId="000003E6" w14:textId="77777777" w:rsidR="00FA020C" w:rsidRDefault="00FA020C">
      <w:pPr>
        <w:widowControl w:val="0"/>
        <w:jc w:val="both"/>
        <w:rPr>
          <w:rFonts w:ascii="Montserrat" w:eastAsia="Montserrat" w:hAnsi="Montserrat" w:cs="Montserrat"/>
          <w:sz w:val="22"/>
          <w:szCs w:val="22"/>
        </w:rPr>
      </w:pPr>
    </w:p>
    <w:p w14:paraId="000003E7" w14:textId="77777777" w:rsidR="00FA020C" w:rsidRDefault="00246DDB">
      <w:pPr>
        <w:shd w:val="clear" w:color="auto" w:fill="E6E6E6"/>
        <w:jc w:val="both"/>
        <w:rPr>
          <w:rFonts w:ascii="Montserrat" w:eastAsia="Montserrat" w:hAnsi="Montserrat" w:cs="Montserrat"/>
          <w:b/>
          <w:i/>
          <w:sz w:val="22"/>
          <w:szCs w:val="22"/>
        </w:rPr>
      </w:pPr>
      <w:r>
        <w:rPr>
          <w:rFonts w:ascii="Montserrat" w:eastAsia="Montserrat" w:hAnsi="Montserrat" w:cs="Montserrat"/>
          <w:b/>
          <w:sz w:val="22"/>
          <w:szCs w:val="22"/>
        </w:rPr>
        <w:t>11.</w:t>
      </w:r>
      <w:r>
        <w:rPr>
          <w:rFonts w:ascii="Montserrat" w:eastAsia="Montserrat" w:hAnsi="Montserrat" w:cs="Montserrat"/>
          <w:b/>
          <w:i/>
          <w:sz w:val="22"/>
          <w:szCs w:val="22"/>
        </w:rPr>
        <w:t xml:space="preserve"> </w:t>
      </w:r>
      <w:r>
        <w:rPr>
          <w:rFonts w:ascii="Montserrat" w:eastAsia="Montserrat" w:hAnsi="Montserrat" w:cs="Montserrat"/>
          <w:b/>
          <w:sz w:val="22"/>
          <w:szCs w:val="22"/>
        </w:rPr>
        <w:t>Avizul/acordul administratorului căilor ferate pe durata lucrărilor, în care sa fie clar identificate investițiile ce vor fi realizate prin proiect</w:t>
      </w:r>
      <w:r>
        <w:rPr>
          <w:rFonts w:ascii="Montserrat" w:eastAsia="Montserrat" w:hAnsi="Montserrat" w:cs="Montserrat"/>
          <w:b/>
          <w:i/>
          <w:sz w:val="22"/>
          <w:szCs w:val="22"/>
        </w:rPr>
        <w:t xml:space="preserve"> </w:t>
      </w:r>
      <w:r>
        <w:rPr>
          <w:rFonts w:ascii="Montserrat" w:eastAsia="Montserrat" w:hAnsi="Montserrat" w:cs="Montserrat"/>
          <w:i/>
          <w:sz w:val="22"/>
          <w:szCs w:val="22"/>
        </w:rPr>
        <w:t>(în cazul proiectelor cu lucrări care intersectează infrastructura de căi ferate sau în situația trecerilor la nivel cu calea ferată)</w:t>
      </w:r>
      <w:r>
        <w:rPr>
          <w:rFonts w:ascii="Montserrat" w:eastAsia="Montserrat" w:hAnsi="Montserrat" w:cs="Montserrat"/>
          <w:b/>
          <w:i/>
          <w:sz w:val="22"/>
          <w:szCs w:val="22"/>
        </w:rPr>
        <w:t>.</w:t>
      </w:r>
    </w:p>
    <w:p w14:paraId="000003E8" w14:textId="77777777" w:rsidR="00FA020C" w:rsidRDefault="00246DDB">
      <w:pPr>
        <w:tabs>
          <w:tab w:val="left" w:pos="4635"/>
        </w:tabs>
        <w:jc w:val="both"/>
        <w:rPr>
          <w:rFonts w:ascii="Montserrat" w:eastAsia="Montserrat" w:hAnsi="Montserrat" w:cs="Montserrat"/>
          <w:sz w:val="22"/>
          <w:szCs w:val="22"/>
        </w:rPr>
      </w:pPr>
      <w:r>
        <w:rPr>
          <w:rFonts w:ascii="Montserrat" w:eastAsia="Montserrat" w:hAnsi="Montserrat" w:cs="Montserrat"/>
          <w:sz w:val="22"/>
          <w:szCs w:val="22"/>
        </w:rPr>
        <w:tab/>
      </w:r>
    </w:p>
    <w:p w14:paraId="000003E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12. Documente privind dreptul de proprietate/administrare/superficie/ concesiune/folosință </w:t>
      </w:r>
    </w:p>
    <w:p w14:paraId="000003EA" w14:textId="77777777" w:rsidR="00FA020C" w:rsidRDefault="00FA020C">
      <w:pPr>
        <w:jc w:val="both"/>
        <w:rPr>
          <w:rFonts w:ascii="Montserrat" w:eastAsia="Montserrat" w:hAnsi="Montserrat" w:cs="Montserrat"/>
          <w:sz w:val="22"/>
          <w:szCs w:val="22"/>
        </w:rPr>
      </w:pPr>
    </w:p>
    <w:p w14:paraId="000003EB" w14:textId="77777777" w:rsidR="00FA020C" w:rsidRDefault="00246DDB">
      <w:pPr>
        <w:jc w:val="both"/>
        <w:rPr>
          <w:rFonts w:ascii="Montserrat" w:eastAsia="Montserrat" w:hAnsi="Montserrat" w:cs="Montserrat"/>
          <w:sz w:val="22"/>
          <w:szCs w:val="22"/>
        </w:rPr>
      </w:pPr>
      <w:bookmarkStart w:id="109" w:name="_heading=h.1ljsd9k" w:colFirst="0" w:colLast="0"/>
      <w:bookmarkEnd w:id="109"/>
      <w:r>
        <w:rPr>
          <w:rFonts w:ascii="Montserrat" w:eastAsia="Montserrat" w:hAnsi="Montserrat" w:cs="Montserrat"/>
          <w:sz w:val="22"/>
          <w:szCs w:val="22"/>
        </w:rPr>
        <w:lastRenderedPageBreak/>
        <w:t>- Dovada înregistrării imobilelor</w:t>
      </w:r>
      <w:r>
        <w:rPr>
          <w:rFonts w:ascii="Montserrat" w:eastAsia="Montserrat" w:hAnsi="Montserrat" w:cs="Montserrat"/>
          <w:b/>
          <w:sz w:val="22"/>
          <w:szCs w:val="22"/>
        </w:rPr>
        <w:t xml:space="preserve"> în registre (extras de carte funciară din care să rezulte intabularea</w:t>
      </w:r>
      <w:r>
        <w:rPr>
          <w:rFonts w:ascii="Montserrat" w:eastAsia="Montserrat" w:hAnsi="Montserrat" w:cs="Montserrat"/>
          <w:sz w:val="22"/>
          <w:szCs w:val="22"/>
        </w:rPr>
        <w:t>), emis cu maximum 30 de zile înaintea depunerii, din care să rezulte existența dreptului de proprietate și absența sarcinilor incompatibile cu investiția;</w:t>
      </w:r>
    </w:p>
    <w:p w14:paraId="000003E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 </w:t>
      </w:r>
      <w:r>
        <w:rPr>
          <w:rFonts w:ascii="Montserrat" w:eastAsia="Montserrat" w:hAnsi="Montserrat" w:cs="Montserrat"/>
          <w:b/>
          <w:sz w:val="22"/>
          <w:szCs w:val="22"/>
        </w:rPr>
        <w:t>Plan de amplasament și delimitare a imobilului (PAD)</w:t>
      </w:r>
      <w:r>
        <w:rPr>
          <w:rFonts w:ascii="Montserrat" w:eastAsia="Montserrat" w:hAnsi="Montserrat" w:cs="Montserrat"/>
          <w:sz w:val="22"/>
          <w:szCs w:val="22"/>
        </w:rPr>
        <w:t xml:space="preserve">, pentru imobilele pe care se propune a se realiza investiția în cadrul proiectului, plan în care să fie evidențiate numerele cadastrale </w:t>
      </w:r>
      <w:r>
        <w:rPr>
          <w:rFonts w:ascii="Montserrat" w:eastAsia="Montserrat" w:hAnsi="Montserrat" w:cs="Montserrat"/>
          <w:b/>
          <w:sz w:val="22"/>
          <w:szCs w:val="22"/>
        </w:rPr>
        <w:t>sau extras din planul cadastral</w:t>
      </w:r>
      <w:r>
        <w:rPr>
          <w:rFonts w:ascii="Montserrat" w:eastAsia="Montserrat" w:hAnsi="Montserrat" w:cs="Montserrat"/>
          <w:sz w:val="22"/>
          <w:szCs w:val="22"/>
        </w:rPr>
        <w:t xml:space="preserve"> în cazul imobilelor înscrise în cartea funciară ca urmare a finalizării lucrărilor de înregistrare sistematică pe unitatea administrativ-teritorială respectivă, vizate de OCPI.</w:t>
      </w:r>
    </w:p>
    <w:p w14:paraId="000003ED" w14:textId="77777777" w:rsidR="00FA020C" w:rsidRDefault="00246DDB">
      <w:pPr>
        <w:jc w:val="both"/>
        <w:rPr>
          <w:rFonts w:ascii="Montserrat" w:eastAsia="Montserrat" w:hAnsi="Montserrat" w:cs="Montserrat"/>
          <w:b/>
          <w:sz w:val="22"/>
          <w:szCs w:val="22"/>
        </w:rPr>
      </w:pPr>
      <w:r>
        <w:rPr>
          <w:rFonts w:ascii="Montserrat" w:eastAsia="Montserrat" w:hAnsi="Montserrat" w:cs="Montserrat"/>
          <w:sz w:val="22"/>
          <w:szCs w:val="22"/>
        </w:rPr>
        <w:t xml:space="preserve">- </w:t>
      </w:r>
      <w:r>
        <w:rPr>
          <w:rFonts w:ascii="Montserrat" w:eastAsia="Montserrat" w:hAnsi="Montserrat" w:cs="Montserrat"/>
          <w:b/>
          <w:sz w:val="22"/>
          <w:szCs w:val="22"/>
        </w:rPr>
        <w:t xml:space="preserve">Tabel centralizator pentru obiective de </w:t>
      </w:r>
      <w:proofErr w:type="spellStart"/>
      <w:r>
        <w:rPr>
          <w:rFonts w:ascii="Montserrat" w:eastAsia="Montserrat" w:hAnsi="Montserrat" w:cs="Montserrat"/>
          <w:b/>
          <w:sz w:val="22"/>
          <w:szCs w:val="22"/>
        </w:rPr>
        <w:t>investiţie</w:t>
      </w:r>
      <w:proofErr w:type="spellEnd"/>
      <w:r>
        <w:rPr>
          <w:rFonts w:ascii="Montserrat" w:eastAsia="Montserrat" w:hAnsi="Montserrat" w:cs="Montserrat"/>
          <w:b/>
          <w:sz w:val="22"/>
          <w:szCs w:val="22"/>
        </w:rPr>
        <w:t xml:space="preserve">, </w:t>
      </w:r>
      <w:r>
        <w:rPr>
          <w:rFonts w:ascii="Montserrat" w:eastAsia="Montserrat" w:hAnsi="Montserrat" w:cs="Montserrat"/>
          <w:sz w:val="22"/>
          <w:szCs w:val="22"/>
        </w:rPr>
        <w:t>în cazul în care investiția vizează mai mult de un număr cadastral</w:t>
      </w:r>
      <w:r>
        <w:rPr>
          <w:rFonts w:ascii="Montserrat" w:eastAsia="Montserrat" w:hAnsi="Montserrat" w:cs="Montserrat"/>
          <w:b/>
          <w:sz w:val="22"/>
          <w:szCs w:val="22"/>
        </w:rPr>
        <w:t xml:space="preserve">. </w:t>
      </w:r>
    </w:p>
    <w:p w14:paraId="000003EE" w14:textId="77777777" w:rsidR="00FA020C" w:rsidRDefault="00FA020C">
      <w:pPr>
        <w:jc w:val="both"/>
        <w:rPr>
          <w:rFonts w:ascii="Montserrat" w:eastAsia="Montserrat" w:hAnsi="Montserrat" w:cs="Montserrat"/>
          <w:b/>
          <w:sz w:val="22"/>
          <w:szCs w:val="22"/>
        </w:rPr>
      </w:pPr>
    </w:p>
    <w:p w14:paraId="000003E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Reprezentantul legal al solicitantului va confirma absența sarcinilor incompatibile cu investiția în cadrul declarației pe propria răspundere. </w:t>
      </w:r>
    </w:p>
    <w:p w14:paraId="000003F0" w14:textId="77777777" w:rsidR="00FA020C" w:rsidRDefault="00FA020C">
      <w:pPr>
        <w:jc w:val="both"/>
        <w:rPr>
          <w:rFonts w:ascii="Montserrat" w:eastAsia="Montserrat" w:hAnsi="Montserrat" w:cs="Montserrat"/>
          <w:sz w:val="22"/>
          <w:szCs w:val="22"/>
        </w:rPr>
      </w:pPr>
    </w:p>
    <w:p w14:paraId="000003F1" w14:textId="77777777" w:rsidR="00FA020C" w:rsidRDefault="00246DDB">
      <w:pPr>
        <w:jc w:val="both"/>
        <w:rPr>
          <w:rFonts w:ascii="Montserrat" w:eastAsia="Montserrat" w:hAnsi="Montserrat" w:cs="Montserrat"/>
          <w:sz w:val="22"/>
          <w:szCs w:val="22"/>
        </w:rPr>
      </w:pPr>
      <w:bookmarkStart w:id="110" w:name="_heading=h.45jfvxd" w:colFirst="0" w:colLast="0"/>
      <w:bookmarkEnd w:id="110"/>
      <w:r>
        <w:rPr>
          <w:rFonts w:ascii="Montserrat" w:eastAsia="Montserrat" w:hAnsi="Montserrat" w:cs="Montserrat"/>
          <w:sz w:val="22"/>
          <w:szCs w:val="22"/>
        </w:rPr>
        <w:t xml:space="preserve">În plus, pe lângă documentele menționate mai sus, pentru dovedirea </w:t>
      </w:r>
      <w:r>
        <w:rPr>
          <w:rFonts w:ascii="Montserrat" w:eastAsia="Montserrat" w:hAnsi="Montserrat" w:cs="Montserrat"/>
          <w:b/>
          <w:sz w:val="22"/>
          <w:szCs w:val="22"/>
        </w:rPr>
        <w:t>dreptului de folosință și concesiune</w:t>
      </w:r>
      <w:r>
        <w:rPr>
          <w:rFonts w:ascii="Montserrat" w:eastAsia="Montserrat" w:hAnsi="Montserrat" w:cs="Montserrat"/>
          <w:sz w:val="22"/>
          <w:szCs w:val="22"/>
        </w:rPr>
        <w:t xml:space="preserve"> se va prezenta și Acordul proprietarului pentru realizarea activităților proiectului și menținerea investiției pentru o perioadă care să acopere perioada de durabilitate a contractului de finanțare.</w:t>
      </w:r>
    </w:p>
    <w:p w14:paraId="000003F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Documentele trebuie să fie cuprinzătoare pentru datele menționate în cadrul Cererii de finanțare, a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cu privire la identificarea investiției.</w:t>
      </w:r>
    </w:p>
    <w:p w14:paraId="000003F3" w14:textId="77777777" w:rsidR="00FA020C" w:rsidRDefault="00FA020C">
      <w:pPr>
        <w:jc w:val="both"/>
        <w:rPr>
          <w:rFonts w:ascii="Montserrat" w:eastAsia="Montserrat" w:hAnsi="Montserrat" w:cs="Montserrat"/>
          <w:sz w:val="22"/>
          <w:szCs w:val="22"/>
        </w:rPr>
      </w:pPr>
    </w:p>
    <w:p w14:paraId="000003F4" w14:textId="77777777" w:rsidR="00FA020C" w:rsidRDefault="00246DDB">
      <w:pPr>
        <w:jc w:val="both"/>
        <w:rPr>
          <w:rFonts w:ascii="Montserrat" w:eastAsia="Montserrat" w:hAnsi="Montserrat" w:cs="Montserrat"/>
          <w:sz w:val="22"/>
          <w:szCs w:val="22"/>
        </w:rPr>
      </w:pPr>
      <w:proofErr w:type="spellStart"/>
      <w:r>
        <w:rPr>
          <w:rFonts w:ascii="Montserrat" w:eastAsia="Montserrat" w:hAnsi="Montserrat" w:cs="Montserrat"/>
          <w:b/>
          <w:sz w:val="22"/>
          <w:szCs w:val="22"/>
        </w:rPr>
        <w:t>Observaţii</w:t>
      </w:r>
      <w:proofErr w:type="spellEnd"/>
      <w:r>
        <w:rPr>
          <w:rFonts w:ascii="Montserrat" w:eastAsia="Montserrat" w:hAnsi="Montserrat" w:cs="Montserrat"/>
          <w:b/>
          <w:sz w:val="22"/>
          <w:szCs w:val="22"/>
        </w:rPr>
        <w:t>:</w:t>
      </w:r>
      <w:r>
        <w:rPr>
          <w:rFonts w:ascii="Montserrat" w:eastAsia="Montserrat" w:hAnsi="Montserrat" w:cs="Montserrat"/>
          <w:sz w:val="22"/>
          <w:szCs w:val="22"/>
        </w:rPr>
        <w:t xml:space="preserve"> </w:t>
      </w:r>
    </w:p>
    <w:p w14:paraId="000003F5" w14:textId="77777777" w:rsidR="00FA020C" w:rsidRDefault="00FA020C">
      <w:pPr>
        <w:jc w:val="both"/>
        <w:rPr>
          <w:rFonts w:ascii="Montserrat" w:eastAsia="Montserrat" w:hAnsi="Montserrat" w:cs="Montserrat"/>
          <w:sz w:val="22"/>
          <w:szCs w:val="22"/>
        </w:rPr>
      </w:pPr>
    </w:p>
    <w:p w14:paraId="000003F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 </w:t>
      </w:r>
      <w:proofErr w:type="spellStart"/>
      <w:r>
        <w:rPr>
          <w:rFonts w:ascii="Montserrat" w:eastAsia="Montserrat" w:hAnsi="Montserrat" w:cs="Montserrat"/>
          <w:sz w:val="22"/>
          <w:szCs w:val="22"/>
        </w:rPr>
        <w:t>Cerinţele</w:t>
      </w:r>
      <w:proofErr w:type="spellEnd"/>
      <w:r>
        <w:rPr>
          <w:rFonts w:ascii="Montserrat" w:eastAsia="Montserrat" w:hAnsi="Montserrat" w:cs="Montserrat"/>
          <w:sz w:val="22"/>
          <w:szCs w:val="22"/>
        </w:rPr>
        <w:t xml:space="preserve"> cu privire la prezentarea extraselor de carte funciară și a planului de amplasament se aplică, în mod evident, doar pentru imobile. </w:t>
      </w:r>
    </w:p>
    <w:p w14:paraId="000003F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 Pentru unele </w:t>
      </w:r>
      <w:proofErr w:type="spellStart"/>
      <w:r>
        <w:rPr>
          <w:rFonts w:ascii="Montserrat" w:eastAsia="Montserrat" w:hAnsi="Montserrat" w:cs="Montserrat"/>
          <w:sz w:val="22"/>
          <w:szCs w:val="22"/>
        </w:rPr>
        <w:t>activităţi</w:t>
      </w:r>
      <w:proofErr w:type="spellEnd"/>
      <w:r>
        <w:rPr>
          <w:rFonts w:ascii="Montserrat" w:eastAsia="Montserrat" w:hAnsi="Montserrat" w:cs="Montserrat"/>
          <w:sz w:val="22"/>
          <w:szCs w:val="22"/>
        </w:rPr>
        <w:t xml:space="preserve"> ale proiectelor este posibil să nu fie necesară prezentarea unor documente de proprietate/administrare/superficie/</w:t>
      </w:r>
      <w:proofErr w:type="spellStart"/>
      <w:r>
        <w:rPr>
          <w:rFonts w:ascii="Montserrat" w:eastAsia="Montserrat" w:hAnsi="Montserrat" w:cs="Montserrat"/>
          <w:sz w:val="22"/>
          <w:szCs w:val="22"/>
        </w:rPr>
        <w:t>folosinţă</w:t>
      </w:r>
      <w:proofErr w:type="spellEnd"/>
      <w:r>
        <w:rPr>
          <w:rFonts w:ascii="Montserrat" w:eastAsia="Montserrat" w:hAnsi="Montserrat" w:cs="Montserrat"/>
          <w:sz w:val="22"/>
          <w:szCs w:val="22"/>
        </w:rPr>
        <w:t>/concesiune.</w:t>
      </w:r>
    </w:p>
    <w:p w14:paraId="000003F8" w14:textId="77777777" w:rsidR="00FA020C" w:rsidRDefault="00FA020C">
      <w:pPr>
        <w:jc w:val="both"/>
        <w:rPr>
          <w:rFonts w:ascii="Montserrat" w:eastAsia="Montserrat" w:hAnsi="Montserrat" w:cs="Montserrat"/>
          <w:sz w:val="22"/>
          <w:szCs w:val="22"/>
        </w:rPr>
      </w:pPr>
    </w:p>
    <w:p w14:paraId="000003F9"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 xml:space="preserve">13. Hotărârea (hotărârile partenerilor, dacă e cazul) de aprobare a proiectului în conformitate cu ultima forma a bugetului rezultat în urma realizării documentației </w:t>
      </w:r>
      <w:proofErr w:type="spellStart"/>
      <w:r>
        <w:rPr>
          <w:rFonts w:ascii="Montserrat" w:eastAsia="Montserrat" w:hAnsi="Montserrat" w:cs="Montserrat"/>
          <w:b/>
          <w:sz w:val="22"/>
          <w:szCs w:val="22"/>
        </w:rPr>
        <w:t>tehnico</w:t>
      </w:r>
      <w:proofErr w:type="spellEnd"/>
      <w:r>
        <w:rPr>
          <w:rFonts w:ascii="Montserrat" w:eastAsia="Montserrat" w:hAnsi="Montserrat" w:cs="Montserrat"/>
          <w:b/>
          <w:sz w:val="22"/>
          <w:szCs w:val="22"/>
        </w:rPr>
        <w:t>-economice – Anexa 12</w:t>
      </w:r>
    </w:p>
    <w:p w14:paraId="000003F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ultima formă a bugetului se va transmite hotărârea de aprobare a proiectului și a cheltuielilor aferente. </w:t>
      </w:r>
    </w:p>
    <w:p w14:paraId="000003F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Hotărârea sus menționată trebuie să fie incluse toate cheltuielile pe care solicitantul trebuie să le asigure pentru implementarea proiectului, în condițiile rambursării/decontării ulterioare a cheltuielilor eligibile din instrumente structurale. </w:t>
      </w:r>
    </w:p>
    <w:p w14:paraId="000003FC" w14:textId="77777777" w:rsidR="00FA020C" w:rsidRDefault="00246DDB">
      <w:pPr>
        <w:jc w:val="both"/>
        <w:rPr>
          <w:rFonts w:ascii="Montserrat" w:eastAsia="Montserrat" w:hAnsi="Montserrat" w:cs="Montserrat"/>
          <w:i/>
          <w:sz w:val="22"/>
          <w:szCs w:val="22"/>
        </w:rPr>
      </w:pPr>
      <w:r>
        <w:rPr>
          <w:rFonts w:ascii="Montserrat" w:eastAsia="Montserrat" w:hAnsi="Montserrat" w:cs="Montserrat"/>
          <w:i/>
          <w:sz w:val="22"/>
          <w:szCs w:val="22"/>
        </w:rPr>
        <w:t>În cazul parteneriatelor, toți partenerii vor depune aceste documente.</w:t>
      </w:r>
    </w:p>
    <w:p w14:paraId="000003FD" w14:textId="77777777" w:rsidR="00FA020C" w:rsidRDefault="00FA020C">
      <w:pPr>
        <w:tabs>
          <w:tab w:val="left" w:pos="1843"/>
        </w:tabs>
        <w:jc w:val="both"/>
        <w:rPr>
          <w:rFonts w:ascii="Montserrat" w:eastAsia="Montserrat" w:hAnsi="Montserrat" w:cs="Montserrat"/>
          <w:sz w:val="22"/>
          <w:szCs w:val="22"/>
        </w:rPr>
      </w:pPr>
    </w:p>
    <w:p w14:paraId="000003FE"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14. Planul de monitorizare a proiectului (Anexa 4 la ghidul solicitantului)</w:t>
      </w:r>
    </w:p>
    <w:p w14:paraId="000003FF" w14:textId="77777777" w:rsidR="00FA020C" w:rsidRDefault="00FA020C">
      <w:pPr>
        <w:jc w:val="both"/>
        <w:rPr>
          <w:rFonts w:ascii="Montserrat" w:eastAsia="Montserrat" w:hAnsi="Montserrat" w:cs="Montserrat"/>
          <w:sz w:val="22"/>
          <w:szCs w:val="22"/>
        </w:rPr>
      </w:pPr>
    </w:p>
    <w:p w14:paraId="0000040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trebuie sa cuprindă indicatorii de etapă (repere cantitative/calitative față de care este apreciat progresul implementării unui proiect și pot reprezenta inclusiv stadii intermediare ale indicatorilor de realizare). Indicatorii de etapa se vor corela cu activitatea de bază a proiectului și se vor raporta cel puțin la stadiul procedurilor de achiziții, progresul execuției lucrărilor, etc. </w:t>
      </w:r>
    </w:p>
    <w:p w14:paraId="00000401" w14:textId="77777777" w:rsidR="00FA020C" w:rsidRDefault="00FA020C">
      <w:pPr>
        <w:jc w:val="both"/>
        <w:rPr>
          <w:rFonts w:ascii="Montserrat" w:eastAsia="Montserrat" w:hAnsi="Montserrat" w:cs="Montserrat"/>
          <w:sz w:val="22"/>
          <w:szCs w:val="22"/>
        </w:rPr>
      </w:pPr>
    </w:p>
    <w:p w14:paraId="0000040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Primul indicator de etapa poate fi stabilit la un interval de minim o lună, dar nu mai mult de 6 luni, calculat din prima zi de începere a implementării proiectului, așa cum este prevăzută în contractul de finanțare.</w:t>
      </w:r>
    </w:p>
    <w:p w14:paraId="00000403" w14:textId="77777777" w:rsidR="00FA020C" w:rsidRDefault="00FA020C">
      <w:pPr>
        <w:jc w:val="both"/>
        <w:rPr>
          <w:rFonts w:ascii="Montserrat" w:eastAsia="Montserrat" w:hAnsi="Montserrat" w:cs="Montserrat"/>
          <w:sz w:val="22"/>
          <w:szCs w:val="22"/>
        </w:rPr>
      </w:pPr>
    </w:p>
    <w:p w14:paraId="0000040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Planul de monitorizare propus va fi anexă la contractul de finanțare și va face subiectul monitorizării proiectului în etapa de implementare.</w:t>
      </w:r>
    </w:p>
    <w:p w14:paraId="00000405" w14:textId="77777777" w:rsidR="00FA020C" w:rsidRDefault="00FA020C">
      <w:pPr>
        <w:jc w:val="both"/>
        <w:rPr>
          <w:rFonts w:ascii="Montserrat" w:eastAsia="Montserrat" w:hAnsi="Montserrat" w:cs="Montserrat"/>
          <w:sz w:val="22"/>
          <w:szCs w:val="22"/>
        </w:rPr>
      </w:pPr>
    </w:p>
    <w:p w14:paraId="00000406"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15. Documente justificative din care sa reiasă încadrarea proiectului într-o zona de regenerare urbana, conform OUG 183/2023, respectiv extras din PUG sau studiu de specialitate referitor la delimitarea unei zone de regenerare urbana. Documentele vor fi însoțite de Hotărârea Consiliului Local de aprobare a acestora.</w:t>
      </w:r>
    </w:p>
    <w:p w14:paraId="00000407" w14:textId="77777777" w:rsidR="00FA020C" w:rsidRDefault="00FA020C">
      <w:pPr>
        <w:jc w:val="both"/>
        <w:rPr>
          <w:rFonts w:ascii="Montserrat" w:eastAsia="Montserrat" w:hAnsi="Montserrat" w:cs="Montserrat"/>
          <w:b/>
          <w:sz w:val="22"/>
          <w:szCs w:val="22"/>
        </w:rPr>
      </w:pPr>
    </w:p>
    <w:p w14:paraId="00000408" w14:textId="77777777" w:rsidR="00FA020C" w:rsidRDefault="00246DDB">
      <w:pPr>
        <w:shd w:val="clear" w:color="auto" w:fill="E6E6E6"/>
        <w:jc w:val="both"/>
        <w:rPr>
          <w:rFonts w:ascii="Montserrat" w:eastAsia="Montserrat" w:hAnsi="Montserrat" w:cs="Montserrat"/>
          <w:b/>
          <w:sz w:val="22"/>
          <w:szCs w:val="22"/>
        </w:rPr>
      </w:pPr>
      <w:r>
        <w:rPr>
          <w:rFonts w:ascii="Montserrat" w:eastAsia="Montserrat" w:hAnsi="Montserrat" w:cs="Montserrat"/>
          <w:b/>
          <w:sz w:val="22"/>
          <w:szCs w:val="22"/>
        </w:rPr>
        <w:t>16. Alte documente decât cele de mai sus, de prezentat in aceasta etapa, daca este cazul:</w:t>
      </w:r>
    </w:p>
    <w:p w14:paraId="00000409"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Documente din care să reiasă că solicitantul/ membrii parteneriatului, în cazul în care au fost stabilite debite în sarcina lor, ca urmare a măsurilor legale întreprinse de autoritatea de management, au fost achitate integral, atașând dovezi în acest sens, dacă este cazul;</w:t>
      </w:r>
    </w:p>
    <w:p w14:paraId="0000040A"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prin a căror actualizare nu sunt afectate condițiile de eligibilitate ale solicitantului/proiectului.</w:t>
      </w:r>
    </w:p>
    <w:p w14:paraId="0000040B" w14:textId="77777777" w:rsidR="00FA020C" w:rsidRDefault="00246DDB">
      <w:pPr>
        <w:widowControl w:val="0"/>
        <w:numPr>
          <w:ilvl w:val="0"/>
          <w:numId w:val="30"/>
        </w:numPr>
        <w:ind w:left="0" w:firstLine="0"/>
        <w:jc w:val="both"/>
        <w:rPr>
          <w:rFonts w:ascii="Montserrat" w:eastAsia="Montserrat" w:hAnsi="Montserrat" w:cs="Montserrat"/>
          <w:sz w:val="22"/>
          <w:szCs w:val="22"/>
        </w:rPr>
      </w:pPr>
      <w:r>
        <w:rPr>
          <w:rFonts w:ascii="Montserrat" w:eastAsia="Montserrat" w:hAnsi="Montserrat" w:cs="Montserrat"/>
          <w:sz w:val="22"/>
          <w:szCs w:val="22"/>
        </w:rPr>
        <w:t>Alte documente actualizate, necesar a fi prezentate conform declarației de la punctul 9 de mai sus.</w:t>
      </w:r>
    </w:p>
    <w:p w14:paraId="0000040C" w14:textId="77777777" w:rsidR="00FA020C" w:rsidRDefault="00FA020C">
      <w:pPr>
        <w:jc w:val="both"/>
        <w:rPr>
          <w:rFonts w:ascii="Montserrat" w:eastAsia="Montserrat" w:hAnsi="Montserrat" w:cs="Montserrat"/>
          <w:sz w:val="22"/>
          <w:szCs w:val="22"/>
        </w:rPr>
      </w:pPr>
    </w:p>
    <w:p w14:paraId="0000040D" w14:textId="77777777" w:rsidR="00FA020C" w:rsidRDefault="00246DDB">
      <w:pPr>
        <w:pStyle w:val="Titlu2"/>
        <w:numPr>
          <w:ilvl w:val="1"/>
          <w:numId w:val="19"/>
        </w:numPr>
      </w:pPr>
      <w:bookmarkStart w:id="111" w:name="_Toc139883358"/>
      <w:r>
        <w:t>Renunțarea la cererea de finanțare</w:t>
      </w:r>
      <w:bookmarkEnd w:id="111"/>
    </w:p>
    <w:p w14:paraId="0000040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situația renunțării la solicitarea finanțării, solicitantul va trebui să completeze și să semneze o cerere pe care o va transmite în format electronic către AM PR Nord-Est pe adresa </w:t>
      </w:r>
      <w:hyperlink r:id="rId19">
        <w:r>
          <w:rPr>
            <w:rFonts w:ascii="Montserrat" w:eastAsia="Montserrat" w:hAnsi="Montserrat" w:cs="Montserrat"/>
            <w:color w:val="0563C1"/>
            <w:sz w:val="22"/>
            <w:szCs w:val="22"/>
            <w:u w:val="single"/>
          </w:rPr>
          <w:t>am@adrnordest.ro</w:t>
        </w:r>
      </w:hyperlink>
      <w:r>
        <w:rPr>
          <w:rFonts w:ascii="Montserrat" w:eastAsia="Montserrat" w:hAnsi="Montserrat" w:cs="Montserrat"/>
          <w:sz w:val="22"/>
          <w:szCs w:val="22"/>
        </w:rPr>
        <w:t xml:space="preserve">, sau prin sistemul informatic MySMIS2021/SMIS2021+, după caz. Renunțarea la solicitarea de finanțare se va face numai de către reprezentantul legal/persoana împuternicită al/a solicitantului în mod expres prin mandat/împuternicire specială. </w:t>
      </w:r>
    </w:p>
    <w:p w14:paraId="0000040F" w14:textId="77777777" w:rsidR="00FA020C" w:rsidRDefault="00FA020C"/>
    <w:p w14:paraId="00000410" w14:textId="77777777" w:rsidR="00FA020C" w:rsidRDefault="00246DDB">
      <w:pPr>
        <w:pStyle w:val="Titlu1"/>
        <w:numPr>
          <w:ilvl w:val="0"/>
          <w:numId w:val="19"/>
        </w:numPr>
      </w:pPr>
      <w:bookmarkStart w:id="112" w:name="_Toc139883359"/>
      <w:r>
        <w:t>PROCESUL DE EVALUARE, SELECȚIE ȘI CONTRACTARE A PROIECTELOR</w:t>
      </w:r>
      <w:bookmarkEnd w:id="112"/>
      <w:r>
        <w:t xml:space="preserve"> </w:t>
      </w:r>
      <w:r>
        <w:tab/>
      </w:r>
    </w:p>
    <w:p w14:paraId="00000411" w14:textId="77777777" w:rsidR="00FA020C" w:rsidRDefault="00246DDB">
      <w:pPr>
        <w:pStyle w:val="Titlu2"/>
        <w:numPr>
          <w:ilvl w:val="1"/>
          <w:numId w:val="19"/>
        </w:numPr>
      </w:pPr>
      <w:bookmarkStart w:id="113" w:name="_Toc139883360"/>
      <w:r>
        <w:t>Principalele etape ale procesului de evaluare, selecție și contractare</w:t>
      </w:r>
      <w:bookmarkEnd w:id="113"/>
      <w:r>
        <w:tab/>
      </w:r>
    </w:p>
    <w:p w14:paraId="0000041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Principalele etape ale procesului, respectiv evaluarea, selecția și contractarea proiectelor depuse, se realizează strict în baza documentelor și informațiilor transmise de solicitantul de finanțare prin sistemul informatic MySMIS2021/SMIS2021+ cu excepția situațiilor de </w:t>
      </w:r>
      <w:proofErr w:type="spellStart"/>
      <w:r>
        <w:rPr>
          <w:rFonts w:ascii="Montserrat" w:eastAsia="Montserrat" w:hAnsi="Montserrat" w:cs="Montserrat"/>
          <w:sz w:val="22"/>
          <w:szCs w:val="22"/>
        </w:rPr>
        <w:t>nefuncționalitate</w:t>
      </w:r>
      <w:proofErr w:type="spellEnd"/>
      <w:r>
        <w:rPr>
          <w:rFonts w:ascii="Montserrat" w:eastAsia="Montserrat" w:hAnsi="Montserrat" w:cs="Montserrat"/>
          <w:sz w:val="22"/>
          <w:szCs w:val="22"/>
        </w:rPr>
        <w:t xml:space="preserve"> a sistemului sau în alte situații prevăzute în ghidul solicitantului de finanțare sau detaliate de către AM prin Instrucțiuni. </w:t>
      </w:r>
    </w:p>
    <w:p w14:paraId="00000413" w14:textId="77777777" w:rsidR="00FA020C" w:rsidRDefault="00FA020C">
      <w:pPr>
        <w:jc w:val="both"/>
        <w:rPr>
          <w:rFonts w:ascii="Montserrat" w:eastAsia="Montserrat" w:hAnsi="Montserrat" w:cs="Montserrat"/>
          <w:sz w:val="22"/>
          <w:szCs w:val="22"/>
        </w:rPr>
      </w:pPr>
    </w:p>
    <w:p w14:paraId="0000041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Cererile de finanțare depuse de solicitanți în sistemul informatic MySMIS2021/SMIS2021+, se evaluează în conformitate cu metodologia și criteriile de evaluare și selecție descrise în cadrul prezentului ghid și aprobate de Comitetul de monitorizare a programului, conform prevederilor art. 40 din Regulamentul (UE) 2021/1060, cu modificările și completările ulterioare.</w:t>
      </w:r>
    </w:p>
    <w:p w14:paraId="00000415" w14:textId="77777777" w:rsidR="00FA020C" w:rsidRDefault="00FA020C"/>
    <w:p w14:paraId="0000041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Durata totală până la semnarea contractului de finanțare sau emiterea deciziei de respingere de la finanțare este de maxim 150 zile calendaristice calculate de la data depunerii cererii de finanțare, conform prevederilor OUG 23/2023.</w:t>
      </w:r>
    </w:p>
    <w:p w14:paraId="00000417" w14:textId="77777777" w:rsidR="00FA020C" w:rsidRDefault="00FA020C">
      <w:pPr>
        <w:jc w:val="both"/>
        <w:rPr>
          <w:rFonts w:ascii="Montserrat" w:eastAsia="Montserrat" w:hAnsi="Montserrat" w:cs="Montserrat"/>
          <w:sz w:val="22"/>
          <w:szCs w:val="22"/>
        </w:rPr>
      </w:pPr>
    </w:p>
    <w:p w14:paraId="00000418" w14:textId="77777777" w:rsidR="00FA020C" w:rsidRDefault="00246DDB">
      <w:pPr>
        <w:pStyle w:val="Titlu2"/>
        <w:numPr>
          <w:ilvl w:val="1"/>
          <w:numId w:val="19"/>
        </w:numPr>
      </w:pPr>
      <w:bookmarkStart w:id="114" w:name="_Toc139883361"/>
      <w:r>
        <w:t>Conformitate administrativă – DECLARAȚIA UNICĂ</w:t>
      </w:r>
      <w:bookmarkEnd w:id="114"/>
      <w:r>
        <w:tab/>
      </w:r>
    </w:p>
    <w:p w14:paraId="0000041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conformitate cu OUG 23/2023 de simplificare prima etapa de verificare a proiectelor depuse este cea a conformității administrative, etapă complet digitalizată, realizată în mod automat prin sistemul informatic MySMIS2021/SMIS2021+, ce va urmări, în principal, </w:t>
      </w:r>
      <w:r>
        <w:rPr>
          <w:rFonts w:ascii="Montserrat" w:eastAsia="Montserrat" w:hAnsi="Montserrat" w:cs="Montserrat"/>
          <w:sz w:val="22"/>
          <w:szCs w:val="22"/>
        </w:rPr>
        <w:lastRenderedPageBreak/>
        <w:t>existența declarației unice și a documentelor obligatoriu de anexat la cererea de finanțare. După verificarea conformității administrative, sistemul  informatic MySMIS2021/SMIS2021+ va informa solicitantul cu privire la trecerea proiectului în etapa de evaluare tehnică și financiară, prin emiterea, în mod automat, a unei notificări prin intermediul aplicației. În cazul în care sistemul informatic MySMIS2021/SMIS2021+ emite o notificare de neconformitate, nu va fi demarată etapa de evaluare.</w:t>
      </w:r>
    </w:p>
    <w:p w14:paraId="0000041A" w14:textId="77777777" w:rsidR="00FA020C" w:rsidRDefault="00FA020C">
      <w:pPr>
        <w:jc w:val="both"/>
        <w:rPr>
          <w:rFonts w:ascii="Montserrat" w:eastAsia="Montserrat" w:hAnsi="Montserrat" w:cs="Montserrat"/>
          <w:sz w:val="22"/>
          <w:szCs w:val="22"/>
        </w:rPr>
      </w:pPr>
    </w:p>
    <w:p w14:paraId="0000041B" w14:textId="77777777" w:rsidR="00FA020C" w:rsidRDefault="00246DDB">
      <w:pPr>
        <w:pStyle w:val="Titlu2"/>
        <w:numPr>
          <w:ilvl w:val="1"/>
          <w:numId w:val="19"/>
        </w:numPr>
      </w:pPr>
      <w:bookmarkStart w:id="115" w:name="_Toc139883362"/>
      <w:r>
        <w:t>Etapa de evaluare preliminară – dacă este cazul (specific pentru intervențiile FSE+)</w:t>
      </w:r>
      <w:bookmarkEnd w:id="115"/>
    </w:p>
    <w:p w14:paraId="0000041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1D" w14:textId="77777777" w:rsidR="00FA020C" w:rsidRDefault="00FA020C">
      <w:pPr>
        <w:jc w:val="both"/>
        <w:rPr>
          <w:rFonts w:ascii="Montserrat" w:eastAsia="Montserrat" w:hAnsi="Montserrat" w:cs="Montserrat"/>
          <w:sz w:val="22"/>
          <w:szCs w:val="22"/>
        </w:rPr>
      </w:pPr>
    </w:p>
    <w:p w14:paraId="0000041E" w14:textId="77777777" w:rsidR="00FA020C" w:rsidRDefault="00246DDB">
      <w:pPr>
        <w:pStyle w:val="Titlu2"/>
        <w:numPr>
          <w:ilvl w:val="1"/>
          <w:numId w:val="19"/>
        </w:numPr>
      </w:pPr>
      <w:bookmarkStart w:id="116" w:name="_Toc139883363"/>
      <w:r>
        <w:t>Evaluarea tehnică și financiară. Criterii de evaluare tehnică și financiară</w:t>
      </w:r>
      <w:bookmarkEnd w:id="116"/>
    </w:p>
    <w:p w14:paraId="0000041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Evaluarea tehnică și financiară se realizează în ordinea depunerii proiectelor, de către comisiile de evaluare constituite la nivelul autorității de management în conformitate cu criteriile de evaluare tehnică și financiară din Anexa nr. 2 la prezentul ghid. </w:t>
      </w:r>
    </w:p>
    <w:p w14:paraId="0000042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Proiectele care </w:t>
      </w:r>
      <w:proofErr w:type="spellStart"/>
      <w:r>
        <w:rPr>
          <w:rFonts w:ascii="Montserrat" w:eastAsia="Montserrat" w:hAnsi="Montserrat" w:cs="Montserrat"/>
          <w:sz w:val="22"/>
          <w:szCs w:val="22"/>
        </w:rPr>
        <w:t>exced</w:t>
      </w:r>
      <w:proofErr w:type="spellEnd"/>
      <w:r>
        <w:rPr>
          <w:rFonts w:ascii="Montserrat" w:eastAsia="Montserrat" w:hAnsi="Montserrat" w:cs="Montserrat"/>
          <w:sz w:val="22"/>
          <w:szCs w:val="22"/>
        </w:rPr>
        <w:t xml:space="preserve"> alocărilor menționate la secțiunea 3.3. nu vor parcurge etapa de evaluare, decât în cazul în care se vor disponibiliza sumele necesare finanțării acestora.</w:t>
      </w:r>
    </w:p>
    <w:p w14:paraId="00000421"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In aceasta etapă se va completa </w:t>
      </w:r>
      <w:r>
        <w:rPr>
          <w:rFonts w:ascii="Montserrat" w:eastAsia="Montserrat" w:hAnsi="Montserrat" w:cs="Montserrat"/>
          <w:b/>
          <w:sz w:val="22"/>
          <w:szCs w:val="22"/>
        </w:rPr>
        <w:t>Grila de analiză a conformității Proiectului Tehnic (Anexa 6)</w:t>
      </w:r>
      <w:r>
        <w:rPr>
          <w:rFonts w:ascii="Montserrat" w:eastAsia="Montserrat" w:hAnsi="Montserrat" w:cs="Montserrat"/>
          <w:sz w:val="22"/>
          <w:szCs w:val="22"/>
        </w:rPr>
        <w:t>. Dacă în cadrul unei cereri de finanțare sunt depuse mai multe Proiecte Tehnice, se va completa câte o grilă de analiză a conformității proiectului tehnic pentru fiecare obiectiv în parte, după caz.</w:t>
      </w:r>
    </w:p>
    <w:p w14:paraId="00000422" w14:textId="77777777" w:rsidR="00FA020C" w:rsidRDefault="00246DDB">
      <w:pPr>
        <w:spacing w:before="120"/>
        <w:jc w:val="both"/>
        <w:rPr>
          <w:rFonts w:ascii="Montserrat" w:eastAsia="Montserrat" w:hAnsi="Montserrat" w:cs="Montserrat"/>
          <w:sz w:val="22"/>
          <w:szCs w:val="22"/>
        </w:rPr>
      </w:pPr>
      <w:bookmarkStart w:id="117" w:name="_heading=h.1d96cc0" w:colFirst="0" w:colLast="0"/>
      <w:bookmarkEnd w:id="117"/>
      <w:r>
        <w:rPr>
          <w:rFonts w:ascii="Montserrat" w:eastAsia="Montserrat" w:hAnsi="Montserrat" w:cs="Montserrat"/>
          <w:sz w:val="22"/>
          <w:szCs w:val="22"/>
        </w:rPr>
        <w:t xml:space="preserve">Pe parcursul procesului de evaluare tehnică și financiară pot fi solicitate clarificări care, împreună cu răspunsurile la acestea, trebuie să se încadreze într-un </w:t>
      </w:r>
      <w:r>
        <w:rPr>
          <w:rFonts w:ascii="Montserrat" w:eastAsia="Montserrat" w:hAnsi="Montserrat" w:cs="Montserrat"/>
          <w:b/>
          <w:sz w:val="22"/>
          <w:szCs w:val="22"/>
        </w:rPr>
        <w:t>termen de maxim 10 de zile lucrătoare</w:t>
      </w:r>
      <w:r>
        <w:rPr>
          <w:rFonts w:ascii="Montserrat" w:eastAsia="Montserrat" w:hAnsi="Montserrat" w:cs="Montserrat"/>
          <w:sz w:val="22"/>
          <w:szCs w:val="22"/>
        </w:rPr>
        <w:t xml:space="preserve"> începând cu următoarea zi de după transmiterea primei solicitări de clarificări. Acest termen va fi adus la cunoștință solicitantului in prima solicitare de clarificări. </w:t>
      </w:r>
    </w:p>
    <w:p w14:paraId="00000423"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Termenul de răspuns aferent fiecărei solicitări de clarificări va fi de maxim 5 zile lucrătoare, termen ce poate fi prelungit, dacă este necesar, până cel târziu în cea de-a 10-a zi de la data transmiterii primei solicitări de clarificări.</w:t>
      </w:r>
    </w:p>
    <w:p w14:paraId="0000042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cadrul răspunsurilor la solicitările de clarificări, pot fi depuse documente, inclusiv din categoria celor obligatorii de depus, care au fost emise ulterior depunerii proiectului, existând posibilitatea completării cererii de finanțare și a anexelor acesteia.</w:t>
      </w:r>
    </w:p>
    <w:p w14:paraId="00000425"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 xml:space="preserve">Netransmiterea răspunsurilor, răspunsul incomplet sau nerespectarea termenelor maxime de răspuns la solicitările de clarificări, poate conduce la respingerea proiectului, cererea de finanțare fiind evaluată doar în baza documentelor și a informațiilor existente. Cererea de finanțare respinsă în această etapă se poate </w:t>
      </w:r>
      <w:proofErr w:type="spellStart"/>
      <w:r>
        <w:rPr>
          <w:rFonts w:ascii="Montserrat" w:eastAsia="Montserrat" w:hAnsi="Montserrat" w:cs="Montserrat"/>
          <w:sz w:val="22"/>
          <w:szCs w:val="22"/>
        </w:rPr>
        <w:t>redepune</w:t>
      </w:r>
      <w:proofErr w:type="spellEnd"/>
      <w:r>
        <w:rPr>
          <w:rFonts w:ascii="Montserrat" w:eastAsia="Montserrat" w:hAnsi="Montserrat" w:cs="Montserrat"/>
          <w:sz w:val="22"/>
          <w:szCs w:val="22"/>
        </w:rPr>
        <w:t xml:space="preserve"> în cadrul aceluiași apel, cu condiția ca apelul de proiecte să nu fi fost închis.</w:t>
      </w:r>
    </w:p>
    <w:p w14:paraId="00000426" w14:textId="77777777" w:rsidR="00FA020C" w:rsidRDefault="00FA020C">
      <w:pPr>
        <w:jc w:val="both"/>
        <w:rPr>
          <w:rFonts w:ascii="Montserrat" w:eastAsia="Montserrat" w:hAnsi="Montserrat" w:cs="Montserrat"/>
          <w:sz w:val="22"/>
          <w:szCs w:val="22"/>
        </w:rPr>
      </w:pPr>
    </w:p>
    <w:p w14:paraId="00000427" w14:textId="77777777" w:rsidR="00FA020C" w:rsidRDefault="00246DDB">
      <w:pPr>
        <w:pStyle w:val="Titlu2"/>
        <w:numPr>
          <w:ilvl w:val="1"/>
          <w:numId w:val="19"/>
        </w:numPr>
      </w:pPr>
      <w:bookmarkStart w:id="118" w:name="_Toc139883364"/>
      <w:r>
        <w:t>Aplicarea pragului de calitate</w:t>
      </w:r>
      <w:bookmarkEnd w:id="118"/>
      <w:r>
        <w:t xml:space="preserve"> </w:t>
      </w:r>
    </w:p>
    <w:p w14:paraId="0000042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cadrul acestui apel de proiecte, pragul minim de calitate de la care se consideră că un proiect îndeplinește condițiile minime necesare pentru a fi finanțat din fonduri europene externe nerambursabile este de 60 de puncte. Totodată, se va avea in vedere ca bifarea cu NU a criteriului I.17 din Grila de analiză a conformității documentației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-economice atrage respingerea proiectului, chiar daca punctajul obținut in urma evaluării tehnice si financiare depășește 60 de puncte.</w:t>
      </w:r>
    </w:p>
    <w:p w14:paraId="00000429" w14:textId="77777777" w:rsidR="00FA020C" w:rsidRDefault="00FA020C">
      <w:pPr>
        <w:jc w:val="both"/>
        <w:rPr>
          <w:rFonts w:ascii="Montserrat" w:eastAsia="Montserrat" w:hAnsi="Montserrat" w:cs="Montserrat"/>
          <w:sz w:val="22"/>
          <w:szCs w:val="22"/>
        </w:rPr>
      </w:pPr>
    </w:p>
    <w:p w14:paraId="0000042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Astfel, in urma finalizării etapei de evaluare </w:t>
      </w:r>
      <w:proofErr w:type="spellStart"/>
      <w:r>
        <w:rPr>
          <w:rFonts w:ascii="Montserrat" w:eastAsia="Montserrat" w:hAnsi="Montserrat" w:cs="Montserrat"/>
          <w:sz w:val="22"/>
          <w:szCs w:val="22"/>
        </w:rPr>
        <w:t>tehnico</w:t>
      </w:r>
      <w:proofErr w:type="spellEnd"/>
      <w:r>
        <w:rPr>
          <w:rFonts w:ascii="Montserrat" w:eastAsia="Montserrat" w:hAnsi="Montserrat" w:cs="Montserrat"/>
          <w:sz w:val="22"/>
          <w:szCs w:val="22"/>
        </w:rPr>
        <w:t>-financiară și a soluționării, dacă este cazul, a contestațiilor depuse, selecția proiectelor se va face ținând cont de respectarea pragului de calitate stabilit (60 de puncte), precum și de limita alocării financiare predefinite.</w:t>
      </w:r>
    </w:p>
    <w:p w14:paraId="0000042B" w14:textId="77777777" w:rsidR="00FA020C" w:rsidRDefault="00FA020C">
      <w:pPr>
        <w:jc w:val="both"/>
        <w:rPr>
          <w:rFonts w:ascii="Montserrat" w:eastAsia="Montserrat" w:hAnsi="Montserrat" w:cs="Montserrat"/>
          <w:sz w:val="22"/>
          <w:szCs w:val="22"/>
        </w:rPr>
      </w:pPr>
    </w:p>
    <w:p w14:paraId="0000042C" w14:textId="77777777" w:rsidR="00FA020C" w:rsidRDefault="00FA020C">
      <w:pPr>
        <w:jc w:val="both"/>
        <w:rPr>
          <w:rFonts w:ascii="Montserrat" w:eastAsia="Montserrat" w:hAnsi="Montserrat" w:cs="Montserrat"/>
          <w:sz w:val="22"/>
          <w:szCs w:val="22"/>
        </w:rPr>
      </w:pPr>
    </w:p>
    <w:p w14:paraId="0000042D" w14:textId="77777777" w:rsidR="00FA020C" w:rsidRDefault="00FA020C">
      <w:pPr>
        <w:jc w:val="both"/>
        <w:rPr>
          <w:rFonts w:ascii="Montserrat" w:eastAsia="Montserrat" w:hAnsi="Montserrat" w:cs="Montserrat"/>
          <w:sz w:val="22"/>
          <w:szCs w:val="22"/>
        </w:rPr>
      </w:pPr>
    </w:p>
    <w:p w14:paraId="0000042E" w14:textId="77777777" w:rsidR="00FA020C" w:rsidRDefault="00246DDB">
      <w:pPr>
        <w:pStyle w:val="Titlu2"/>
        <w:numPr>
          <w:ilvl w:val="1"/>
          <w:numId w:val="19"/>
        </w:numPr>
      </w:pPr>
      <w:bookmarkStart w:id="119" w:name="_Toc139883365"/>
      <w:r>
        <w:t>Aplicarea pragului de excelență</w:t>
      </w:r>
      <w:bookmarkEnd w:id="119"/>
      <w:r>
        <w:t xml:space="preserve"> </w:t>
      </w:r>
    </w:p>
    <w:p w14:paraId="0000042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Nu se aplica prezentului apel de proiecte.</w:t>
      </w:r>
    </w:p>
    <w:p w14:paraId="00000430" w14:textId="77777777" w:rsidR="00FA020C" w:rsidRDefault="00FA020C">
      <w:pPr>
        <w:jc w:val="both"/>
        <w:rPr>
          <w:rFonts w:ascii="Montserrat" w:eastAsia="Montserrat" w:hAnsi="Montserrat" w:cs="Montserrat"/>
          <w:sz w:val="22"/>
          <w:szCs w:val="22"/>
        </w:rPr>
      </w:pPr>
    </w:p>
    <w:p w14:paraId="00000431" w14:textId="77777777" w:rsidR="00FA020C" w:rsidRDefault="00246DDB">
      <w:pPr>
        <w:pStyle w:val="Titlu2"/>
        <w:numPr>
          <w:ilvl w:val="1"/>
          <w:numId w:val="19"/>
        </w:numPr>
      </w:pPr>
      <w:bookmarkStart w:id="120" w:name="_Toc139883366"/>
      <w:r>
        <w:t>Notificarea rezultatului evaluării tehnice și financiare.</w:t>
      </w:r>
      <w:bookmarkEnd w:id="120"/>
    </w:p>
    <w:p w14:paraId="0000043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Rezultatele evaluării tehnice și financiare se comunică solicitantului, indicându-se punctajul obținut și justificarea acordării respectivului punctaj, pentru fiecare criteriu în parte. Împotriva rezultatului evaluării tehnice și financiare, solicitantul poate formula contestație în termen de 30 zile calendaristice, calculate de la data comunicării rezultatului evaluării, în conformitate prevederile din secțiunea 8.8..</w:t>
      </w:r>
    </w:p>
    <w:p w14:paraId="00000433" w14:textId="77777777" w:rsidR="00FA020C" w:rsidRDefault="00246DDB">
      <w:pPr>
        <w:pStyle w:val="Titlu2"/>
        <w:numPr>
          <w:ilvl w:val="1"/>
          <w:numId w:val="19"/>
        </w:numPr>
      </w:pPr>
      <w:bookmarkStart w:id="121" w:name="_Toc139883367"/>
      <w:r>
        <w:t>Contestații</w:t>
      </w:r>
      <w:bookmarkEnd w:id="121"/>
      <w:r>
        <w:tab/>
      </w:r>
    </w:p>
    <w:p w14:paraId="00000434" w14:textId="77777777" w:rsidR="00FA020C" w:rsidRDefault="00246DDB">
      <w:pPr>
        <w:spacing w:before="120" w:after="120"/>
        <w:jc w:val="both"/>
        <w:rPr>
          <w:rFonts w:ascii="Montserrat" w:eastAsia="Montserrat" w:hAnsi="Montserrat" w:cs="Montserrat"/>
          <w:sz w:val="22"/>
          <w:szCs w:val="22"/>
        </w:rPr>
      </w:pPr>
      <w:bookmarkStart w:id="122" w:name="_heading=h.1qoc8b1" w:colFirst="0" w:colLast="0"/>
      <w:bookmarkEnd w:id="122"/>
      <w:r>
        <w:rPr>
          <w:rFonts w:ascii="Montserrat" w:eastAsia="Montserrat" w:hAnsi="Montserrat" w:cs="Montserrat"/>
          <w:sz w:val="22"/>
          <w:szCs w:val="22"/>
        </w:rPr>
        <w:t xml:space="preserve">Un solicitant de finanțare nerambursabilă, care se consideră nedreptățit de rezultatele proceselor de evaluare și/sau contractare pentru documentația depusă de acesta pentru finanțare, poate formula în scris câte </w:t>
      </w:r>
      <w:r>
        <w:rPr>
          <w:rFonts w:ascii="Montserrat" w:eastAsia="Montserrat" w:hAnsi="Montserrat" w:cs="Montserrat"/>
          <w:b/>
          <w:sz w:val="22"/>
          <w:szCs w:val="22"/>
          <w:u w:val="single"/>
        </w:rPr>
        <w:t>o singură contestație</w:t>
      </w:r>
      <w:r>
        <w:rPr>
          <w:rFonts w:ascii="Montserrat" w:eastAsia="Montserrat" w:hAnsi="Montserrat" w:cs="Montserrat"/>
          <w:sz w:val="22"/>
          <w:szCs w:val="22"/>
        </w:rPr>
        <w:t>, asupra rezultatului fiecărei etape din procesele de selecție și/sau contractare, care va fi transmisă spre soluționare la AM PR Nord-Est.</w:t>
      </w:r>
    </w:p>
    <w:p w14:paraId="0000043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Contestația va cuprinde cel puțin următoarele:</w:t>
      </w:r>
    </w:p>
    <w:p w14:paraId="00000436"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a) datele de identificare ale solicitantului: denumirea, sediul, datele de contact, precum și alte atribute de identificare, în condițiile legii, cum sunt: numărul de înregistrare în registrul comerțului sau într-un alt registru public, codul unic de înregistrare, precum și ale cererii de finanțare: titlu, cod unic SMIS;</w:t>
      </w:r>
    </w:p>
    <w:p w14:paraId="00000437"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b) datele de identificare ale reprezentantului legal al solicitantului;</w:t>
      </w:r>
    </w:p>
    <w:p w14:paraId="00000438"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c) obiectul contestației;</w:t>
      </w:r>
    </w:p>
    <w:p w14:paraId="00000439"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d) criteriul/criteriile contestat(e);</w:t>
      </w:r>
    </w:p>
    <w:p w14:paraId="0000043A"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e) motivele de fapt si de drept pe care se întemeiază contestația, detaliate pentru fiecare criteriu de evaluare și selecție în parte contestat;</w:t>
      </w:r>
    </w:p>
    <w:p w14:paraId="0000043B" w14:textId="77777777" w:rsidR="00FA020C" w:rsidRDefault="00246DDB">
      <w:pPr>
        <w:ind w:left="284"/>
        <w:jc w:val="both"/>
        <w:rPr>
          <w:rFonts w:ascii="Montserrat" w:eastAsia="Montserrat" w:hAnsi="Montserrat" w:cs="Montserrat"/>
          <w:sz w:val="22"/>
          <w:szCs w:val="22"/>
        </w:rPr>
      </w:pPr>
      <w:r>
        <w:rPr>
          <w:rFonts w:ascii="Montserrat" w:eastAsia="Montserrat" w:hAnsi="Montserrat" w:cs="Montserrat"/>
          <w:sz w:val="22"/>
          <w:szCs w:val="22"/>
        </w:rPr>
        <w:t>f) semnătura reprezentantului legal/împuternicitului solicitantului</w:t>
      </w:r>
    </w:p>
    <w:p w14:paraId="0000043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Pentru a putea fi analizata o contestație, solicitantul trebuie să aducă argumente in susținerea punctului sau de vedere. În lipsa motivelor de fapt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de drept, a argumentelor care să susțină contestarea deciziei primite de solicitant, AM PR Nord-Est consideră contestația neîntemeiată, aceasta fiind respinsă fără a mai fi analizată.</w:t>
      </w:r>
    </w:p>
    <w:p w14:paraId="0000043D" w14:textId="77777777" w:rsidR="00FA020C" w:rsidRDefault="00246DDB">
      <w:pPr>
        <w:pBdr>
          <w:top w:val="nil"/>
          <w:left w:val="nil"/>
          <w:bottom w:val="nil"/>
          <w:right w:val="nil"/>
          <w:between w:val="nil"/>
        </w:pBdr>
        <w:spacing w:before="120" w:after="120"/>
        <w:jc w:val="both"/>
        <w:rPr>
          <w:rFonts w:ascii="Montserrat" w:eastAsia="Montserrat" w:hAnsi="Montserrat" w:cs="Montserrat"/>
          <w:color w:val="000000"/>
          <w:sz w:val="22"/>
          <w:szCs w:val="22"/>
        </w:rPr>
      </w:pPr>
      <w:bookmarkStart w:id="123" w:name="_heading=h.4anzqyu" w:colFirst="0" w:colLast="0"/>
      <w:bookmarkEnd w:id="123"/>
      <w:r>
        <w:rPr>
          <w:rFonts w:ascii="Montserrat" w:eastAsia="Montserrat" w:hAnsi="Montserrat" w:cs="Montserrat"/>
          <w:color w:val="000000"/>
          <w:sz w:val="22"/>
          <w:szCs w:val="22"/>
        </w:rPr>
        <w:t xml:space="preserve">Contestațiile se transmit in format electronic, prin e-mail, la adresa </w:t>
      </w:r>
      <w:hyperlink r:id="rId20">
        <w:r>
          <w:rPr>
            <w:rFonts w:ascii="Arial" w:eastAsia="Arial" w:hAnsi="Arial" w:cs="Arial"/>
            <w:color w:val="0563C1"/>
            <w:sz w:val="22"/>
            <w:szCs w:val="22"/>
            <w:u w:val="single"/>
          </w:rPr>
          <w:t>am@adrnordest.ro</w:t>
        </w:r>
      </w:hyperlink>
      <w:r>
        <w:rPr>
          <w:rFonts w:ascii="Montserrat" w:eastAsia="Montserrat" w:hAnsi="Montserrat" w:cs="Montserrat"/>
          <w:color w:val="000000"/>
          <w:sz w:val="22"/>
          <w:szCs w:val="22"/>
        </w:rPr>
        <w:t xml:space="preserve">, în atenția șefului AM PR Nord-Est. </w:t>
      </w:r>
    </w:p>
    <w:p w14:paraId="0000043E"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Contestațiile se pot depune în maxim 30 de zile calendaristice de la data înștiințării de către AM PR Nord-Est asupra rezultatului contestat. Contestațiile depuse după termenul anterior menționat vor fi clasate, fiind considerate respinse, fără a mai fi analizate.</w:t>
      </w:r>
    </w:p>
    <w:p w14:paraId="0000043F"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Contestatarul nu poate sa depună documente noi in susținerea cauzei și nu poate să modifice conținutul  documentației inițiale.</w:t>
      </w:r>
    </w:p>
    <w:p w14:paraId="00000440" w14:textId="77777777" w:rsidR="00FA020C" w:rsidRDefault="00246DDB">
      <w:pPr>
        <w:spacing w:before="120" w:after="120"/>
        <w:jc w:val="both"/>
        <w:rPr>
          <w:rFonts w:ascii="Montserrat" w:eastAsia="Montserrat" w:hAnsi="Montserrat" w:cs="Montserrat"/>
          <w:sz w:val="22"/>
          <w:szCs w:val="22"/>
        </w:rPr>
      </w:pPr>
      <w:bookmarkStart w:id="124" w:name="_heading=h.2pta16n" w:colFirst="0" w:colLast="0"/>
      <w:bookmarkEnd w:id="124"/>
      <w:r>
        <w:rPr>
          <w:rFonts w:ascii="Montserrat" w:eastAsia="Montserrat" w:hAnsi="Montserrat" w:cs="Montserrat"/>
          <w:sz w:val="22"/>
          <w:szCs w:val="22"/>
        </w:rPr>
        <w:t xml:space="preserve">Contestațiile vor fi soluționate de regulă, în termen de 10 de zile lucrătoare de la momentul înregistrării acestora la AM PR Nord-Est. In situația în care se constată că este </w:t>
      </w:r>
      <w:r>
        <w:rPr>
          <w:rFonts w:ascii="Montserrat" w:eastAsia="Montserrat" w:hAnsi="Montserrat" w:cs="Montserrat"/>
          <w:sz w:val="22"/>
          <w:szCs w:val="22"/>
        </w:rPr>
        <w:lastRenderedPageBreak/>
        <w:t>necesară o prelungire a acestui termen, AM PR Nord-Est va notifica solicitantul în acest sens.</w:t>
      </w:r>
    </w:p>
    <w:p w14:paraId="0000044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Contestația poate fi retrasă de contestatar până la soluționarea acesteia. Prin retragerea contestației se pierde dreptul de a se înainta o noua contestație în interiorul termenului general de depunerea a acesteia.</w:t>
      </w:r>
    </w:p>
    <w:p w14:paraId="0000044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Decizia AM PR Nord-Est este finală, contestatarul nu va mai putea înainta o nouă contestație pe marginea aceluiași subiect.</w:t>
      </w:r>
    </w:p>
    <w:p w14:paraId="00000443" w14:textId="77777777" w:rsidR="00FA020C" w:rsidRDefault="00246DDB">
      <w:pPr>
        <w:spacing w:before="120"/>
        <w:jc w:val="both"/>
        <w:rPr>
          <w:rFonts w:ascii="Montserrat" w:eastAsia="Montserrat" w:hAnsi="Montserrat" w:cs="Montserrat"/>
          <w:sz w:val="22"/>
          <w:szCs w:val="22"/>
        </w:rPr>
      </w:pPr>
      <w:r>
        <w:rPr>
          <w:rFonts w:ascii="Montserrat" w:eastAsia="Montserrat" w:hAnsi="Montserrat" w:cs="Montserrat"/>
          <w:sz w:val="22"/>
          <w:szCs w:val="22"/>
        </w:rPr>
        <w:t>În situația în care contestatarul este nemulțumit de modul de soluționare a contestației de către AM PR Nord-Est, se poate adresa instanțelor de judecată abilitate în acest sens și va fi informat asupra acestui aspect în cadrul scrisorii de răspuns la contestația depusă.</w:t>
      </w:r>
    </w:p>
    <w:p w14:paraId="00000444" w14:textId="77777777" w:rsidR="00FA020C" w:rsidRDefault="00FA020C">
      <w:pPr>
        <w:jc w:val="both"/>
        <w:rPr>
          <w:rFonts w:ascii="Montserrat" w:eastAsia="Montserrat" w:hAnsi="Montserrat" w:cs="Montserrat"/>
          <w:sz w:val="22"/>
          <w:szCs w:val="22"/>
        </w:rPr>
      </w:pPr>
    </w:p>
    <w:p w14:paraId="00000445" w14:textId="77777777" w:rsidR="00FA020C" w:rsidRDefault="00246DDB">
      <w:pPr>
        <w:pStyle w:val="Titlu2"/>
        <w:numPr>
          <w:ilvl w:val="1"/>
          <w:numId w:val="19"/>
        </w:numPr>
      </w:pPr>
      <w:bookmarkStart w:id="125" w:name="_Toc139883368"/>
      <w:r>
        <w:t>Contractarea proiectelor</w:t>
      </w:r>
      <w:bookmarkEnd w:id="125"/>
    </w:p>
    <w:p w14:paraId="0000044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rPr>
      </w:pPr>
      <w:r>
        <w:rPr>
          <w:rFonts w:ascii="Montserrat" w:eastAsia="Montserrat" w:hAnsi="Montserrat" w:cs="Montserrat"/>
          <w:b/>
          <w:i/>
          <w:color w:val="000000"/>
          <w:sz w:val="22"/>
          <w:szCs w:val="22"/>
        </w:rPr>
        <w:t>Verificarea îndeplinirii condițiilor de eligibilitate</w:t>
      </w:r>
    </w:p>
    <w:p w14:paraId="00000447"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Demararea etapei de contractare se va realiza prin transmiterea unei notificări prin intermediul sistemului informatic MySMIS2021/SMIS2021+ prin care se vor solicita transmiterea anexelor obligatorii pentru această etapă, precum și soluționarea observațiilor rezultate în urma etapei de evaluare tehnică și financiară.  </w:t>
      </w:r>
    </w:p>
    <w:p w14:paraId="00000448"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Ulterior notificării de demarare a etapei de contractare, solicitantul are obligația depunerii documentelor obligatorii enumerate mai jos, în termen de maxim 15 de zile lucrătoare. </w:t>
      </w:r>
    </w:p>
    <w:p w14:paraId="00000449"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Vor putea fi solicitate clarificări iar Solicitanții au obligația să răspundă la acestea cu respectarea termenului de maxim 15 zile lucrătoare calculat din ziua lucrătoare imediat următoare de după transmiterea scrisorii de clarificări, sub sancțiunea respingerii cererii de finanțare.</w:t>
      </w:r>
    </w:p>
    <w:p w14:paraId="0000044A"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Netransmiterea clarificărilor solicitate în termenele comunicate, răspunsul incomplet sau nesatisfăcător pot conduce la respingerea cererii de finanțare, în conformitate cu prevederile prezentului ghid, cererea de finanțare fiind evaluată doar în baza documentelor și a informațiilor existente.</w:t>
      </w:r>
    </w:p>
    <w:p w14:paraId="0000044B"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În aceasta etapă Solicitanții vor trebui să facă dovada celor declarate prin declarația unică, respectiv să prezinte documentele justificative prin care fac dovada îndeplinirii tuturor condițiilor de eligibilitate.  Astfel, verificarea îndeplinirii condițiilor de eligibilitate se realizează pe baza informațiilor și documentelor prezentate de solicitant, inclusiv a răspunsurilor la solicitările de clarificări, a informațiilor și documentelor care pot fi accesate, obținute sau puse la dispoziția autorității de management din bazele de date administrate de alte instituții publice, pe baza protocoalelor încheiate+ cu acestea și a informațiilor și documentelor care au însoțit cererea de finanțare disponibile în sistemul informatic  MySMIS2021/SMIS2021+.</w:t>
      </w:r>
    </w:p>
    <w:p w14:paraId="0000044C"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În cazuri excepționale și pentru motive independente de solicitant/lider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cu respectarea condițiile de finanțare prevăzute în ghid și cu încadrarea în perioada de programare. Perioadele cumulate de suspendare nu pot depăși 45 de zile calendaristice. </w:t>
      </w:r>
    </w:p>
    <w:p w14:paraId="0000044D" w14:textId="77777777" w:rsidR="00FA020C" w:rsidRDefault="00246DDB">
      <w:pPr>
        <w:widowControl w:val="0"/>
        <w:spacing w:line="276"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toate proiectele de investiții publice, inclusiv pentru cele pentru care nu este necesară obținerea Autorizației  de construire, solicitantul are obligația ca în etapă de </w:t>
      </w:r>
      <w:r>
        <w:rPr>
          <w:rFonts w:ascii="Montserrat" w:eastAsia="Montserrat" w:hAnsi="Montserrat" w:cs="Montserrat"/>
          <w:sz w:val="22"/>
          <w:szCs w:val="22"/>
        </w:rPr>
        <w:lastRenderedPageBreak/>
        <w:t>contractare, să facă dovada unui drept real principal fără sarcini asupra bunurilor imobile care fac obiectul cererii de finanțare.</w:t>
      </w:r>
    </w:p>
    <w:p w14:paraId="0000044E" w14:textId="77777777" w:rsidR="00FA020C" w:rsidRDefault="00FA020C">
      <w:pPr>
        <w:widowControl w:val="0"/>
        <w:spacing w:line="276" w:lineRule="auto"/>
        <w:jc w:val="both"/>
        <w:rPr>
          <w:rFonts w:ascii="Montserrat" w:eastAsia="Montserrat" w:hAnsi="Montserrat" w:cs="Montserrat"/>
          <w:sz w:val="22"/>
          <w:szCs w:val="22"/>
        </w:rPr>
      </w:pPr>
    </w:p>
    <w:p w14:paraId="0000044F"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26" w:name="_heading=h.3oy7u29" w:colFirst="0" w:colLast="0"/>
      <w:bookmarkEnd w:id="126"/>
      <w:r>
        <w:rPr>
          <w:rFonts w:ascii="Montserrat" w:eastAsia="Montserrat" w:hAnsi="Montserrat" w:cs="Montserrat"/>
          <w:b/>
          <w:i/>
          <w:color w:val="000000"/>
          <w:sz w:val="22"/>
          <w:szCs w:val="22"/>
        </w:rPr>
        <w:t>Decizia de acordare/respingere a finanțării</w:t>
      </w:r>
    </w:p>
    <w:p w14:paraId="00000450"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Ca urmare a verificării îndeplinirii condițiilor de eligibilitate, AM PR Nord-Est va emite fie decizia de aprobare, fie decizia de respingere a finanțării.</w:t>
      </w:r>
    </w:p>
    <w:p w14:paraId="00000451" w14:textId="77777777" w:rsidR="00FA020C" w:rsidRDefault="00FA020C">
      <w:pPr>
        <w:spacing w:line="259" w:lineRule="auto"/>
        <w:jc w:val="both"/>
        <w:rPr>
          <w:rFonts w:ascii="Montserrat" w:eastAsia="Montserrat" w:hAnsi="Montserrat" w:cs="Montserrat"/>
          <w:sz w:val="22"/>
          <w:szCs w:val="22"/>
        </w:rPr>
      </w:pPr>
    </w:p>
    <w:p w14:paraId="00000452"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AM PR Nord-Est emite decizia de respingere a finanțării, în etapa de contractare, cu menționarea motivelor de respingere, dacă intervine cel puțin una dintre următoarele situații, fără ca enumerarea să excludă alte condiții specifice prevăzute în Ghidul Solicitantului:</w:t>
      </w:r>
    </w:p>
    <w:p w14:paraId="00000453" w14:textId="77777777" w:rsidR="00FA020C" w:rsidRDefault="00FA020C">
      <w:pPr>
        <w:spacing w:line="259" w:lineRule="auto"/>
        <w:jc w:val="both"/>
        <w:rPr>
          <w:rFonts w:ascii="Montserrat" w:eastAsia="Montserrat" w:hAnsi="Montserrat" w:cs="Montserrat"/>
          <w:b/>
          <w:i/>
          <w:sz w:val="22"/>
          <w:szCs w:val="22"/>
        </w:rPr>
      </w:pPr>
    </w:p>
    <w:p w14:paraId="00000454"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a) solicitantul nu face dovada că cele declarate prin declarația unică sunt conforme cu realitatea și corespund cerințelor din Ghidul Solicitantului;</w:t>
      </w:r>
    </w:p>
    <w:p w14:paraId="00000455"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b) solicitantul nu răspunde în termenele prevăzute la secțiunea 8.9.1.</w:t>
      </w:r>
    </w:p>
    <w:p w14:paraId="00000456"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7"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Decizia de respingere a finanțării se aduce la cunoștința solicitantului prin sistemul informatic MySMIS2021/SMIS2021+.</w:t>
      </w:r>
    </w:p>
    <w:p w14:paraId="00000458" w14:textId="77777777" w:rsidR="00FA020C" w:rsidRDefault="00FA020C">
      <w:pPr>
        <w:widowControl w:val="0"/>
        <w:pBdr>
          <w:top w:val="nil"/>
          <w:left w:val="nil"/>
          <w:bottom w:val="nil"/>
          <w:right w:val="nil"/>
          <w:between w:val="nil"/>
        </w:pBdr>
        <w:jc w:val="both"/>
        <w:rPr>
          <w:rFonts w:ascii="Montserrat" w:eastAsia="Montserrat" w:hAnsi="Montserrat" w:cs="Montserrat"/>
          <w:color w:val="000000"/>
          <w:sz w:val="22"/>
          <w:szCs w:val="22"/>
        </w:rPr>
      </w:pPr>
    </w:p>
    <w:p w14:paraId="00000459" w14:textId="77777777" w:rsidR="00FA020C" w:rsidRDefault="00246DDB">
      <w:pPr>
        <w:widowControl w:val="0"/>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Împotriva deciziei de respingere a finanțării solicitantul/liderul de parteneriat poate formula contestație pe cale administrativă, la AM PR Nord-Est, în termenul de 30 zile calendaristice, calculat de la data primirii acesteia prin sistemul informatic MySMIS2021/SMIS2021+.</w:t>
      </w:r>
    </w:p>
    <w:p w14:paraId="0000045A" w14:textId="77777777" w:rsidR="00FA020C" w:rsidRDefault="00FA020C"/>
    <w:p w14:paraId="0000045B"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bookmarkStart w:id="127" w:name="_heading=h.243i4a2" w:colFirst="0" w:colLast="0"/>
      <w:bookmarkEnd w:id="127"/>
      <w:r>
        <w:rPr>
          <w:rFonts w:ascii="Montserrat" w:eastAsia="Montserrat" w:hAnsi="Montserrat" w:cs="Montserrat"/>
          <w:b/>
          <w:i/>
          <w:color w:val="000000"/>
          <w:sz w:val="22"/>
          <w:szCs w:val="22"/>
        </w:rPr>
        <w:t xml:space="preserve">Definitivarea  planului de monitorizare al proiectului </w:t>
      </w:r>
    </w:p>
    <w:p w14:paraId="0000045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 baza informațiilor incluse în cererea de finanțare și, dacă este cazul, a informațiilor suplimentare solicitate beneficiarului, AM PR Nord-Est verifică și validează indicatorii de etapă în cadrul etapei de contractare, care sunt prevăzuți în Planul de monitorizare a proiectului.</w:t>
      </w:r>
    </w:p>
    <w:p w14:paraId="0000045D" w14:textId="77777777" w:rsidR="00FA020C" w:rsidRDefault="00FA020C">
      <w:pPr>
        <w:jc w:val="both"/>
        <w:rPr>
          <w:rFonts w:ascii="Montserrat" w:eastAsia="Montserrat" w:hAnsi="Montserrat" w:cs="Montserrat"/>
          <w:sz w:val="22"/>
          <w:szCs w:val="22"/>
        </w:rPr>
      </w:pPr>
    </w:p>
    <w:p w14:paraId="0000045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Indicatorii de etapă se corelează cu activitatea de bază declarată de beneficiar în cererea de finanțare, precum și cu rezultatele așteptate ale proiectului. Primul indicator de etapă poate fi stabilit la un interval de o lună, dar nu mai mult de 6 luni, calculat din prima zi de începere a implementării proiectului, așa cum este prevăzută în contractul de finanțare.</w:t>
      </w:r>
    </w:p>
    <w:p w14:paraId="0000045F" w14:textId="77777777" w:rsidR="00FA020C" w:rsidRDefault="00FA020C">
      <w:pPr>
        <w:jc w:val="both"/>
        <w:rPr>
          <w:rFonts w:ascii="Montserrat" w:eastAsia="Montserrat" w:hAnsi="Montserrat" w:cs="Montserrat"/>
          <w:sz w:val="22"/>
          <w:szCs w:val="22"/>
        </w:rPr>
      </w:pPr>
    </w:p>
    <w:p w14:paraId="0000046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Dacă data de începere a implementării proiectului este anterioară datei de semnare a contractului de finanțare, primul indicator de etapă este raportat la data semnării contractului de finanțare.</w:t>
      </w:r>
    </w:p>
    <w:p w14:paraId="00000461" w14:textId="77777777" w:rsidR="00FA020C" w:rsidRDefault="00FA020C">
      <w:pPr>
        <w:jc w:val="both"/>
        <w:rPr>
          <w:rFonts w:ascii="Montserrat" w:eastAsia="Montserrat" w:hAnsi="Montserrat" w:cs="Montserrat"/>
          <w:sz w:val="22"/>
          <w:szCs w:val="22"/>
        </w:rPr>
      </w:pPr>
    </w:p>
    <w:p w14:paraId="0000046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cazul proiectelor de investiții, indicatorii de etapă se raportează atât la stadiul pregătirii și derulării procedurilor de achiziții, cât și la progresul execuției lucrărilor, aferente activității de bază.</w:t>
      </w:r>
    </w:p>
    <w:p w14:paraId="00000463" w14:textId="77777777" w:rsidR="00FA020C" w:rsidRDefault="00FA020C">
      <w:pPr>
        <w:jc w:val="both"/>
        <w:rPr>
          <w:rFonts w:ascii="Montserrat" w:eastAsia="Montserrat" w:hAnsi="Montserrat" w:cs="Montserrat"/>
          <w:sz w:val="22"/>
          <w:szCs w:val="22"/>
        </w:rPr>
      </w:pPr>
    </w:p>
    <w:p w14:paraId="0000046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definitivarea Planului de monitorizare, solicitantul de finanțare va avea în vedere mențiunile Capitolului 6 din cadrul prezentul ghid.</w:t>
      </w:r>
    </w:p>
    <w:p w14:paraId="00000465" w14:textId="77777777" w:rsidR="00FA020C" w:rsidRDefault="00FA020C"/>
    <w:p w14:paraId="00000466" w14:textId="77777777" w:rsidR="00FA020C" w:rsidRDefault="00246DDB">
      <w:pPr>
        <w:numPr>
          <w:ilvl w:val="2"/>
          <w:numId w:val="19"/>
        </w:numPr>
        <w:pBdr>
          <w:top w:val="nil"/>
          <w:left w:val="nil"/>
          <w:bottom w:val="nil"/>
          <w:right w:val="nil"/>
          <w:between w:val="nil"/>
        </w:pBdr>
        <w:spacing w:before="120" w:after="120" w:line="259" w:lineRule="auto"/>
        <w:rPr>
          <w:rFonts w:ascii="Montserrat" w:eastAsia="Montserrat" w:hAnsi="Montserrat" w:cs="Montserrat"/>
          <w:b/>
          <w:i/>
          <w:color w:val="000000"/>
          <w:sz w:val="22"/>
          <w:szCs w:val="22"/>
        </w:rPr>
      </w:pPr>
      <w:r>
        <w:rPr>
          <w:rFonts w:ascii="Montserrat" w:eastAsia="Montserrat" w:hAnsi="Montserrat" w:cs="Montserrat"/>
          <w:b/>
          <w:i/>
          <w:color w:val="000000"/>
          <w:sz w:val="22"/>
          <w:szCs w:val="22"/>
        </w:rPr>
        <w:t>Semnarea contractului de finanțare /emiterea deciziei de finanțare</w:t>
      </w:r>
    </w:p>
    <w:p w14:paraId="0000046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Pentru proiectele selectate, în baza deciziei de aprobare a finanțării AM PR Nord-Est va proceda la încheierea contractului de finanțare.</w:t>
      </w:r>
    </w:p>
    <w:p w14:paraId="00000468" w14:textId="77777777" w:rsidR="00FA020C" w:rsidRDefault="00246DDB">
      <w:pPr>
        <w:jc w:val="both"/>
        <w:rPr>
          <w:rFonts w:ascii="Montserrat" w:eastAsia="Montserrat" w:hAnsi="Montserrat" w:cs="Montserrat"/>
          <w:b/>
          <w:sz w:val="22"/>
          <w:szCs w:val="22"/>
        </w:rPr>
      </w:pPr>
      <w:r>
        <w:rPr>
          <w:rFonts w:ascii="Montserrat" w:eastAsia="Montserrat" w:hAnsi="Montserrat" w:cs="Montserrat"/>
          <w:sz w:val="22"/>
          <w:szCs w:val="22"/>
        </w:rPr>
        <w:t xml:space="preserve">Modelul standard de contract de finanțare utilizat pentru contractarea proiectelor selectate în urma procesului de evaluare este cel prezentat în cadrul Anexei 16 la </w:t>
      </w:r>
      <w:r>
        <w:rPr>
          <w:rFonts w:ascii="Montserrat" w:eastAsia="Montserrat" w:hAnsi="Montserrat" w:cs="Montserrat"/>
          <w:i/>
          <w:sz w:val="22"/>
          <w:szCs w:val="22"/>
        </w:rPr>
        <w:t>Ghidul solicitantului - Condiții generale de accesare a fondurilor în cadrul PR 2021-2027</w:t>
      </w:r>
      <w:r>
        <w:rPr>
          <w:rFonts w:ascii="Montserrat" w:eastAsia="Montserrat" w:hAnsi="Montserrat" w:cs="Montserrat"/>
          <w:sz w:val="22"/>
          <w:szCs w:val="22"/>
        </w:rPr>
        <w:t xml:space="preserve"> (cu modificările și completările ulterioare).</w:t>
      </w:r>
    </w:p>
    <w:p w14:paraId="0000046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Pe lângă clauzele standard prevăzute în cadrul modelului de contract, clauzele specifice aplicabile proiectelor contractate în cadrul prezentului apel de proiecte se vor regăsi evidențiate în Anexa 17 la prezentul ghid.</w:t>
      </w:r>
    </w:p>
    <w:p w14:paraId="0000046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Modelul standard de contract de finanțare poate fi actualizat în baza modificărilor legislative cu impact asupra clauzelor contractuale sau în alte cazuri obiectiv justificate.</w:t>
      </w:r>
    </w:p>
    <w:p w14:paraId="0000046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Semnarea și încărcarea în sistem a contractului de către beneficiar se realizează în maxim 5 zile lucrătoare de la data notificării de către AM.</w:t>
      </w:r>
    </w:p>
    <w:p w14:paraId="0000046C" w14:textId="77777777" w:rsidR="00FA020C" w:rsidRDefault="00FA020C">
      <w:pPr>
        <w:jc w:val="both"/>
        <w:rPr>
          <w:rFonts w:ascii="Montserrat" w:eastAsia="Montserrat" w:hAnsi="Montserrat" w:cs="Montserrat"/>
          <w:sz w:val="22"/>
          <w:szCs w:val="22"/>
        </w:rPr>
      </w:pPr>
    </w:p>
    <w:p w14:paraId="0000046D" w14:textId="77777777" w:rsidR="00FA020C" w:rsidRDefault="00246DDB">
      <w:pPr>
        <w:pStyle w:val="Titlu1"/>
        <w:numPr>
          <w:ilvl w:val="0"/>
          <w:numId w:val="19"/>
        </w:numPr>
        <w:rPr>
          <w:rFonts w:eastAsia="Montserrat" w:cs="Montserrat"/>
        </w:rPr>
      </w:pPr>
      <w:bookmarkStart w:id="128" w:name="_Toc139883369"/>
      <w:r>
        <w:rPr>
          <w:rFonts w:eastAsia="Montserrat" w:cs="Montserrat"/>
        </w:rPr>
        <w:t>ASPECTE PRIVIND CONFLICTUL DE INTERESE</w:t>
      </w:r>
      <w:bookmarkEnd w:id="128"/>
    </w:p>
    <w:p w14:paraId="0000046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Solicitanții de finanțare vor respecta prevederile legale naționale și europene în vigoare cu privire la conflictul de interese.</w:t>
      </w:r>
    </w:p>
    <w:p w14:paraId="0000046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Reprezentantul legal al solicitatului de finanțare/liderului de parteneriat și reprezentanții legali ai partenerilor, dacă este cazul, se obligă să întreprindă toate diligențele necesare pentru a evita și, după caz, a înlătura orice conflict de interese pe toată perioada de derulare a proiectului, începând cu data depunerii cererii de finanțare și până la expirarea perioadei de durabilitate a proiectului.</w:t>
      </w:r>
    </w:p>
    <w:p w14:paraId="0000047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Reprezentantul legal al solicitatului de finanțare/liderului de parteneriat și reprezentanții legali ai partenerilor, dacă este cazul, au obligația de a informa AM PR Nord-Est în legătură cu orice situație care dă naștere sau este posibil să dea naștere unei situații potențial generatoare de conflict de interese, în termen de maxim 5 zile lucrătoare de la luarea la </w:t>
      </w:r>
      <w:proofErr w:type="spellStart"/>
      <w:r>
        <w:rPr>
          <w:rFonts w:ascii="Montserrat" w:eastAsia="Montserrat" w:hAnsi="Montserrat" w:cs="Montserrat"/>
          <w:sz w:val="22"/>
          <w:szCs w:val="22"/>
        </w:rPr>
        <w:t>cunoştinţă</w:t>
      </w:r>
      <w:proofErr w:type="spellEnd"/>
      <w:r>
        <w:rPr>
          <w:rFonts w:ascii="Montserrat" w:eastAsia="Montserrat" w:hAnsi="Montserrat" w:cs="Montserrat"/>
          <w:sz w:val="22"/>
          <w:szCs w:val="22"/>
        </w:rPr>
        <w:t xml:space="preserve"> a situației.</w:t>
      </w:r>
    </w:p>
    <w:p w14:paraId="0000047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va lua toate măsurile necesare pentru evitarea și înlăturarea situațiilor de conflict de interese, în conformitate cu prevederile naționale și europene în vigoare aplicabile în materia conflictului de interese.</w:t>
      </w:r>
    </w:p>
    <w:p w14:paraId="00000472" w14:textId="77777777" w:rsidR="00FA020C" w:rsidRDefault="00FA020C">
      <w:pPr>
        <w:jc w:val="both"/>
        <w:rPr>
          <w:rFonts w:ascii="Montserrat" w:eastAsia="Montserrat" w:hAnsi="Montserrat" w:cs="Montserrat"/>
          <w:sz w:val="22"/>
          <w:szCs w:val="22"/>
        </w:rPr>
      </w:pPr>
    </w:p>
    <w:p w14:paraId="00000473" w14:textId="77777777" w:rsidR="00FA020C" w:rsidRDefault="00246DDB">
      <w:pPr>
        <w:pStyle w:val="Titlu1"/>
        <w:numPr>
          <w:ilvl w:val="0"/>
          <w:numId w:val="19"/>
        </w:numPr>
      </w:pPr>
      <w:bookmarkStart w:id="129" w:name="_Toc139883370"/>
      <w:r>
        <w:rPr>
          <w:rFonts w:eastAsia="Montserrat" w:cs="Montserrat"/>
        </w:rPr>
        <w:t>ASPECTE PRIVIND PRELUCRAREA DATELOR CU CARACTER PERSONAL</w:t>
      </w:r>
      <w:bookmarkEnd w:id="129"/>
      <w:r>
        <w:t xml:space="preserve">  </w:t>
      </w:r>
      <w:r>
        <w:tab/>
      </w:r>
    </w:p>
    <w:p w14:paraId="00000474" w14:textId="77777777" w:rsidR="00FA020C" w:rsidRDefault="00246DDB">
      <w:pPr>
        <w:jc w:val="both"/>
        <w:rPr>
          <w:rFonts w:ascii="Montserrat" w:eastAsia="Montserrat" w:hAnsi="Montserrat" w:cs="Montserrat"/>
          <w:sz w:val="22"/>
          <w:szCs w:val="22"/>
        </w:rPr>
      </w:pPr>
      <w:proofErr w:type="spellStart"/>
      <w:r>
        <w:rPr>
          <w:rFonts w:ascii="Montserrat" w:eastAsia="Montserrat" w:hAnsi="Montserrat" w:cs="Montserrat"/>
          <w:sz w:val="22"/>
          <w:szCs w:val="22"/>
        </w:rPr>
        <w:t>Solicitantii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isi</w:t>
      </w:r>
      <w:proofErr w:type="spellEnd"/>
      <w:r>
        <w:rPr>
          <w:rFonts w:ascii="Montserrat" w:eastAsia="Montserrat" w:hAnsi="Montserrat" w:cs="Montserrat"/>
          <w:sz w:val="22"/>
          <w:szCs w:val="22"/>
        </w:rPr>
        <w:t xml:space="preserve"> vor exprima acordul in cadrul </w:t>
      </w:r>
      <w:proofErr w:type="spellStart"/>
      <w:r>
        <w:rPr>
          <w:rFonts w:ascii="Montserrat" w:eastAsia="Montserrat" w:hAnsi="Montserrat" w:cs="Montserrat"/>
          <w:sz w:val="22"/>
          <w:szCs w:val="22"/>
        </w:rPr>
        <w:t>Declaratiei</w:t>
      </w:r>
      <w:proofErr w:type="spellEnd"/>
      <w:r>
        <w:rPr>
          <w:rFonts w:ascii="Montserrat" w:eastAsia="Montserrat" w:hAnsi="Montserrat" w:cs="Montserrat"/>
          <w:sz w:val="22"/>
          <w:szCs w:val="22"/>
        </w:rPr>
        <w:t xml:space="preserve"> unice cu privire la furnizarea si prelucrarea datelor cu caracter personal/ale </w:t>
      </w:r>
      <w:proofErr w:type="spellStart"/>
      <w:r>
        <w:rPr>
          <w:rFonts w:ascii="Montserrat" w:eastAsia="Montserrat" w:hAnsi="Montserrat" w:cs="Montserrat"/>
          <w:sz w:val="22"/>
          <w:szCs w:val="22"/>
        </w:rPr>
        <w:t>institutiei</w:t>
      </w:r>
      <w:proofErr w:type="spellEnd"/>
      <w:r>
        <w:rPr>
          <w:rFonts w:ascii="Montserrat" w:eastAsia="Montserrat" w:hAnsi="Montserrat" w:cs="Montserrat"/>
          <w:sz w:val="22"/>
          <w:szCs w:val="22"/>
        </w:rPr>
        <w:t xml:space="preserve"> pe care o </w:t>
      </w:r>
      <w:proofErr w:type="spellStart"/>
      <w:r>
        <w:rPr>
          <w:rFonts w:ascii="Montserrat" w:eastAsia="Montserrat" w:hAnsi="Montserrat" w:cs="Montserrat"/>
          <w:sz w:val="22"/>
          <w:szCs w:val="22"/>
        </w:rPr>
        <w:t>reprezinta</w:t>
      </w:r>
      <w:proofErr w:type="spellEnd"/>
      <w:r>
        <w:rPr>
          <w:rFonts w:ascii="Montserrat" w:eastAsia="Montserrat" w:hAnsi="Montserrat" w:cs="Montserrat"/>
          <w:sz w:val="22"/>
          <w:szCs w:val="22"/>
        </w:rPr>
        <w:t>, precum și cu accesarea și prelucrarea acestora în bazele de date publice cu scopul realizării verificărilor presupuse de ghidul specific aplicabil, în baza Regulamentului UE 679/2016 privind protecția persoanelor fizice în ceea ce privește prelucrarea datelor cu caracter personal și privind libera circulație a acestor date și de abrogare a Directivei 95/46/CE (Regulamentul general privind protecția datelor), precum și prelucrarea, stocarea/arhivarea datelor conform normelor legale incidente.</w:t>
      </w:r>
    </w:p>
    <w:p w14:paraId="00000475" w14:textId="77777777" w:rsidR="00FA020C" w:rsidRDefault="00FA020C">
      <w:pPr>
        <w:jc w:val="both"/>
        <w:rPr>
          <w:rFonts w:ascii="Montserrat" w:eastAsia="Montserrat" w:hAnsi="Montserrat" w:cs="Montserrat"/>
          <w:sz w:val="22"/>
          <w:szCs w:val="22"/>
        </w:rPr>
      </w:pPr>
    </w:p>
    <w:p w14:paraId="00000476" w14:textId="77777777" w:rsidR="00FA020C" w:rsidRDefault="00246DDB">
      <w:pPr>
        <w:pStyle w:val="Titlu1"/>
        <w:numPr>
          <w:ilvl w:val="0"/>
          <w:numId w:val="19"/>
        </w:numPr>
      </w:pPr>
      <w:bookmarkStart w:id="130" w:name="_Toc139883371"/>
      <w:r>
        <w:t>ASPECTE PRIVIND MONITORIZAREA TEHNICĂ ȘI RAPOARTELE DE PROGRES</w:t>
      </w:r>
      <w:bookmarkEnd w:id="130"/>
    </w:p>
    <w:p w14:paraId="00000477" w14:textId="77777777" w:rsidR="00FA020C" w:rsidRDefault="00246DDB">
      <w:pPr>
        <w:jc w:val="both"/>
        <w:rPr>
          <w:rFonts w:ascii="Montserrat" w:eastAsia="Montserrat" w:hAnsi="Montserrat" w:cs="Montserrat"/>
          <w:b/>
          <w:sz w:val="22"/>
          <w:szCs w:val="22"/>
        </w:rPr>
      </w:pPr>
      <w:bookmarkStart w:id="131" w:name="_heading=h.42ddq1a" w:colFirst="0" w:colLast="0"/>
      <w:bookmarkEnd w:id="131"/>
      <w:r>
        <w:rPr>
          <w:rFonts w:ascii="Montserrat" w:eastAsia="Montserrat" w:hAnsi="Montserrat" w:cs="Montserrat"/>
          <w:sz w:val="22"/>
          <w:szCs w:val="22"/>
        </w:rPr>
        <w:t xml:space="preserve">Beneficiarul va prezenta după semnarea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w:t>
      </w:r>
      <w:r>
        <w:rPr>
          <w:rFonts w:ascii="Montserrat" w:eastAsia="Montserrat" w:hAnsi="Montserrat" w:cs="Montserrat"/>
          <w:b/>
          <w:sz w:val="22"/>
          <w:szCs w:val="22"/>
        </w:rPr>
        <w:t>contractul de execuție a lucrărilor însoțit de caietul de sarcini din care sa reiasă respectarea principiului DNSH, conform secțiunii 3.17.</w:t>
      </w:r>
    </w:p>
    <w:p w14:paraId="00000478" w14:textId="77777777" w:rsidR="00FA020C" w:rsidRDefault="00FA020C">
      <w:pPr>
        <w:jc w:val="both"/>
        <w:rPr>
          <w:rFonts w:ascii="Montserrat" w:eastAsia="Montserrat" w:hAnsi="Montserrat" w:cs="Montserrat"/>
          <w:sz w:val="22"/>
          <w:szCs w:val="22"/>
        </w:rPr>
      </w:pPr>
    </w:p>
    <w:p w14:paraId="0000047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această etapă se vor furniza informații inclusiv cu privire la persoanele cu dizabilități și persoanele care fac parte din grupuri dezavantajate din echipa de implementare a proiectului, si după caz, din grupul țintă. </w:t>
      </w:r>
    </w:p>
    <w:p w14:paraId="0000047A" w14:textId="77777777" w:rsidR="00FA020C" w:rsidRDefault="00FA020C">
      <w:pPr>
        <w:jc w:val="both"/>
        <w:rPr>
          <w:rFonts w:ascii="Montserrat" w:eastAsia="Montserrat" w:hAnsi="Montserrat" w:cs="Montserrat"/>
          <w:sz w:val="22"/>
          <w:szCs w:val="22"/>
        </w:rPr>
      </w:pPr>
    </w:p>
    <w:p w14:paraId="0000047B" w14:textId="77777777" w:rsidR="00FA020C" w:rsidRDefault="00246DDB">
      <w:pPr>
        <w:pStyle w:val="Titlu2"/>
        <w:numPr>
          <w:ilvl w:val="1"/>
          <w:numId w:val="19"/>
        </w:numPr>
      </w:pPr>
      <w:bookmarkStart w:id="132" w:name="_Toc139883372"/>
      <w:r>
        <w:t>Rapoartele de progres</w:t>
      </w:r>
      <w:bookmarkEnd w:id="132"/>
      <w:r>
        <w:t xml:space="preserve">  </w:t>
      </w:r>
    </w:p>
    <w:p w14:paraId="0000047C" w14:textId="77777777" w:rsidR="00FA020C" w:rsidRDefault="00FA020C">
      <w:pPr>
        <w:jc w:val="both"/>
        <w:rPr>
          <w:rFonts w:ascii="Montserrat" w:eastAsia="Montserrat" w:hAnsi="Montserrat" w:cs="Montserrat"/>
          <w:sz w:val="22"/>
          <w:szCs w:val="22"/>
        </w:rPr>
      </w:pPr>
    </w:p>
    <w:p w14:paraId="0000047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monitorizează proiectele pe baza rapoartelor de progres și a vizitelor de monitorizare, in vederea evaluării permanente a evoluției progresului implementării acestora și posibile abateri de la graficul de implementare sau de natură să afecteze atingerea indicatorilor de realizare și de rezultat. Totodată, AM PR Nord-Est va monitoriza îndeplinirea indicatorilor de etapă și va sprijini beneficiarul pentru a identifica soluții adecvate pentru îndeplinirea acestora și pentru buna implementare a proiectelor care fac obiectul contractului de finanțare.</w:t>
      </w:r>
    </w:p>
    <w:p w14:paraId="0000047E" w14:textId="77777777" w:rsidR="00FA020C" w:rsidRDefault="00FA020C">
      <w:pPr>
        <w:jc w:val="both"/>
        <w:rPr>
          <w:rFonts w:ascii="Montserrat" w:eastAsia="Montserrat" w:hAnsi="Montserrat" w:cs="Montserrat"/>
          <w:sz w:val="22"/>
          <w:szCs w:val="22"/>
        </w:rPr>
      </w:pPr>
    </w:p>
    <w:p w14:paraId="0000047F"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w:t>
      </w:r>
      <w:proofErr w:type="spellStart"/>
      <w:r>
        <w:rPr>
          <w:rFonts w:ascii="Montserrat" w:eastAsia="Montserrat" w:hAnsi="Montserrat" w:cs="Montserrat"/>
          <w:sz w:val="22"/>
          <w:szCs w:val="22"/>
        </w:rPr>
        <w:t>situatia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nerealizarii</w:t>
      </w:r>
      <w:proofErr w:type="spellEnd"/>
      <w:r>
        <w:rPr>
          <w:rFonts w:ascii="Montserrat" w:eastAsia="Montserrat" w:hAnsi="Montserrat" w:cs="Montserrat"/>
          <w:sz w:val="22"/>
          <w:szCs w:val="22"/>
        </w:rPr>
        <w:t xml:space="preserve"> indicatorilor de etapa la termenele </w:t>
      </w:r>
      <w:proofErr w:type="spellStart"/>
      <w:r>
        <w:rPr>
          <w:rFonts w:ascii="Montserrat" w:eastAsia="Montserrat" w:hAnsi="Montserrat" w:cs="Montserrat"/>
          <w:sz w:val="22"/>
          <w:szCs w:val="22"/>
        </w:rPr>
        <w:t>prevazute</w:t>
      </w:r>
      <w:proofErr w:type="spellEnd"/>
      <w:r>
        <w:rPr>
          <w:rFonts w:ascii="Montserrat" w:eastAsia="Montserrat" w:hAnsi="Montserrat" w:cs="Montserrat"/>
          <w:sz w:val="22"/>
          <w:szCs w:val="22"/>
        </w:rPr>
        <w:t xml:space="preserve"> in planul de monitorizare, AM PR Nord-Est va implementa </w:t>
      </w:r>
      <w:proofErr w:type="spellStart"/>
      <w:r>
        <w:rPr>
          <w:rFonts w:ascii="Montserrat" w:eastAsia="Montserrat" w:hAnsi="Montserrat" w:cs="Montserrat"/>
          <w:sz w:val="22"/>
          <w:szCs w:val="22"/>
        </w:rPr>
        <w:t>actiuni</w:t>
      </w:r>
      <w:proofErr w:type="spellEnd"/>
      <w:r>
        <w:rPr>
          <w:rFonts w:ascii="Montserrat" w:eastAsia="Montserrat" w:hAnsi="Montserrat" w:cs="Montserrat"/>
          <w:sz w:val="22"/>
          <w:szCs w:val="22"/>
        </w:rPr>
        <w:t xml:space="preserve"> si măsuri de monitorizare consolidata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va putea sa aplice măsurile corective prevăzute în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și in Manualul beneficiarului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0000480" w14:textId="77777777" w:rsidR="00FA020C" w:rsidRDefault="00FA020C">
      <w:pPr>
        <w:jc w:val="both"/>
        <w:rPr>
          <w:rFonts w:ascii="Montserrat" w:eastAsia="Montserrat" w:hAnsi="Montserrat" w:cs="Montserrat"/>
          <w:sz w:val="22"/>
          <w:szCs w:val="22"/>
        </w:rPr>
      </w:pPr>
    </w:p>
    <w:p w14:paraId="0000048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In conformitate cu prevederile contractului de finanțare și Manualului beneficiarului, AM PR Nord-Est elaborează Raportul de vizită care se generează prin sistemul informatic MySMIS2021 în termen de 10 zile lucrătoare de la data vizitei efectuată la fața locului. Raportul de vizită poate include acțiuni corective și recomandări adresate beneficiarului, precum și termenele de realizare care sunt obligatorii de respectat pentru beneficiar.</w:t>
      </w:r>
    </w:p>
    <w:p w14:paraId="00000482" w14:textId="77777777" w:rsidR="00FA020C" w:rsidRDefault="00FA020C">
      <w:bookmarkStart w:id="133" w:name="_heading=h.wnyagw" w:colFirst="0" w:colLast="0"/>
      <w:bookmarkEnd w:id="133"/>
    </w:p>
    <w:p w14:paraId="00000483" w14:textId="77777777" w:rsidR="00FA020C" w:rsidRDefault="00246DDB">
      <w:pPr>
        <w:pStyle w:val="Titlu2"/>
        <w:numPr>
          <w:ilvl w:val="1"/>
          <w:numId w:val="19"/>
        </w:numPr>
      </w:pPr>
      <w:r>
        <w:t xml:space="preserve"> </w:t>
      </w:r>
      <w:bookmarkStart w:id="134" w:name="_Toc139883373"/>
      <w:r>
        <w:t>Vizitele de monitorizare</w:t>
      </w:r>
      <w:bookmarkEnd w:id="134"/>
      <w:r>
        <w:t xml:space="preserve"> </w:t>
      </w:r>
    </w:p>
    <w:p w14:paraId="0000048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AM PR Nord-Est are dreptul de a monitoriza și verifica din punct de vedere tehnic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financiar implementarea proiectului, pe baza contractului de finanțare și cererii de finanțare aprobate și a Planului de monitorizare în vederea asigurării îndeplinirii obiectivelor proiectului și prevenirii neregulilor. În acest sens, va realiza vizite de monitorizare și vizite la fața locului, pentru a verifica progresul fizic al activităților și stadiul realizării indicatorilor, îndeplinirea indicatorilor de etapă.</w:t>
      </w:r>
    </w:p>
    <w:p w14:paraId="00000485" w14:textId="77777777" w:rsidR="00FA020C" w:rsidRDefault="00FA020C">
      <w:pPr>
        <w:jc w:val="both"/>
        <w:rPr>
          <w:rFonts w:ascii="Montserrat" w:eastAsia="Montserrat" w:hAnsi="Montserrat" w:cs="Montserrat"/>
          <w:sz w:val="22"/>
          <w:szCs w:val="22"/>
        </w:rPr>
      </w:pPr>
    </w:p>
    <w:p w14:paraId="0000048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Daca este cazul, AM PR Nord-Est va realiza vizite pe teren la beneficiarii proiectelor, post-implementare, pe perioada în care beneficiarul/liderul de parteneriat au obligația de a asigura sustenabilitatea/durabilitatea proiectului, respectiv caracterul durabil al operațiunilor potrivit prevederilor art. 65 din Regulamentul (UE) 2021/1060, după caz.</w:t>
      </w:r>
    </w:p>
    <w:p w14:paraId="00000487" w14:textId="77777777" w:rsidR="00FA020C" w:rsidRDefault="00FA020C">
      <w:pPr>
        <w:jc w:val="both"/>
        <w:rPr>
          <w:rFonts w:ascii="Montserrat" w:eastAsia="Montserrat" w:hAnsi="Montserrat" w:cs="Montserrat"/>
          <w:sz w:val="22"/>
          <w:szCs w:val="22"/>
        </w:rPr>
      </w:pPr>
    </w:p>
    <w:p w14:paraId="0000048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Nord-Est are obligația de a informa beneficiarul, prin MySMIS2021, asupra acțiunilor de verificare la fața locului a implementării proiectului/ acțiunilor de monitorizare/ acțiunilor de control din partea autorităților care desfășoară activități de audit și control, cu excepția vizitelor de monitorizare ad-hoc și a cazurilor în care informarea prealabilă ar putea prejudicia obiectul verificărilor.</w:t>
      </w:r>
    </w:p>
    <w:p w14:paraId="00000489" w14:textId="77777777" w:rsidR="00FA020C" w:rsidRDefault="00FA020C">
      <w:pPr>
        <w:jc w:val="both"/>
        <w:rPr>
          <w:rFonts w:ascii="Montserrat" w:eastAsia="Montserrat" w:hAnsi="Montserrat" w:cs="Montserrat"/>
          <w:sz w:val="22"/>
          <w:szCs w:val="22"/>
        </w:rPr>
      </w:pPr>
    </w:p>
    <w:p w14:paraId="0000048A" w14:textId="77777777" w:rsidR="00FA020C" w:rsidRDefault="00246DDB">
      <w:pPr>
        <w:pStyle w:val="Titlu2"/>
        <w:numPr>
          <w:ilvl w:val="1"/>
          <w:numId w:val="19"/>
        </w:numPr>
      </w:pPr>
      <w:r>
        <w:t xml:space="preserve"> </w:t>
      </w:r>
      <w:bookmarkStart w:id="135" w:name="_Toc139883374"/>
      <w:r>
        <w:t>Mecanismul specific indicatorilor de etapă. Planul de monitorizare</w:t>
      </w:r>
      <w:bookmarkEnd w:id="135"/>
    </w:p>
    <w:p w14:paraId="0000048B" w14:textId="77777777" w:rsidR="00FA020C" w:rsidRDefault="00FA020C">
      <w:pPr>
        <w:jc w:val="both"/>
        <w:rPr>
          <w:rFonts w:ascii="Montserrat" w:eastAsia="Montserrat" w:hAnsi="Montserrat" w:cs="Montserrat"/>
          <w:sz w:val="22"/>
          <w:szCs w:val="22"/>
        </w:rPr>
      </w:pPr>
    </w:p>
    <w:p w14:paraId="0000048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intervalul dintre doi indicatori de etapă consecutivi, AM PR Nord-Est monitorizează proiectul în cauză pe baza rapoartelor de progres și a vizitelor de monitorizare, putând utiliza un sistem specific de repere intermediare și instrumente de monitorizare care să permită evaluarea permanentă a evoluției progresului implementării proiectului și posibile abateri de la graficul de implementare sau de natură să afecteze atingerea indicatorilor de realizare și de rezultat.</w:t>
      </w:r>
    </w:p>
    <w:p w14:paraId="0000048D" w14:textId="77777777" w:rsidR="00FA020C" w:rsidRDefault="00FA020C">
      <w:pPr>
        <w:jc w:val="both"/>
        <w:rPr>
          <w:rFonts w:ascii="Montserrat" w:eastAsia="Montserrat" w:hAnsi="Montserrat" w:cs="Montserrat"/>
          <w:sz w:val="22"/>
          <w:szCs w:val="22"/>
        </w:rPr>
      </w:pPr>
    </w:p>
    <w:p w14:paraId="0000048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termen de 5 zile lucrătoare de la termenul prevăzut pentru un indicator de etapă, beneficiarul încărcă documentele justificative care probează îndeplinirea acestuia, iar AM PR Nord-Est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AM PR Nord-Est poate solicita clarificări sau iniția o vizită de monitorizare, caz în care se suspendă termenul de validare.</w:t>
      </w:r>
    </w:p>
    <w:p w14:paraId="0000048F" w14:textId="77777777" w:rsidR="00FA020C" w:rsidRDefault="00FA020C">
      <w:pPr>
        <w:jc w:val="both"/>
        <w:rPr>
          <w:rFonts w:ascii="Montserrat" w:eastAsia="Montserrat" w:hAnsi="Montserrat" w:cs="Montserrat"/>
          <w:sz w:val="22"/>
          <w:szCs w:val="22"/>
        </w:rPr>
      </w:pPr>
    </w:p>
    <w:p w14:paraId="0000049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Prin sistemul informatic MySMIS2021/SMIS2021+ se emit atenționări automate către beneficiar și AM PR Nord-Est cu cel puțin 10 zile calendaristice înaintea termenului prevăzut pentru </w:t>
      </w:r>
      <w:proofErr w:type="spellStart"/>
      <w:r>
        <w:rPr>
          <w:rFonts w:ascii="Montserrat" w:eastAsia="Montserrat" w:hAnsi="Montserrat" w:cs="Montserrat"/>
          <w:sz w:val="22"/>
          <w:szCs w:val="22"/>
        </w:rPr>
        <w:t>indeplinirea</w:t>
      </w:r>
      <w:proofErr w:type="spellEnd"/>
      <w:r>
        <w:rPr>
          <w:rFonts w:ascii="Montserrat" w:eastAsia="Montserrat" w:hAnsi="Montserrat" w:cs="Montserrat"/>
          <w:sz w:val="22"/>
          <w:szCs w:val="22"/>
        </w:rPr>
        <w:t xml:space="preserve"> indicatorilor. </w:t>
      </w:r>
      <w:proofErr w:type="spellStart"/>
      <w:r>
        <w:rPr>
          <w:rFonts w:ascii="Montserrat" w:eastAsia="Montserrat" w:hAnsi="Montserrat" w:cs="Montserrat"/>
          <w:sz w:val="22"/>
          <w:szCs w:val="22"/>
        </w:rPr>
        <w:t>Totodata</w:t>
      </w:r>
      <w:proofErr w:type="spellEnd"/>
      <w:r>
        <w:rPr>
          <w:rFonts w:ascii="Montserrat" w:eastAsia="Montserrat" w:hAnsi="Montserrat" w:cs="Montserrat"/>
          <w:sz w:val="22"/>
          <w:szCs w:val="22"/>
        </w:rPr>
        <w:t>, se notifică beneficiarul și AM PR Nord-Est cu privire la respectarea termenului stabilit pentru încărcarea documentelor justificative aferente unui indicator de etapă.</w:t>
      </w:r>
    </w:p>
    <w:p w14:paraId="00000491" w14:textId="77777777" w:rsidR="00FA020C" w:rsidRDefault="00FA020C">
      <w:pPr>
        <w:jc w:val="both"/>
        <w:rPr>
          <w:rFonts w:ascii="Montserrat" w:eastAsia="Montserrat" w:hAnsi="Montserrat" w:cs="Montserrat"/>
          <w:sz w:val="22"/>
          <w:szCs w:val="22"/>
        </w:rPr>
      </w:pPr>
    </w:p>
    <w:p w14:paraId="0000049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nerespectării termenului stabilit, prin sistemul informatic </w:t>
      </w:r>
      <w:proofErr w:type="spellStart"/>
      <w:r>
        <w:rPr>
          <w:rFonts w:ascii="Montserrat" w:eastAsia="Montserrat" w:hAnsi="Montserrat" w:cs="Montserrat"/>
          <w:sz w:val="22"/>
          <w:szCs w:val="22"/>
        </w:rPr>
        <w:t>MySMIS</w:t>
      </w:r>
      <w:proofErr w:type="spellEnd"/>
      <w:r>
        <w:rPr>
          <w:rFonts w:ascii="Montserrat" w:eastAsia="Montserrat" w:hAnsi="Montserrat" w:cs="Montserrat"/>
          <w:sz w:val="22"/>
          <w:szCs w:val="22"/>
        </w:rPr>
        <w:t xml:space="preserve"> 2021/SMIS 2021+ se blochează posibilitatea de încărcare a documentelor. Ulterior, beneficiarul poate solicita, motivat, AM PR Nord-Est deblocarea aplicației pentru încărcarea documentelor justificative care probează realizarea indicatorului de etapă.</w:t>
      </w:r>
    </w:p>
    <w:p w14:paraId="00000493" w14:textId="77777777" w:rsidR="00FA020C" w:rsidRDefault="00FA020C">
      <w:pPr>
        <w:jc w:val="both"/>
        <w:rPr>
          <w:rFonts w:ascii="Montserrat" w:eastAsia="Montserrat" w:hAnsi="Montserrat" w:cs="Montserrat"/>
          <w:sz w:val="22"/>
          <w:szCs w:val="22"/>
        </w:rPr>
      </w:pPr>
    </w:p>
    <w:p w14:paraId="0000049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situația îndeplinirii cu întârziere a unui indicator de etapă, beneficiarul poate face dovada îndeplinirii acestuia, ulterior, și prin rapoartele de progres sau cu ocazia vizitelor de monitorizare, iar AM PR Nord-Est înregistrează în sistemul informatic MySMIS2021/SMIS2021+ îndeplinirea cu întârziere a acestuia.</w:t>
      </w:r>
    </w:p>
    <w:p w14:paraId="00000495" w14:textId="77777777" w:rsidR="00FA020C" w:rsidRDefault="00FA020C">
      <w:pPr>
        <w:jc w:val="both"/>
        <w:rPr>
          <w:rFonts w:ascii="Montserrat" w:eastAsia="Montserrat" w:hAnsi="Montserrat" w:cs="Montserrat"/>
          <w:sz w:val="22"/>
          <w:szCs w:val="22"/>
        </w:rPr>
      </w:pPr>
    </w:p>
    <w:p w14:paraId="00000496"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Neîndeplinirea unui indicator de etapă și măsurile de monitorizare pe care le poate aplica AM PR Nord-Est nu au natura și implicațiile unei nereguli sau unei fraude, așa cum sunt </w:t>
      </w:r>
      <w:proofErr w:type="spellStart"/>
      <w:r>
        <w:rPr>
          <w:rFonts w:ascii="Montserrat" w:eastAsia="Montserrat" w:hAnsi="Montserrat" w:cs="Montserrat"/>
          <w:sz w:val="22"/>
          <w:szCs w:val="22"/>
        </w:rPr>
        <w:t>aceastea</w:t>
      </w:r>
      <w:proofErr w:type="spellEnd"/>
      <w:r>
        <w:rPr>
          <w:rFonts w:ascii="Montserrat" w:eastAsia="Montserrat" w:hAnsi="Montserrat" w:cs="Montserrat"/>
          <w:sz w:val="22"/>
          <w:szCs w:val="22"/>
        </w:rPr>
        <w:t xml:space="preserve"> definite la art. 2 alin. (1) lit. a) și b) din Ordonanța de urgență a Guvernului nr. 66/2011, aprobată cu modificări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 prin Legea nr. 142/2012, cu modificările și completările ulterioare.</w:t>
      </w:r>
    </w:p>
    <w:p w14:paraId="00000497" w14:textId="77777777" w:rsidR="00FA020C" w:rsidRDefault="00FA020C">
      <w:pPr>
        <w:jc w:val="both"/>
        <w:rPr>
          <w:rFonts w:ascii="Montserrat" w:eastAsia="Montserrat" w:hAnsi="Montserrat" w:cs="Montserrat"/>
          <w:sz w:val="22"/>
          <w:szCs w:val="22"/>
        </w:rPr>
      </w:pPr>
    </w:p>
    <w:p w14:paraId="0000049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 PR Nord-Est poate aplica, în funcție de analiza obiectivă și riscurile identificate, în condițiile prevăzute în contractul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măsurile prevăzute în cadrul OUG 23/2023.</w:t>
      </w:r>
    </w:p>
    <w:p w14:paraId="00000499" w14:textId="77777777" w:rsidR="00FA020C" w:rsidRDefault="00FA020C">
      <w:pPr>
        <w:jc w:val="both"/>
        <w:rPr>
          <w:rFonts w:ascii="Montserrat" w:eastAsia="Montserrat" w:hAnsi="Montserrat" w:cs="Montserrat"/>
          <w:sz w:val="22"/>
          <w:szCs w:val="22"/>
        </w:rPr>
      </w:pPr>
    </w:p>
    <w:p w14:paraId="0000049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Sumele respinse pot fi incluse de beneficiar și resolicitare la plată, în condițiile îndeplinirii indicatorului de etapă, în prima cerere de rambursare depusă după îndeplinirea respectivului indicator de etapă.</w:t>
      </w:r>
    </w:p>
    <w:p w14:paraId="0000049B" w14:textId="77777777" w:rsidR="00FA020C" w:rsidRDefault="00FA020C">
      <w:pPr>
        <w:jc w:val="both"/>
        <w:rPr>
          <w:sz w:val="23"/>
          <w:szCs w:val="23"/>
        </w:rPr>
      </w:pPr>
    </w:p>
    <w:p w14:paraId="0000049C"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contractul de finanțare, AM PR Nord-Est poate proceda la rezilierea contractului de finanțare/deciziei de finanțare potrivit prevederilor art. 37 și 38 din Ordonanța de urgență a Guvernului nr. 133/2021 și recuperarea sumelor deja plătite beneficiarului.</w:t>
      </w:r>
    </w:p>
    <w:p w14:paraId="0000049D" w14:textId="77777777" w:rsidR="00FA020C" w:rsidRDefault="00FA020C">
      <w:pPr>
        <w:jc w:val="both"/>
        <w:rPr>
          <w:rFonts w:ascii="Montserrat" w:eastAsia="Montserrat" w:hAnsi="Montserrat" w:cs="Montserrat"/>
          <w:sz w:val="22"/>
          <w:szCs w:val="22"/>
        </w:rPr>
      </w:pPr>
    </w:p>
    <w:p w14:paraId="0000049E"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Planul de monitorizare al proiectului poate face obiectul unor modificări prin act </w:t>
      </w:r>
      <w:proofErr w:type="spellStart"/>
      <w:r>
        <w:rPr>
          <w:rFonts w:ascii="Montserrat" w:eastAsia="Montserrat" w:hAnsi="Montserrat" w:cs="Montserrat"/>
          <w:sz w:val="22"/>
          <w:szCs w:val="22"/>
        </w:rPr>
        <w:t>adiţional</w:t>
      </w:r>
      <w:proofErr w:type="spellEnd"/>
      <w:r>
        <w:rPr>
          <w:rFonts w:ascii="Montserrat" w:eastAsia="Montserrat" w:hAnsi="Montserrat" w:cs="Montserrat"/>
          <w:sz w:val="22"/>
          <w:szCs w:val="22"/>
        </w:rPr>
        <w:t xml:space="preserve"> la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w:t>
      </w:r>
    </w:p>
    <w:p w14:paraId="0000049F" w14:textId="77777777" w:rsidR="00FA020C" w:rsidRDefault="00FA020C">
      <w:pPr>
        <w:jc w:val="both"/>
        <w:rPr>
          <w:rFonts w:ascii="Montserrat" w:eastAsia="Montserrat" w:hAnsi="Montserrat" w:cs="Montserrat"/>
          <w:sz w:val="22"/>
          <w:szCs w:val="22"/>
        </w:rPr>
      </w:pPr>
    </w:p>
    <w:p w14:paraId="000004A0" w14:textId="77777777" w:rsidR="00FA020C" w:rsidRDefault="00246DDB">
      <w:pPr>
        <w:pStyle w:val="Titlu1"/>
        <w:numPr>
          <w:ilvl w:val="0"/>
          <w:numId w:val="19"/>
        </w:numPr>
      </w:pPr>
      <w:bookmarkStart w:id="136" w:name="_Toc139883375"/>
      <w:r>
        <w:t>ASPECTE PRIVIND MANAGEMENTUL FINANCIAR</w:t>
      </w:r>
      <w:bookmarkEnd w:id="136"/>
      <w:r>
        <w:tab/>
      </w:r>
    </w:p>
    <w:p w14:paraId="000004A1"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Mecanismele cererilor de </w:t>
      </w:r>
      <w:proofErr w:type="spellStart"/>
      <w:r>
        <w:rPr>
          <w:rFonts w:ascii="Montserrat" w:eastAsia="Montserrat" w:hAnsi="Montserrat" w:cs="Montserrat"/>
          <w:sz w:val="22"/>
          <w:szCs w:val="22"/>
        </w:rPr>
        <w:t>prefinantare</w:t>
      </w:r>
      <w:proofErr w:type="spellEnd"/>
      <w:r>
        <w:rPr>
          <w:rFonts w:ascii="Montserrat" w:eastAsia="Montserrat" w:hAnsi="Montserrat" w:cs="Montserrat"/>
          <w:sz w:val="22"/>
          <w:szCs w:val="22"/>
        </w:rPr>
        <w:t xml:space="preserve">, plată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rambursare a cheltuielilor în cadrul contractelor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se realizează în conformitate cu prevederile O.U.G. nr. 133/17.12.2021 privind gestionarea financiară a fondurilor europene pentru perioada de programare 2021—2027 alocate României din Fondul european de dezvoltare regională, Fondul de coeziune, Fondul social european Plus, Fondul pentru o tranziție justă, cu modificările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completările ulterioare, precum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normele de aplicare aprobate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2"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Conturile necesare </w:t>
      </w:r>
      <w:proofErr w:type="spellStart"/>
      <w:r>
        <w:rPr>
          <w:rFonts w:ascii="Montserrat" w:eastAsia="Montserrat" w:hAnsi="Montserrat" w:cs="Montserrat"/>
          <w:sz w:val="22"/>
          <w:szCs w:val="22"/>
        </w:rPr>
        <w:t>implementarii</w:t>
      </w:r>
      <w:proofErr w:type="spellEnd"/>
      <w:r>
        <w:rPr>
          <w:rFonts w:ascii="Montserrat" w:eastAsia="Montserrat" w:hAnsi="Montserrat" w:cs="Montserrat"/>
          <w:sz w:val="22"/>
          <w:szCs w:val="22"/>
        </w:rPr>
        <w:t xml:space="preserve"> mecanismului cererilor de plata, precum si cele necesare </w:t>
      </w:r>
      <w:proofErr w:type="spellStart"/>
      <w:r>
        <w:rPr>
          <w:rFonts w:ascii="Montserrat" w:eastAsia="Montserrat" w:hAnsi="Montserrat" w:cs="Montserrat"/>
          <w:sz w:val="22"/>
          <w:szCs w:val="22"/>
        </w:rPr>
        <w:t>incasarii</w:t>
      </w:r>
      <w:proofErr w:type="spellEnd"/>
      <w:r>
        <w:rPr>
          <w:rFonts w:ascii="Montserrat" w:eastAsia="Montserrat" w:hAnsi="Montserrat" w:cs="Montserrat"/>
          <w:sz w:val="22"/>
          <w:szCs w:val="22"/>
        </w:rPr>
        <w:t xml:space="preserve"> sumelor prin cereri de </w:t>
      </w:r>
      <w:proofErr w:type="spellStart"/>
      <w:r>
        <w:rPr>
          <w:rFonts w:ascii="Montserrat" w:eastAsia="Montserrat" w:hAnsi="Montserrat" w:cs="Montserrat"/>
          <w:sz w:val="22"/>
          <w:szCs w:val="22"/>
        </w:rPr>
        <w:t>prefinantare</w:t>
      </w:r>
      <w:proofErr w:type="spellEnd"/>
      <w:r>
        <w:rPr>
          <w:rFonts w:ascii="Montserrat" w:eastAsia="Montserrat" w:hAnsi="Montserrat" w:cs="Montserrat"/>
          <w:sz w:val="22"/>
          <w:szCs w:val="22"/>
        </w:rPr>
        <w:t xml:space="preserve"> si de rambursare, sunt enumerate 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3"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Mai jos, sunt prezentate succint mecanismele utilizate de Autoritatea de management, in decontarea cheltuielilor realizate de Beneficiari in implementarea proiectelor.</w:t>
      </w:r>
    </w:p>
    <w:p w14:paraId="000004A4" w14:textId="77777777" w:rsidR="00FA020C" w:rsidRDefault="00246DDB">
      <w:pPr>
        <w:pStyle w:val="Titlu2"/>
        <w:numPr>
          <w:ilvl w:val="1"/>
          <w:numId w:val="19"/>
        </w:numPr>
      </w:pPr>
      <w:bookmarkStart w:id="137" w:name="_Toc139883376"/>
      <w:r>
        <w:t xml:space="preserve">Mecanismul cererilor de </w:t>
      </w:r>
      <w:proofErr w:type="spellStart"/>
      <w:r>
        <w:t>prefinanțare</w:t>
      </w:r>
      <w:bookmarkEnd w:id="137"/>
      <w:proofErr w:type="spellEnd"/>
    </w:p>
    <w:p w14:paraId="000004A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xml:space="preserve"> este reglementat de cap IV, art. 18-20 din O.U.G. nr. 133/17.12.2021 si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A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Cerere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reprezinta</w:t>
      </w:r>
      <w:proofErr w:type="spellEnd"/>
      <w:r>
        <w:rPr>
          <w:rFonts w:ascii="Montserrat" w:eastAsia="Montserrat" w:hAnsi="Montserrat" w:cs="Montserrat"/>
          <w:sz w:val="22"/>
          <w:szCs w:val="22"/>
        </w:rPr>
        <w:t xml:space="preserve"> cererea depusă de către un beneficiar/lider de parteneriat prin care se solicită autorității de management virarea sumelor necesare pentru plata cheltuielilor necesare implementării proiectelor finanțate din fonduri europene, fără depășirea valorii totale eligibile a contractului de finanțare, așa cum sunt prevăzute în bugetele contractelor/ deciziilor de finanțare; </w:t>
      </w:r>
    </w:p>
    <w:p w14:paraId="000004A7"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proiectele </w:t>
      </w:r>
      <w:proofErr w:type="spellStart"/>
      <w:r>
        <w:rPr>
          <w:rFonts w:ascii="Montserrat" w:eastAsia="Montserrat" w:hAnsi="Montserrat" w:cs="Montserrat"/>
          <w:sz w:val="22"/>
          <w:szCs w:val="22"/>
        </w:rPr>
        <w:t>finanţate</w:t>
      </w:r>
      <w:proofErr w:type="spellEnd"/>
      <w:r>
        <w:rPr>
          <w:rFonts w:ascii="Montserrat" w:eastAsia="Montserrat" w:hAnsi="Montserrat" w:cs="Montserrat"/>
          <w:sz w:val="22"/>
          <w:szCs w:val="22"/>
        </w:rPr>
        <w:t xml:space="preserve"> din Fondul european de dezvoltare regională, se poate acorda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în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maximum 10% din valoarea eligibilă 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fără </w:t>
      </w:r>
      <w:proofErr w:type="spellStart"/>
      <w:r>
        <w:rPr>
          <w:rFonts w:ascii="Montserrat" w:eastAsia="Montserrat" w:hAnsi="Montserrat" w:cs="Montserrat"/>
          <w:sz w:val="22"/>
          <w:szCs w:val="22"/>
        </w:rPr>
        <w:t>depăşirea</w:t>
      </w:r>
      <w:proofErr w:type="spellEnd"/>
      <w:r>
        <w:rPr>
          <w:rFonts w:ascii="Montserrat" w:eastAsia="Montserrat" w:hAnsi="Montserrat" w:cs="Montserrat"/>
          <w:sz w:val="22"/>
          <w:szCs w:val="22"/>
        </w:rPr>
        <w:t xml:space="preserve"> valorii totale eligibile a acestuia, beneficiarilor/liderilor de parteneriat/ partenerilor,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alin. (1)-(5), (8)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(10) din O.U.G. nr. 133/17.12.2021.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solicitată, împreună cu soldul nejustificat al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xml:space="preserve">, prin cereri de rambursare, nu poate </w:t>
      </w:r>
      <w:proofErr w:type="spellStart"/>
      <w:r>
        <w:rPr>
          <w:rFonts w:ascii="Montserrat" w:eastAsia="Montserrat" w:hAnsi="Montserrat" w:cs="Montserrat"/>
          <w:sz w:val="22"/>
          <w:szCs w:val="22"/>
        </w:rPr>
        <w:t>depăşi</w:t>
      </w:r>
      <w:proofErr w:type="spellEnd"/>
      <w:r>
        <w:rPr>
          <w:rFonts w:ascii="Montserrat" w:eastAsia="Montserrat" w:hAnsi="Montserrat" w:cs="Montserrat"/>
          <w:sz w:val="22"/>
          <w:szCs w:val="22"/>
        </w:rPr>
        <w:t xml:space="preserve"> procentul indicat anterior (10%).</w:t>
      </w:r>
    </w:p>
    <w:p w14:paraId="000004A8"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Pentru proiectele implementate în parteneriat, liderul de parteneriat depune cererea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iar autoritatea de management virează valoarea cheltuielilor solicitate în conturile liderului de parteneriat/partenerilor care urmează să le utilizeze, conform </w:t>
      </w:r>
      <w:r>
        <w:rPr>
          <w:rFonts w:ascii="Montserrat" w:eastAsia="Montserrat" w:hAnsi="Montserrat" w:cs="Montserrat"/>
          <w:sz w:val="22"/>
          <w:szCs w:val="22"/>
        </w:rPr>
        <w:lastRenderedPageBreak/>
        <w:t xml:space="preserve">contractului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prevederilor acordului de parteneriat, parte integrantă a acestuia/acesteia.</w:t>
      </w:r>
    </w:p>
    <w:p w14:paraId="000004A9"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Cu </w:t>
      </w:r>
      <w:proofErr w:type="spellStart"/>
      <w:r>
        <w:rPr>
          <w:rFonts w:ascii="Montserrat" w:eastAsia="Montserrat" w:hAnsi="Montserrat" w:cs="Montserrat"/>
          <w:sz w:val="22"/>
          <w:szCs w:val="22"/>
        </w:rPr>
        <w:t>excepţia</w:t>
      </w:r>
      <w:proofErr w:type="spellEnd"/>
      <w:r>
        <w:rPr>
          <w:rFonts w:ascii="Montserrat" w:eastAsia="Montserrat" w:hAnsi="Montserrat" w:cs="Montserrat"/>
          <w:sz w:val="22"/>
          <w:szCs w:val="22"/>
        </w:rPr>
        <w:t xml:space="preserve"> primei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acordate,  următoarele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se acordă cu deducerea sumelor nejustificate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anterior acordată.</w:t>
      </w:r>
    </w:p>
    <w:p w14:paraId="000004AA"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Beneficiarul/Liderul de parteneriat care a depus cerere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are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depunerii unei/unor cereri de rambursare care să cuprindă cheltuielile efectuate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acordată, în cuantum cumulat de minimum 50% din valoarea acesteia, în termen de maximum 90 de zile calendaristice de la data la care autoritatea de management a virat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în contul beneficiarului, fără a </w:t>
      </w:r>
      <w:proofErr w:type="spellStart"/>
      <w:r>
        <w:rPr>
          <w:rFonts w:ascii="Montserrat" w:eastAsia="Montserrat" w:hAnsi="Montserrat" w:cs="Montserrat"/>
          <w:sz w:val="22"/>
          <w:szCs w:val="22"/>
        </w:rPr>
        <w:t>depăşi</w:t>
      </w:r>
      <w:proofErr w:type="spellEnd"/>
      <w:r>
        <w:rPr>
          <w:rFonts w:ascii="Montserrat" w:eastAsia="Montserrat" w:hAnsi="Montserrat" w:cs="Montserrat"/>
          <w:sz w:val="22"/>
          <w:szCs w:val="22"/>
        </w:rPr>
        <w:t xml:space="preserve"> durata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w:t>
      </w:r>
    </w:p>
    <w:p w14:paraId="000004AB"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În cazul proiectelor implementate în parteneriat, pentru care cererea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 inclus sume aferente </w:t>
      </w:r>
      <w:proofErr w:type="spellStart"/>
      <w:r>
        <w:rPr>
          <w:rFonts w:ascii="Montserrat" w:eastAsia="Montserrat" w:hAnsi="Montserrat" w:cs="Montserrat"/>
          <w:sz w:val="22"/>
          <w:szCs w:val="22"/>
        </w:rPr>
        <w:t>activităţilor</w:t>
      </w:r>
      <w:proofErr w:type="spellEnd"/>
      <w:r>
        <w:rPr>
          <w:rFonts w:ascii="Montserrat" w:eastAsia="Montserrat" w:hAnsi="Montserrat" w:cs="Montserrat"/>
          <w:sz w:val="22"/>
          <w:szCs w:val="22"/>
        </w:rPr>
        <w:t xml:space="preserve"> unuia sau mai multor parteneri, liderul de parteneriat poate solicita acordarea unei noi </w:t>
      </w:r>
      <w:proofErr w:type="spellStart"/>
      <w:r>
        <w:rPr>
          <w:rFonts w:ascii="Montserrat" w:eastAsia="Montserrat" w:hAnsi="Montserrat" w:cs="Montserrat"/>
          <w:sz w:val="22"/>
          <w:szCs w:val="22"/>
        </w:rPr>
        <w:t>tranşe</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care să cuprindă sume destinate exclusiv realizării </w:t>
      </w:r>
      <w:proofErr w:type="spellStart"/>
      <w:r>
        <w:rPr>
          <w:rFonts w:ascii="Montserrat" w:eastAsia="Montserrat" w:hAnsi="Montserrat" w:cs="Montserrat"/>
          <w:sz w:val="22"/>
          <w:szCs w:val="22"/>
        </w:rPr>
        <w:t>activităţilor</w:t>
      </w:r>
      <w:proofErr w:type="spellEnd"/>
      <w:r>
        <w:rPr>
          <w:rFonts w:ascii="Montserrat" w:eastAsia="Montserrat" w:hAnsi="Montserrat" w:cs="Montserrat"/>
          <w:sz w:val="22"/>
          <w:szCs w:val="22"/>
        </w:rPr>
        <w:t xml:space="preserve"> liderului de parteneriat/partenerului/partenerilor dacă au fost deja depuse una sau mai multe cereri de rambursare prin care fiecare justifică minimum 50% din </w:t>
      </w:r>
      <w:proofErr w:type="spellStart"/>
      <w:r>
        <w:rPr>
          <w:rFonts w:ascii="Montserrat" w:eastAsia="Montserrat" w:hAnsi="Montserrat" w:cs="Montserrat"/>
          <w:sz w:val="22"/>
          <w:szCs w:val="22"/>
        </w:rPr>
        <w:t>tranşa</w:t>
      </w:r>
      <w:proofErr w:type="spellEnd"/>
      <w:r>
        <w:rPr>
          <w:rFonts w:ascii="Montserrat" w:eastAsia="Montserrat" w:hAnsi="Montserrat" w:cs="Montserrat"/>
          <w:sz w:val="22"/>
          <w:szCs w:val="22"/>
        </w:rPr>
        <w:t xml:space="preserve"> anterioară proprie de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acordată.</w:t>
      </w:r>
    </w:p>
    <w:p w14:paraId="000004AC"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restituirii integrale/</w:t>
      </w:r>
      <w:proofErr w:type="spellStart"/>
      <w:r>
        <w:rPr>
          <w:rFonts w:ascii="Montserrat" w:eastAsia="Montserrat" w:hAnsi="Montserrat" w:cs="Montserrat"/>
          <w:sz w:val="22"/>
          <w:szCs w:val="22"/>
        </w:rPr>
        <w:t>parţiale</w:t>
      </w:r>
      <w:proofErr w:type="spellEnd"/>
      <w:r>
        <w:rPr>
          <w:rFonts w:ascii="Montserrat" w:eastAsia="Montserrat" w:hAnsi="Montserrat" w:cs="Montserrat"/>
          <w:sz w:val="22"/>
          <w:szCs w:val="22"/>
        </w:rPr>
        <w:t xml:space="preserve"> a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xml:space="preserve"> acordate, în cazul în care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 xml:space="preserve"> nu justifică prin cereri de rambursare utilizarea fondurilor acordate. Modalitatea de restituire fiind prevăzută în cuprinsul normelor metodologice la O.U.G. nr. 133/17.12.2021.</w:t>
      </w:r>
    </w:p>
    <w:p w14:paraId="000004AD"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care au primit </w:t>
      </w:r>
      <w:proofErr w:type="spellStart"/>
      <w:r>
        <w:rPr>
          <w:rFonts w:ascii="Montserrat" w:eastAsia="Montserrat" w:hAnsi="Montserrat" w:cs="Montserrat"/>
          <w:sz w:val="22"/>
          <w:szCs w:val="22"/>
        </w:rPr>
        <w:t>prefinanţare</w:t>
      </w:r>
      <w:proofErr w:type="spellEnd"/>
      <w:r>
        <w:rPr>
          <w:rFonts w:ascii="Montserrat" w:eastAsia="Montserrat" w:hAnsi="Montserrat" w:cs="Montserrat"/>
          <w:sz w:val="22"/>
          <w:szCs w:val="22"/>
        </w:rPr>
        <w:t xml:space="preserve"> pot justifica utilizarea acesteia prin cheltuieli eligibile cuprinse în cereri de rambursare, depuse conform termenelor prevăzute în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naţională</w:t>
      </w:r>
      <w:proofErr w:type="spellEnd"/>
      <w:r>
        <w:rPr>
          <w:rFonts w:ascii="Montserrat" w:eastAsia="Montserrat" w:hAnsi="Montserrat" w:cs="Montserrat"/>
          <w:sz w:val="22"/>
          <w:szCs w:val="22"/>
        </w:rPr>
        <w:t xml:space="preserve"> în vigoare, aferente atât fondurilor externe nerambursabile, cât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cofinanţării</w:t>
      </w:r>
      <w:proofErr w:type="spellEnd"/>
      <w:r>
        <w:rPr>
          <w:rFonts w:ascii="Montserrat" w:eastAsia="Montserrat" w:hAnsi="Montserrat" w:cs="Montserrat"/>
          <w:sz w:val="22"/>
          <w:szCs w:val="22"/>
        </w:rPr>
        <w:t xml:space="preserve"> de la bugetul de stat.</w:t>
      </w:r>
    </w:p>
    <w:p w14:paraId="000004AE"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În cazul în care autoritatea de management autorizează cheltuieli eligibile cuprinse în cererile de rambursare, aferente fondurilor externe nerambursabile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cofinanţării</w:t>
      </w:r>
      <w:proofErr w:type="spellEnd"/>
      <w:r>
        <w:rPr>
          <w:rFonts w:ascii="Montserrat" w:eastAsia="Montserrat" w:hAnsi="Montserrat" w:cs="Montserrat"/>
          <w:sz w:val="22"/>
          <w:szCs w:val="22"/>
        </w:rPr>
        <w:t xml:space="preserve"> de la bugetul de stat, contravaloarea acestora se deduce din valoarea </w:t>
      </w:r>
      <w:proofErr w:type="spellStart"/>
      <w:r>
        <w:rPr>
          <w:rFonts w:ascii="Montserrat" w:eastAsia="Montserrat" w:hAnsi="Montserrat" w:cs="Montserrat"/>
          <w:sz w:val="22"/>
          <w:szCs w:val="22"/>
        </w:rPr>
        <w:t>prefinanţării</w:t>
      </w:r>
      <w:proofErr w:type="spellEnd"/>
      <w:r>
        <w:rPr>
          <w:rFonts w:ascii="Montserrat" w:eastAsia="Montserrat" w:hAnsi="Montserrat" w:cs="Montserrat"/>
          <w:sz w:val="22"/>
          <w:szCs w:val="22"/>
        </w:rPr>
        <w:t>, iar sumele respective nu se mai cuvin a fi rambursate beneficiarilor/liderilor de parteneriat/ partenerilor, după caz.</w:t>
      </w:r>
    </w:p>
    <w:p w14:paraId="000004AF" w14:textId="77777777" w:rsidR="00FA020C" w:rsidRDefault="00246DDB">
      <w:pPr>
        <w:pStyle w:val="Titlu2"/>
        <w:numPr>
          <w:ilvl w:val="1"/>
          <w:numId w:val="19"/>
        </w:numPr>
      </w:pPr>
      <w:bookmarkStart w:id="138" w:name="_Toc139883377"/>
      <w:r>
        <w:t>Mecanismul cererilor de plată</w:t>
      </w:r>
      <w:bookmarkEnd w:id="138"/>
    </w:p>
    <w:p w14:paraId="000004B0"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plata este reglementat de cap V, art. 22 din O.U.G. nr. 133/17.12.2021 si prin H.G. nr. 829/2022 pentru aprobarea Normelor metodologice de aplicare a prevederilor </w:t>
      </w:r>
      <w:proofErr w:type="spellStart"/>
      <w:r>
        <w:rPr>
          <w:rFonts w:ascii="Montserrat" w:eastAsia="Montserrat" w:hAnsi="Montserrat" w:cs="Montserrat"/>
          <w:sz w:val="22"/>
          <w:szCs w:val="22"/>
        </w:rPr>
        <w:t>Ordonanţei</w:t>
      </w:r>
      <w:proofErr w:type="spellEnd"/>
      <w:r>
        <w:rPr>
          <w:rFonts w:ascii="Montserrat" w:eastAsia="Montserrat" w:hAnsi="Montserrat" w:cs="Montserrat"/>
          <w:sz w:val="22"/>
          <w:szCs w:val="22"/>
        </w:rPr>
        <w:t xml:space="preserve"> de </w:t>
      </w:r>
      <w:proofErr w:type="spellStart"/>
      <w:r>
        <w:rPr>
          <w:rFonts w:ascii="Montserrat" w:eastAsia="Montserrat" w:hAnsi="Montserrat" w:cs="Montserrat"/>
          <w:sz w:val="22"/>
          <w:szCs w:val="22"/>
        </w:rPr>
        <w:t>urgenţă</w:t>
      </w:r>
      <w:proofErr w:type="spellEnd"/>
      <w:r>
        <w:rPr>
          <w:rFonts w:ascii="Montserrat" w:eastAsia="Montserrat" w:hAnsi="Montserrat" w:cs="Montserrat"/>
          <w:sz w:val="22"/>
          <w:szCs w:val="22"/>
        </w:rPr>
        <w:t xml:space="preserve"> a Guvernului nr. 133/17.12.2021.</w:t>
      </w:r>
    </w:p>
    <w:p w14:paraId="000004B1"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În procesul de implementare a programelor, </w:t>
      </w:r>
      <w:proofErr w:type="spellStart"/>
      <w:r>
        <w:rPr>
          <w:rFonts w:ascii="Montserrat" w:eastAsia="Montserrat" w:hAnsi="Montserrat" w:cs="Montserrat"/>
          <w:sz w:val="22"/>
          <w:szCs w:val="22"/>
        </w:rPr>
        <w:t>autorităţile</w:t>
      </w:r>
      <w:proofErr w:type="spellEnd"/>
      <w:r>
        <w:rPr>
          <w:rFonts w:ascii="Montserrat" w:eastAsia="Montserrat" w:hAnsi="Montserrat" w:cs="Montserrat"/>
          <w:sz w:val="22"/>
          <w:szCs w:val="22"/>
        </w:rPr>
        <w:t xml:space="preserve"> de management pot utiliza mecanismul cererilor de plată. </w:t>
      </w:r>
    </w:p>
    <w:p w14:paraId="000004B2"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Mecanismul cererilor de plată se aplică beneficiarilor de proiecte finanțate din fonduri europene,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alin. (1)-(5), (8)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10 din O.U.G. nr. 133/17.12.2021.</w:t>
      </w:r>
    </w:p>
    <w:p w14:paraId="000004B3"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Cerere de plată </w:t>
      </w:r>
      <w:proofErr w:type="spellStart"/>
      <w:r>
        <w:rPr>
          <w:rFonts w:ascii="Montserrat" w:eastAsia="Montserrat" w:hAnsi="Montserrat" w:cs="Montserrat"/>
          <w:sz w:val="22"/>
          <w:szCs w:val="22"/>
        </w:rPr>
        <w:t>reprezinta</w:t>
      </w:r>
      <w:proofErr w:type="spellEnd"/>
      <w:r>
        <w:rPr>
          <w:rFonts w:ascii="Montserrat" w:eastAsia="Montserrat" w:hAnsi="Montserrat" w:cs="Montserrat"/>
          <w:sz w:val="22"/>
          <w:szCs w:val="22"/>
        </w:rPr>
        <w:t xml:space="preserve"> cererea depusă de către un beneficiar/lider al unui parteneriat prin care se solicită autorității de management virarea sumelor necesare pentru plata cheltuielilor eligibile, rambursabile, conform contractului de finanțare, în baza facturilor, facturilor de avans, statelor privind plata salariilor, a statelor/centralizatoarelor pentru acordarea burselor, subvențiilor, premiilor și onorariilor.</w:t>
      </w:r>
    </w:p>
    <w:p w14:paraId="000004B4"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a beneficia de mecanismul cererilor de plata, beneficiari/lideri de parteneriat/parteneri </w:t>
      </w:r>
      <w:proofErr w:type="spellStart"/>
      <w:r>
        <w:rPr>
          <w:rFonts w:ascii="Montserrat" w:eastAsia="Montserrat" w:hAnsi="Montserrat" w:cs="Montserrat"/>
          <w:sz w:val="22"/>
          <w:szCs w:val="22"/>
        </w:rPr>
        <w:t>isi</w:t>
      </w:r>
      <w:proofErr w:type="spellEnd"/>
      <w:r>
        <w:rPr>
          <w:rFonts w:ascii="Montserrat" w:eastAsia="Montserrat" w:hAnsi="Montserrat" w:cs="Montserrat"/>
          <w:sz w:val="22"/>
          <w:szCs w:val="22"/>
        </w:rPr>
        <w:t xml:space="preserve"> vor deschide conturi distincte la Trezoreria Statului. </w:t>
      </w:r>
    </w:p>
    <w:p w14:paraId="000004B5"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După primirea facturilor pentru livrarea bunurilor/ prestarea serviciilor/</w:t>
      </w:r>
      <w:proofErr w:type="spellStart"/>
      <w:r>
        <w:rPr>
          <w:rFonts w:ascii="Montserrat" w:eastAsia="Montserrat" w:hAnsi="Montserrat" w:cs="Montserrat"/>
          <w:sz w:val="22"/>
          <w:szCs w:val="22"/>
        </w:rPr>
        <w:t>execuţia</w:t>
      </w:r>
      <w:proofErr w:type="spellEnd"/>
      <w:r>
        <w:rPr>
          <w:rFonts w:ascii="Montserrat" w:eastAsia="Montserrat" w:hAnsi="Montserrat" w:cs="Montserrat"/>
          <w:sz w:val="22"/>
          <w:szCs w:val="22"/>
        </w:rPr>
        <w:t xml:space="preserve"> lucrărilor </w:t>
      </w:r>
      <w:proofErr w:type="spellStart"/>
      <w:r>
        <w:rPr>
          <w:rFonts w:ascii="Montserrat" w:eastAsia="Montserrat" w:hAnsi="Montserrat" w:cs="Montserrat"/>
          <w:sz w:val="22"/>
          <w:szCs w:val="22"/>
        </w:rPr>
        <w:t>recepţionate</w:t>
      </w:r>
      <w:proofErr w:type="spellEnd"/>
      <w:r>
        <w:rPr>
          <w:rFonts w:ascii="Montserrat" w:eastAsia="Montserrat" w:hAnsi="Montserrat" w:cs="Montserrat"/>
          <w:sz w:val="22"/>
          <w:szCs w:val="22"/>
        </w:rPr>
        <w:t xml:space="preserve">, acceptate la plată, a facturilor de avans în conformitate cu clauzele prevăzute în contractele de </w:t>
      </w:r>
      <w:proofErr w:type="spellStart"/>
      <w:r>
        <w:rPr>
          <w:rFonts w:ascii="Montserrat" w:eastAsia="Montserrat" w:hAnsi="Montserrat" w:cs="Montserrat"/>
          <w:sz w:val="22"/>
          <w:szCs w:val="22"/>
        </w:rPr>
        <w:t>achiziţii</w:t>
      </w:r>
      <w:proofErr w:type="spellEnd"/>
      <w:r>
        <w:rPr>
          <w:rFonts w:ascii="Montserrat" w:eastAsia="Montserrat" w:hAnsi="Montserrat" w:cs="Montserrat"/>
          <w:sz w:val="22"/>
          <w:szCs w:val="22"/>
        </w:rPr>
        <w:t xml:space="preserve"> aferente proiectelor implementate, acceptate la plată, a statelor privind plata salariilor, a statelor/centralizatoarelor pentru acordarea burselor, </w:t>
      </w:r>
      <w:proofErr w:type="spellStart"/>
      <w:r>
        <w:rPr>
          <w:rFonts w:ascii="Montserrat" w:eastAsia="Montserrat" w:hAnsi="Montserrat" w:cs="Montserrat"/>
          <w:sz w:val="22"/>
          <w:szCs w:val="22"/>
        </w:rPr>
        <w:t>subvenţiilor</w:t>
      </w:r>
      <w:proofErr w:type="spellEnd"/>
      <w:r>
        <w:rPr>
          <w:rFonts w:ascii="Montserrat" w:eastAsia="Montserrat" w:hAnsi="Montserrat" w:cs="Montserrat"/>
          <w:sz w:val="22"/>
          <w:szCs w:val="22"/>
        </w:rPr>
        <w:t xml:space="preserve">, premiilor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onorariilor, beneficiarul depune la organismul intermediar/autoritatea de management cererea de plată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documentele justificative aferente acesteia.</w:t>
      </w:r>
    </w:p>
    <w:p w14:paraId="000004B6" w14:textId="77777777" w:rsidR="00FA020C" w:rsidRDefault="00246DDB">
      <w:pPr>
        <w:spacing w:before="120" w:after="120"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 Pentru proiectele implementate în parteneriat, liderul de parteneriat depune cererea de plată, iar autoritatea de management virează, după efectuarea verificărilor, valoarea cheltuielilor autorizate în conturile liderului de parteneriat/ partenerilor care le-au angajat, fără a aduce atingere contractului de finanțare și prevederilor acordului de parteneriat, parte integrantă a acestuia/acesteia.</w:t>
      </w:r>
    </w:p>
    <w:p w14:paraId="000004B7"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w:t>
      </w:r>
      <w:proofErr w:type="spellStart"/>
      <w:r>
        <w:rPr>
          <w:rFonts w:ascii="Montserrat" w:eastAsia="Montserrat" w:hAnsi="Montserrat" w:cs="Montserrat"/>
          <w:sz w:val="22"/>
          <w:szCs w:val="22"/>
        </w:rPr>
        <w:t>alţii</w:t>
      </w:r>
      <w:proofErr w:type="spellEnd"/>
      <w:r>
        <w:rPr>
          <w:rFonts w:ascii="Montserrat" w:eastAsia="Montserrat" w:hAnsi="Montserrat" w:cs="Montserrat"/>
          <w:sz w:val="22"/>
          <w:szCs w:val="22"/>
        </w:rPr>
        <w:t xml:space="preserve"> decât cei </w:t>
      </w:r>
      <w:proofErr w:type="spellStart"/>
      <w:r>
        <w:rPr>
          <w:rFonts w:ascii="Montserrat" w:eastAsia="Montserrat" w:hAnsi="Montserrat" w:cs="Montserrat"/>
          <w:sz w:val="22"/>
          <w:szCs w:val="22"/>
        </w:rPr>
        <w:t>prevăzuţi</w:t>
      </w:r>
      <w:proofErr w:type="spellEnd"/>
      <w:r>
        <w:rPr>
          <w:rFonts w:ascii="Montserrat" w:eastAsia="Montserrat" w:hAnsi="Montserrat" w:cs="Montserrat"/>
          <w:sz w:val="22"/>
          <w:szCs w:val="22"/>
        </w:rPr>
        <w:t xml:space="preserve"> la art. 7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8,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 a achita integral </w:t>
      </w:r>
      <w:proofErr w:type="spellStart"/>
      <w:r>
        <w:rPr>
          <w:rFonts w:ascii="Montserrat" w:eastAsia="Montserrat" w:hAnsi="Montserrat" w:cs="Montserrat"/>
          <w:sz w:val="22"/>
          <w:szCs w:val="22"/>
        </w:rPr>
        <w:t>contribuţia</w:t>
      </w:r>
      <w:proofErr w:type="spellEnd"/>
      <w:r>
        <w:rPr>
          <w:rFonts w:ascii="Montserrat" w:eastAsia="Montserrat" w:hAnsi="Montserrat" w:cs="Montserrat"/>
          <w:sz w:val="22"/>
          <w:szCs w:val="22"/>
        </w:rPr>
        <w:t xml:space="preserve"> proprie aferentă cheltuielilor eligibile incluse în documentele anexate cererii de plată cel mai târziu până la data depunerii cererii de rambursare aferente cererii de plată.</w:t>
      </w:r>
    </w:p>
    <w:p w14:paraId="000004B8"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20 de zile lucrătoare de la data depunerii de către beneficiar/liderul de parteneriat a cererii de plată, autoritatea de management efectuează verificarea cererii de plată. După efectuarea verificărilor, autoritatea de management virează beneficiarului/liderului de parteneriat/ partenerului valoarea cheltuielilor rambursabile, în termen de 3 zile lucrătoare de la momentul de la care aceasta dispune de resurse în conturile sale, într-un cont distinct de disponibil, deschis pe numele beneficiarilor/liderilor de parteneriat/ partenerilor la </w:t>
      </w:r>
      <w:proofErr w:type="spellStart"/>
      <w:r>
        <w:rPr>
          <w:rFonts w:ascii="Montserrat" w:eastAsia="Montserrat" w:hAnsi="Montserrat" w:cs="Montserrat"/>
          <w:sz w:val="22"/>
          <w:szCs w:val="22"/>
        </w:rPr>
        <w:t>unităţile</w:t>
      </w:r>
      <w:proofErr w:type="spellEnd"/>
      <w:r>
        <w:rPr>
          <w:rFonts w:ascii="Montserrat" w:eastAsia="Montserrat" w:hAnsi="Montserrat" w:cs="Montserrat"/>
          <w:sz w:val="22"/>
          <w:szCs w:val="22"/>
        </w:rPr>
        <w:t xml:space="preserve"> teritoriale ale Trezoreriei Statului. În ziua următoare virării, autoritatea de management transmite beneficiarilor/liderilor de parteneriat/partenerilor o notificare, întocmită distinct pentru fiecare dintre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w:t>
      </w:r>
    </w:p>
    <w:p w14:paraId="000004B9"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Pentru depunerea de către beneficiar/liderul de parteneriat a unor documente </w:t>
      </w:r>
      <w:proofErr w:type="spellStart"/>
      <w:r>
        <w:rPr>
          <w:rFonts w:ascii="Montserrat" w:eastAsia="Montserrat" w:hAnsi="Montserrat" w:cs="Montserrat"/>
          <w:sz w:val="22"/>
          <w:szCs w:val="22"/>
        </w:rPr>
        <w:t>adiţionale</w:t>
      </w:r>
      <w:proofErr w:type="spellEnd"/>
      <w:r>
        <w:rPr>
          <w:rFonts w:ascii="Montserrat" w:eastAsia="Montserrat" w:hAnsi="Montserrat" w:cs="Montserrat"/>
          <w:sz w:val="22"/>
          <w:szCs w:val="22"/>
        </w:rPr>
        <w:t xml:space="preserve"> sau clarificări solicitate de către autoritatea de management, termenul de 20 de zile lucrătoare poate fi întrerupt, fără ca perioadele de întrerupere cumulate să </w:t>
      </w:r>
      <w:proofErr w:type="spellStart"/>
      <w:r>
        <w:rPr>
          <w:rFonts w:ascii="Montserrat" w:eastAsia="Montserrat" w:hAnsi="Montserrat" w:cs="Montserrat"/>
          <w:sz w:val="22"/>
          <w:szCs w:val="22"/>
        </w:rPr>
        <w:t>depăşească</w:t>
      </w:r>
      <w:proofErr w:type="spellEnd"/>
      <w:r>
        <w:rPr>
          <w:rFonts w:ascii="Montserrat" w:eastAsia="Montserrat" w:hAnsi="Montserrat" w:cs="Montserrat"/>
          <w:sz w:val="22"/>
          <w:szCs w:val="22"/>
        </w:rPr>
        <w:t xml:space="preserve"> 10 zile lucrătoare.</w:t>
      </w:r>
    </w:p>
    <w:p w14:paraId="000004BA"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Sumele primite de beneficiar/lider de parteneriat/parteneri în baza cererilor de plată nu pot fi utilizate pentru o altă </w:t>
      </w:r>
      <w:proofErr w:type="spellStart"/>
      <w:r>
        <w:rPr>
          <w:rFonts w:ascii="Montserrat" w:eastAsia="Montserrat" w:hAnsi="Montserrat" w:cs="Montserrat"/>
          <w:sz w:val="22"/>
          <w:szCs w:val="22"/>
        </w:rPr>
        <w:t>destinaţie</w:t>
      </w:r>
      <w:proofErr w:type="spellEnd"/>
      <w:r>
        <w:rPr>
          <w:rFonts w:ascii="Montserrat" w:eastAsia="Montserrat" w:hAnsi="Montserrat" w:cs="Montserrat"/>
          <w:sz w:val="22"/>
          <w:szCs w:val="22"/>
        </w:rPr>
        <w:t xml:space="preserve"> decât cea pentru care au fost acordate. </w:t>
      </w:r>
      <w:proofErr w:type="spellStart"/>
      <w:r>
        <w:rPr>
          <w:rFonts w:ascii="Montserrat" w:eastAsia="Montserrat" w:hAnsi="Montserrat" w:cs="Montserrat"/>
          <w:sz w:val="22"/>
          <w:szCs w:val="22"/>
        </w:rPr>
        <w:t>Platile</w:t>
      </w:r>
      <w:proofErr w:type="spellEnd"/>
      <w:r>
        <w:rPr>
          <w:rFonts w:ascii="Montserrat" w:eastAsia="Montserrat" w:hAnsi="Montserrat" w:cs="Montserrat"/>
          <w:sz w:val="22"/>
          <w:szCs w:val="22"/>
        </w:rPr>
        <w:t xml:space="preserve"> din fondurile </w:t>
      </w:r>
      <w:proofErr w:type="spellStart"/>
      <w:r>
        <w:rPr>
          <w:rFonts w:ascii="Montserrat" w:eastAsia="Montserrat" w:hAnsi="Montserrat" w:cs="Montserrat"/>
          <w:sz w:val="22"/>
          <w:szCs w:val="22"/>
        </w:rPr>
        <w:t>incasate</w:t>
      </w:r>
      <w:proofErr w:type="spellEnd"/>
      <w:r>
        <w:rPr>
          <w:rFonts w:ascii="Montserrat" w:eastAsia="Montserrat" w:hAnsi="Montserrat" w:cs="Montserrat"/>
          <w:sz w:val="22"/>
          <w:szCs w:val="22"/>
        </w:rPr>
        <w:t xml:space="preserve"> de la Autoritatea de Management se efectuează de către beneficiari/lideri de parteneriat/parteneri în termen de maximum 5 zile lucrătoare de la încasarea sumelor în contul de </w:t>
      </w:r>
      <w:proofErr w:type="spellStart"/>
      <w:r>
        <w:rPr>
          <w:rFonts w:ascii="Montserrat" w:eastAsia="Montserrat" w:hAnsi="Montserrat" w:cs="Montserrat"/>
          <w:sz w:val="22"/>
          <w:szCs w:val="22"/>
        </w:rPr>
        <w:t>trezeorerie</w:t>
      </w:r>
      <w:proofErr w:type="spellEnd"/>
      <w:r>
        <w:rPr>
          <w:rFonts w:ascii="Montserrat" w:eastAsia="Montserrat" w:hAnsi="Montserrat" w:cs="Montserrat"/>
          <w:sz w:val="22"/>
          <w:szCs w:val="22"/>
        </w:rPr>
        <w:t xml:space="preserve"> destinat </w:t>
      </w:r>
      <w:proofErr w:type="spellStart"/>
      <w:r>
        <w:rPr>
          <w:rFonts w:ascii="Montserrat" w:eastAsia="Montserrat" w:hAnsi="Montserrat" w:cs="Montserrat"/>
          <w:sz w:val="22"/>
          <w:szCs w:val="22"/>
        </w:rPr>
        <w:t>derularii</w:t>
      </w:r>
      <w:proofErr w:type="spellEnd"/>
      <w:r>
        <w:rPr>
          <w:rFonts w:ascii="Montserrat" w:eastAsia="Montserrat" w:hAnsi="Montserrat" w:cs="Montserrat"/>
          <w:sz w:val="22"/>
          <w:szCs w:val="22"/>
        </w:rPr>
        <w:t xml:space="preserve"> mecanismului cererilor de plata.</w:t>
      </w:r>
    </w:p>
    <w:p w14:paraId="000004BB"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10 zile lucrătoare de la data încasării sumelor virate de către autoritatea de management, beneficiarii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de a depune cererea de rambursare aferentă cererii de plată la autoritatea de management, în care este justificata  prin documente, utilizarea sumelor decontate prin cererea de plată, inclusiv </w:t>
      </w:r>
      <w:proofErr w:type="spellStart"/>
      <w:r>
        <w:rPr>
          <w:rFonts w:ascii="Montserrat" w:eastAsia="Montserrat" w:hAnsi="Montserrat" w:cs="Montserrat"/>
          <w:sz w:val="22"/>
          <w:szCs w:val="22"/>
        </w:rPr>
        <w:t>contributia</w:t>
      </w:r>
      <w:proofErr w:type="spellEnd"/>
      <w:r>
        <w:rPr>
          <w:rFonts w:ascii="Montserrat" w:eastAsia="Montserrat" w:hAnsi="Montserrat" w:cs="Montserrat"/>
          <w:sz w:val="22"/>
          <w:szCs w:val="22"/>
        </w:rPr>
        <w:t xml:space="preserve"> proprie a beneficiarului. În cazul proiectelor implementate în parteneriat, liderul de parteneriat depune o cerere de rambursare centralizată la nivel de proiect, în care sunt incluse sumele din documentele decontate prin cererea de plată, atât liderului, cât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partenerului/partenerilor.</w:t>
      </w:r>
    </w:p>
    <w:p w14:paraId="000004BC"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lastRenderedPageBreak/>
        <w:t>Cerere de rambursare aferentă cererii de plată - cererea depusă de către un beneficiar/lider al unui parteneriat prin care se justifică utilizarea sumelor plătite de către autoritatea de management ca urmare a cererii de plată</w:t>
      </w:r>
    </w:p>
    <w:p w14:paraId="000004BD"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parteneriat/Partenerii au </w:t>
      </w:r>
      <w:proofErr w:type="spellStart"/>
      <w:r>
        <w:rPr>
          <w:rFonts w:ascii="Montserrat" w:eastAsia="Montserrat" w:hAnsi="Montserrat" w:cs="Montserrat"/>
          <w:sz w:val="22"/>
          <w:szCs w:val="22"/>
        </w:rPr>
        <w:t>obligaţia</w:t>
      </w:r>
      <w:proofErr w:type="spellEnd"/>
      <w:r>
        <w:rPr>
          <w:rFonts w:ascii="Montserrat" w:eastAsia="Montserrat" w:hAnsi="Montserrat" w:cs="Montserrat"/>
          <w:sz w:val="22"/>
          <w:szCs w:val="22"/>
        </w:rPr>
        <w:t xml:space="preserve"> restituirii integrale sau </w:t>
      </w:r>
      <w:proofErr w:type="spellStart"/>
      <w:r>
        <w:rPr>
          <w:rFonts w:ascii="Montserrat" w:eastAsia="Montserrat" w:hAnsi="Montserrat" w:cs="Montserrat"/>
          <w:sz w:val="22"/>
          <w:szCs w:val="22"/>
        </w:rPr>
        <w:t>parţiale</w:t>
      </w:r>
      <w:proofErr w:type="spellEnd"/>
      <w:r>
        <w:rPr>
          <w:rFonts w:ascii="Montserrat" w:eastAsia="Montserrat" w:hAnsi="Montserrat" w:cs="Montserrat"/>
          <w:sz w:val="22"/>
          <w:szCs w:val="22"/>
        </w:rPr>
        <w:t xml:space="preserve"> a sumelor virate în cazul proiectelor pentru care </w:t>
      </w:r>
      <w:proofErr w:type="spellStart"/>
      <w:r>
        <w:rPr>
          <w:rFonts w:ascii="Montserrat" w:eastAsia="Montserrat" w:hAnsi="Montserrat" w:cs="Montserrat"/>
          <w:sz w:val="22"/>
          <w:szCs w:val="22"/>
        </w:rPr>
        <w:t>aceştia</w:t>
      </w:r>
      <w:proofErr w:type="spellEnd"/>
      <w:r>
        <w:rPr>
          <w:rFonts w:ascii="Montserrat" w:eastAsia="Montserrat" w:hAnsi="Montserrat" w:cs="Montserrat"/>
          <w:sz w:val="22"/>
          <w:szCs w:val="22"/>
        </w:rPr>
        <w:t xml:space="preserve"> nu justifică prin cereri de rambursare utilizarea acestora.</w:t>
      </w:r>
    </w:p>
    <w:p w14:paraId="000004BE"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Recuperarea sumelor se efectuează pe baza mecanismului detaliat la art. 20 din OUG 133/2021.</w:t>
      </w:r>
    </w:p>
    <w:p w14:paraId="000004BF" w14:textId="77777777" w:rsidR="00FA020C" w:rsidRDefault="00246DDB">
      <w:pPr>
        <w:spacing w:before="120" w:after="120"/>
        <w:jc w:val="both"/>
        <w:rPr>
          <w:rFonts w:ascii="Montserrat" w:eastAsia="Montserrat" w:hAnsi="Montserrat" w:cs="Montserrat"/>
          <w:sz w:val="22"/>
          <w:szCs w:val="22"/>
        </w:rPr>
      </w:pPr>
      <w:r>
        <w:rPr>
          <w:rFonts w:ascii="Montserrat" w:eastAsia="Montserrat" w:hAnsi="Montserrat" w:cs="Montserrat"/>
          <w:sz w:val="22"/>
          <w:szCs w:val="22"/>
        </w:rPr>
        <w:t xml:space="preserve">Nerespectarea termenului de depunere a cererii de rambursare aferente unei cereri de plata, de către beneficiari/ lideri de parteneriat constituie încălcarea contractului de </w:t>
      </w:r>
      <w:proofErr w:type="spellStart"/>
      <w:r>
        <w:rPr>
          <w:rFonts w:ascii="Montserrat" w:eastAsia="Montserrat" w:hAnsi="Montserrat" w:cs="Montserrat"/>
          <w:sz w:val="22"/>
          <w:szCs w:val="22"/>
        </w:rPr>
        <w:t>finantare</w:t>
      </w:r>
      <w:proofErr w:type="spellEnd"/>
      <w:r>
        <w:rPr>
          <w:rFonts w:ascii="Montserrat" w:eastAsia="Montserrat" w:hAnsi="Montserrat" w:cs="Montserrat"/>
          <w:sz w:val="22"/>
          <w:szCs w:val="22"/>
        </w:rPr>
        <w:t>, autoritatea de management putând decide rezilierea acestuia/revocarea acesteia.</w:t>
      </w:r>
    </w:p>
    <w:p w14:paraId="000004C0" w14:textId="77777777" w:rsidR="00FA020C" w:rsidRDefault="00FA020C">
      <w:pPr>
        <w:spacing w:line="259" w:lineRule="auto"/>
        <w:jc w:val="both"/>
        <w:rPr>
          <w:rFonts w:ascii="Montserrat" w:eastAsia="Montserrat" w:hAnsi="Montserrat" w:cs="Montserrat"/>
        </w:rPr>
      </w:pPr>
    </w:p>
    <w:p w14:paraId="000004C1" w14:textId="77777777" w:rsidR="00FA020C" w:rsidRDefault="00246DDB">
      <w:pPr>
        <w:pStyle w:val="Titlu2"/>
        <w:numPr>
          <w:ilvl w:val="1"/>
          <w:numId w:val="19"/>
        </w:numPr>
      </w:pPr>
      <w:bookmarkStart w:id="139" w:name="_Toc139883378"/>
      <w:r>
        <w:t>Mecanismul cererilor de rambursare</w:t>
      </w:r>
      <w:bookmarkEnd w:id="139"/>
      <w:r>
        <w:t xml:space="preserve"> </w:t>
      </w:r>
      <w:r>
        <w:tab/>
      </w:r>
    </w:p>
    <w:p w14:paraId="000004C2"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Mecanismul cererilor de rambursare este reglementat de cap V, art. 25 din O.U.G. nr. 133/17.12.2021 si prin H.G. nr. 829/2022 pentru aprobarea Normelor metodologice de aplicare a prevederilor Ordonanței de urgenta a Guvernului nr. 133/17.12.2021.</w:t>
      </w:r>
    </w:p>
    <w:p w14:paraId="000004C3"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procesul de implementare a programelor, autoritățile de management pot utiliza mecanismul cererilor de rambursare.</w:t>
      </w:r>
    </w:p>
    <w:p w14:paraId="000004C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Beneficiarii/Liderii de parteneriat au obligația de a depune la autoritățile de management cereri de rambursare pentru decontarea cheltuielile efectuate in cadrul proiectului. In cadrul </w:t>
      </w:r>
      <w:proofErr w:type="spellStart"/>
      <w:r>
        <w:rPr>
          <w:rFonts w:ascii="Montserrat" w:eastAsia="Montserrat" w:hAnsi="Montserrat" w:cs="Montserrat"/>
          <w:sz w:val="22"/>
          <w:szCs w:val="22"/>
        </w:rPr>
        <w:t>implementarii</w:t>
      </w:r>
      <w:proofErr w:type="spellEnd"/>
      <w:r>
        <w:rPr>
          <w:rFonts w:ascii="Montserrat" w:eastAsia="Montserrat" w:hAnsi="Montserrat" w:cs="Montserrat"/>
          <w:sz w:val="22"/>
          <w:szCs w:val="22"/>
        </w:rPr>
        <w:t xml:space="preserve"> unui proiect, Beneficiarii pot depune </w:t>
      </w:r>
      <w:proofErr w:type="spellStart"/>
      <w:r>
        <w:rPr>
          <w:rFonts w:ascii="Montserrat" w:eastAsia="Montserrat" w:hAnsi="Montserrat" w:cs="Montserrat"/>
          <w:sz w:val="22"/>
          <w:szCs w:val="22"/>
        </w:rPr>
        <w:t>urmatoarele</w:t>
      </w:r>
      <w:proofErr w:type="spellEnd"/>
      <w:r>
        <w:rPr>
          <w:rFonts w:ascii="Montserrat" w:eastAsia="Montserrat" w:hAnsi="Montserrat" w:cs="Montserrat"/>
          <w:sz w:val="22"/>
          <w:szCs w:val="22"/>
        </w:rPr>
        <w:t xml:space="preserve"> tipuri de cereri de rambursare:</w:t>
      </w:r>
    </w:p>
    <w:p w14:paraId="000004C5"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Cereri de rambursarea aferente cererilor de plata, prin care se justifica sumele acordate prin mecanismul </w:t>
      </w:r>
      <w:proofErr w:type="spellStart"/>
      <w:r>
        <w:rPr>
          <w:rFonts w:ascii="Montserrat" w:eastAsia="Montserrat" w:hAnsi="Montserrat" w:cs="Montserrat"/>
          <w:color w:val="000000"/>
          <w:sz w:val="22"/>
          <w:szCs w:val="22"/>
        </w:rPr>
        <w:t>cererilopr</w:t>
      </w:r>
      <w:proofErr w:type="spellEnd"/>
      <w:r>
        <w:rPr>
          <w:rFonts w:ascii="Montserrat" w:eastAsia="Montserrat" w:hAnsi="Montserrat" w:cs="Montserrat"/>
          <w:color w:val="000000"/>
          <w:sz w:val="22"/>
          <w:szCs w:val="22"/>
        </w:rPr>
        <w:t xml:space="preserve"> de plata (vezi </w:t>
      </w:r>
      <w:proofErr w:type="spellStart"/>
      <w:r>
        <w:rPr>
          <w:rFonts w:ascii="Montserrat" w:eastAsia="Montserrat" w:hAnsi="Montserrat" w:cs="Montserrat"/>
          <w:color w:val="000000"/>
          <w:sz w:val="22"/>
          <w:szCs w:val="22"/>
        </w:rPr>
        <w:t>Sectiunea</w:t>
      </w:r>
      <w:proofErr w:type="spellEnd"/>
      <w:r>
        <w:rPr>
          <w:rFonts w:ascii="Montserrat" w:eastAsia="Montserrat" w:hAnsi="Montserrat" w:cs="Montserrat"/>
          <w:color w:val="000000"/>
          <w:sz w:val="22"/>
          <w:szCs w:val="22"/>
        </w:rPr>
        <w:t xml:space="preserve"> 12.2).</w:t>
      </w:r>
    </w:p>
    <w:p w14:paraId="000004C6"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Cereri de </w:t>
      </w:r>
      <w:proofErr w:type="spellStart"/>
      <w:r>
        <w:rPr>
          <w:rFonts w:ascii="Montserrat" w:eastAsia="Montserrat" w:hAnsi="Montserrat" w:cs="Montserrat"/>
          <w:color w:val="000000"/>
          <w:sz w:val="22"/>
          <w:szCs w:val="22"/>
        </w:rPr>
        <w:t>rambusare</w:t>
      </w:r>
      <w:proofErr w:type="spellEnd"/>
      <w:r>
        <w:rPr>
          <w:rFonts w:ascii="Montserrat" w:eastAsia="Montserrat" w:hAnsi="Montserrat" w:cs="Montserrat"/>
          <w:color w:val="000000"/>
          <w:sz w:val="22"/>
          <w:szCs w:val="22"/>
        </w:rPr>
        <w:t xml:space="preserve"> prin care se solicită </w:t>
      </w:r>
      <w:proofErr w:type="spellStart"/>
      <w:r>
        <w:rPr>
          <w:rFonts w:ascii="Montserrat" w:eastAsia="Montserrat" w:hAnsi="Montserrat" w:cs="Montserrat"/>
          <w:color w:val="000000"/>
          <w:sz w:val="22"/>
          <w:szCs w:val="22"/>
        </w:rPr>
        <w:t>autorităţii</w:t>
      </w:r>
      <w:proofErr w:type="spellEnd"/>
      <w:r>
        <w:rPr>
          <w:rFonts w:ascii="Montserrat" w:eastAsia="Montserrat" w:hAnsi="Montserrat" w:cs="Montserrat"/>
          <w:color w:val="000000"/>
          <w:sz w:val="22"/>
          <w:szCs w:val="22"/>
        </w:rPr>
        <w:t xml:space="preserve"> de management virarea sumelor aferente cheltuielilor eligibile efectuate conform contractului/deciziei de </w:t>
      </w:r>
      <w:proofErr w:type="spellStart"/>
      <w:r>
        <w:rPr>
          <w:rFonts w:ascii="Montserrat" w:eastAsia="Montserrat" w:hAnsi="Montserrat" w:cs="Montserrat"/>
          <w:color w:val="000000"/>
          <w:sz w:val="22"/>
          <w:szCs w:val="22"/>
        </w:rPr>
        <w:t>finanţare</w:t>
      </w:r>
      <w:proofErr w:type="spellEnd"/>
      <w:r>
        <w:rPr>
          <w:rFonts w:ascii="Montserrat" w:eastAsia="Montserrat" w:hAnsi="Montserrat" w:cs="Montserrat"/>
          <w:color w:val="000000"/>
          <w:sz w:val="22"/>
          <w:szCs w:val="22"/>
        </w:rPr>
        <w:t xml:space="preserve"> sau prin care se justifică utilizarea </w:t>
      </w:r>
      <w:proofErr w:type="spellStart"/>
      <w:r>
        <w:rPr>
          <w:rFonts w:ascii="Montserrat" w:eastAsia="Montserrat" w:hAnsi="Montserrat" w:cs="Montserrat"/>
          <w:color w:val="000000"/>
          <w:sz w:val="22"/>
          <w:szCs w:val="22"/>
        </w:rPr>
        <w:t>prefinanţării</w:t>
      </w:r>
      <w:proofErr w:type="spellEnd"/>
      <w:r>
        <w:rPr>
          <w:rFonts w:ascii="Montserrat" w:eastAsia="Montserrat" w:hAnsi="Montserrat" w:cs="Montserrat"/>
          <w:color w:val="000000"/>
          <w:sz w:val="22"/>
          <w:szCs w:val="22"/>
        </w:rPr>
        <w:t xml:space="preserve"> (vezi </w:t>
      </w:r>
      <w:proofErr w:type="spellStart"/>
      <w:r>
        <w:rPr>
          <w:rFonts w:ascii="Montserrat" w:eastAsia="Montserrat" w:hAnsi="Montserrat" w:cs="Montserrat"/>
          <w:color w:val="000000"/>
          <w:sz w:val="22"/>
          <w:szCs w:val="22"/>
        </w:rPr>
        <w:t>Sectiunea</w:t>
      </w:r>
      <w:proofErr w:type="spellEnd"/>
      <w:r>
        <w:rPr>
          <w:rFonts w:ascii="Montserrat" w:eastAsia="Montserrat" w:hAnsi="Montserrat" w:cs="Montserrat"/>
          <w:color w:val="000000"/>
          <w:sz w:val="22"/>
          <w:szCs w:val="22"/>
        </w:rPr>
        <w:t xml:space="preserve"> 12.1).</w:t>
      </w:r>
    </w:p>
    <w:p w14:paraId="000004C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termen de maximum 20 de zile lucrătoare de la data depunerii de către beneficiar/liderul de parteneriat la autoritatea de management a cererii de rambursare întocmite conform contractului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autoritatea de management autorizează cheltuielile eligibile cuprinse în cererea de rambursare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efectuează plata sumelor autorizate în termen de 3 zile lucrătoare de la momentul de la care autoritatea de management dispune de resurse în conturile sale. După efectuarea </w:t>
      </w:r>
      <w:proofErr w:type="spellStart"/>
      <w:r>
        <w:rPr>
          <w:rFonts w:ascii="Montserrat" w:eastAsia="Montserrat" w:hAnsi="Montserrat" w:cs="Montserrat"/>
          <w:sz w:val="22"/>
          <w:szCs w:val="22"/>
        </w:rPr>
        <w:t>plăţii</w:t>
      </w:r>
      <w:proofErr w:type="spellEnd"/>
      <w:r>
        <w:rPr>
          <w:rFonts w:ascii="Montserrat" w:eastAsia="Montserrat" w:hAnsi="Montserrat" w:cs="Montserrat"/>
          <w:sz w:val="22"/>
          <w:szCs w:val="22"/>
        </w:rPr>
        <w:t>, autoritatea de management notifică beneficiarilor/liderilor de parteneriat/ partenerilor plata aferentă cheltuielilor autorizate din cererea de rambursare.</w:t>
      </w:r>
    </w:p>
    <w:p w14:paraId="000004C8"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Pentru depunerea de către beneficiar/liderul de parteneriat a unor documente </w:t>
      </w:r>
      <w:proofErr w:type="spellStart"/>
      <w:r>
        <w:rPr>
          <w:rFonts w:ascii="Montserrat" w:eastAsia="Montserrat" w:hAnsi="Montserrat" w:cs="Montserrat"/>
          <w:sz w:val="22"/>
          <w:szCs w:val="22"/>
        </w:rPr>
        <w:t>adiţionale</w:t>
      </w:r>
      <w:proofErr w:type="spellEnd"/>
      <w:r>
        <w:rPr>
          <w:rFonts w:ascii="Montserrat" w:eastAsia="Montserrat" w:hAnsi="Montserrat" w:cs="Montserrat"/>
          <w:sz w:val="22"/>
          <w:szCs w:val="22"/>
        </w:rPr>
        <w:t xml:space="preserve"> sau clarificări solicitate de autoritatea de management sau de organismul intermediar, termenul de 20 de zile lucrătoare poate fi întrerupt fără ca perioadele de întrerupere cumulate să </w:t>
      </w:r>
      <w:proofErr w:type="spellStart"/>
      <w:r>
        <w:rPr>
          <w:rFonts w:ascii="Montserrat" w:eastAsia="Montserrat" w:hAnsi="Montserrat" w:cs="Montserrat"/>
          <w:sz w:val="22"/>
          <w:szCs w:val="22"/>
        </w:rPr>
        <w:t>depăşească</w:t>
      </w:r>
      <w:proofErr w:type="spellEnd"/>
      <w:r>
        <w:rPr>
          <w:rFonts w:ascii="Montserrat" w:eastAsia="Montserrat" w:hAnsi="Montserrat" w:cs="Montserrat"/>
          <w:sz w:val="22"/>
          <w:szCs w:val="22"/>
        </w:rPr>
        <w:t xml:space="preserve"> 10 zile lucrătoare.</w:t>
      </w:r>
    </w:p>
    <w:p w14:paraId="000004C9"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În cazul cererii de rambursare finale depuse de beneficiar/liderul de parteneriat în cadrul proiectului, termenul de 20 de zile </w:t>
      </w:r>
      <w:proofErr w:type="spellStart"/>
      <w:r>
        <w:rPr>
          <w:rFonts w:ascii="Montserrat" w:eastAsia="Montserrat" w:hAnsi="Montserrat" w:cs="Montserrat"/>
          <w:sz w:val="22"/>
          <w:szCs w:val="22"/>
        </w:rPr>
        <w:t>lucratoare</w:t>
      </w:r>
      <w:proofErr w:type="spellEnd"/>
      <w:r>
        <w:rPr>
          <w:rFonts w:ascii="Montserrat" w:eastAsia="Montserrat" w:hAnsi="Montserrat" w:cs="Montserrat"/>
          <w:sz w:val="22"/>
          <w:szCs w:val="22"/>
        </w:rPr>
        <w:t xml:space="preserve"> poate fi prelungit cu durata necesară efectuării tuturor verificărilor procedurale specifice autorizării </w:t>
      </w:r>
      <w:proofErr w:type="spellStart"/>
      <w:r>
        <w:rPr>
          <w:rFonts w:ascii="Montserrat" w:eastAsia="Montserrat" w:hAnsi="Montserrat" w:cs="Montserrat"/>
          <w:sz w:val="22"/>
          <w:szCs w:val="22"/>
        </w:rPr>
        <w:t>plăţii</w:t>
      </w:r>
      <w:proofErr w:type="spellEnd"/>
      <w:r>
        <w:rPr>
          <w:rFonts w:ascii="Montserrat" w:eastAsia="Montserrat" w:hAnsi="Montserrat" w:cs="Montserrat"/>
          <w:sz w:val="22"/>
          <w:szCs w:val="22"/>
        </w:rPr>
        <w:t xml:space="preserve"> finale, cu respectarea art. 74 alin. (1) lit. (b) din Regulamentul (UE) 2021/1.060.</w:t>
      </w:r>
    </w:p>
    <w:p w14:paraId="000004C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Nedepunerea de către beneficiar/liderul de parteneriat a documentelor sau clarificărilor solicitate în termenul prevăzut în contractul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atrage respingerea </w:t>
      </w:r>
      <w:proofErr w:type="spellStart"/>
      <w:r>
        <w:rPr>
          <w:rFonts w:ascii="Montserrat" w:eastAsia="Montserrat" w:hAnsi="Montserrat" w:cs="Montserrat"/>
          <w:sz w:val="22"/>
          <w:szCs w:val="22"/>
        </w:rPr>
        <w:t>parţială</w:t>
      </w:r>
      <w:proofErr w:type="spellEnd"/>
      <w:r>
        <w:rPr>
          <w:rFonts w:ascii="Montserrat" w:eastAsia="Montserrat" w:hAnsi="Montserrat" w:cs="Montserrat"/>
          <w:sz w:val="22"/>
          <w:szCs w:val="22"/>
        </w:rPr>
        <w:t xml:space="preserve"> sau totală, după caz, a cererii de rambursare.</w:t>
      </w:r>
    </w:p>
    <w:p w14:paraId="000004C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lastRenderedPageBreak/>
        <w:t xml:space="preserve">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contractului/deciziei de </w:t>
      </w:r>
      <w:proofErr w:type="spellStart"/>
      <w:r>
        <w:rPr>
          <w:rFonts w:ascii="Montserrat" w:eastAsia="Montserrat" w:hAnsi="Montserrat" w:cs="Montserrat"/>
          <w:sz w:val="22"/>
          <w:szCs w:val="22"/>
        </w:rPr>
        <w:t>finanţare</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prevederilor acordului de parteneriat, parte integrantă a acestuia/acesteia.</w:t>
      </w:r>
    </w:p>
    <w:p w14:paraId="000004CC" w14:textId="77777777" w:rsidR="00FA020C" w:rsidRDefault="00FA020C">
      <w:pPr>
        <w:spacing w:line="259" w:lineRule="auto"/>
        <w:jc w:val="both"/>
        <w:rPr>
          <w:rFonts w:ascii="Montserrat" w:eastAsia="Montserrat" w:hAnsi="Montserrat" w:cs="Montserrat"/>
          <w:b/>
          <w:i/>
        </w:rPr>
      </w:pPr>
    </w:p>
    <w:p w14:paraId="000004CD" w14:textId="77777777" w:rsidR="00FA020C" w:rsidRDefault="00246DDB">
      <w:pPr>
        <w:pStyle w:val="Titlu2"/>
        <w:numPr>
          <w:ilvl w:val="1"/>
          <w:numId w:val="19"/>
        </w:numPr>
      </w:pPr>
      <w:bookmarkStart w:id="140" w:name="_Toc139883379"/>
      <w:r>
        <w:t xml:space="preserve">Graficul cererilor de </w:t>
      </w:r>
      <w:proofErr w:type="spellStart"/>
      <w:r>
        <w:t>prefinanțare</w:t>
      </w:r>
      <w:proofErr w:type="spellEnd"/>
      <w:r>
        <w:t>/plată/rambursare</w:t>
      </w:r>
      <w:bookmarkEnd w:id="140"/>
    </w:p>
    <w:p w14:paraId="000004CE" w14:textId="77777777" w:rsidR="00FA020C" w:rsidRDefault="00246DDB">
      <w:pPr>
        <w:spacing w:line="259" w:lineRule="auto"/>
        <w:jc w:val="both"/>
        <w:rPr>
          <w:rFonts w:ascii="Montserrat" w:eastAsia="Montserrat" w:hAnsi="Montserrat" w:cs="Montserrat"/>
          <w:sz w:val="22"/>
          <w:szCs w:val="22"/>
        </w:rPr>
      </w:pPr>
      <w:r>
        <w:rPr>
          <w:rFonts w:ascii="Montserrat" w:eastAsia="Montserrat" w:hAnsi="Montserrat" w:cs="Montserrat"/>
          <w:sz w:val="22"/>
          <w:szCs w:val="22"/>
        </w:rPr>
        <w:t xml:space="preserve">Beneficiarii de finanțare vor elabora graficul de depunere al cererilor de </w:t>
      </w:r>
      <w:proofErr w:type="spellStart"/>
      <w:r>
        <w:rPr>
          <w:rFonts w:ascii="Montserrat" w:eastAsia="Montserrat" w:hAnsi="Montserrat" w:cs="Montserrat"/>
          <w:sz w:val="22"/>
          <w:szCs w:val="22"/>
        </w:rPr>
        <w:t>prefinanțare</w:t>
      </w:r>
      <w:proofErr w:type="spellEnd"/>
      <w:r>
        <w:rPr>
          <w:rFonts w:ascii="Montserrat" w:eastAsia="Montserrat" w:hAnsi="Montserrat" w:cs="Montserrat"/>
          <w:sz w:val="22"/>
          <w:szCs w:val="22"/>
        </w:rPr>
        <w:t>/ plată/rambursare, anexă la contractul de finanțare, în corelare cu calendarul proiectului, activitățile previzionate, indicatorii de etapă și bugetul proiectului, din cererea de finanțare.</w:t>
      </w:r>
    </w:p>
    <w:p w14:paraId="000004CF" w14:textId="77777777" w:rsidR="00FA020C" w:rsidRDefault="00246DDB">
      <w:pPr>
        <w:pStyle w:val="Titlu2"/>
        <w:numPr>
          <w:ilvl w:val="1"/>
          <w:numId w:val="19"/>
        </w:numPr>
      </w:pPr>
      <w:bookmarkStart w:id="141" w:name="_Toc139883380"/>
      <w:r>
        <w:t>Vizitele la fața locului</w:t>
      </w:r>
      <w:bookmarkEnd w:id="141"/>
    </w:p>
    <w:p w14:paraId="000004D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Conform Regulamentului CE nr. 1060/2021, Art. 74, Autoritatea de Management va efectua vizite pe teren pentru a verifica dacă </w:t>
      </w:r>
      <w:proofErr w:type="spellStart"/>
      <w:r>
        <w:rPr>
          <w:rFonts w:ascii="Montserrat" w:eastAsia="Montserrat" w:hAnsi="Montserrat" w:cs="Montserrat"/>
          <w:sz w:val="22"/>
          <w:szCs w:val="22"/>
        </w:rPr>
        <w:t>lucrarile</w:t>
      </w:r>
      <w:proofErr w:type="spellEnd"/>
      <w:r>
        <w:rPr>
          <w:rFonts w:ascii="Montserrat" w:eastAsia="Montserrat" w:hAnsi="Montserrat" w:cs="Montserrat"/>
          <w:sz w:val="22"/>
          <w:szCs w:val="22"/>
        </w:rPr>
        <w:t xml:space="preserve"> au fost executate, produsele au fost furnizate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serviciile prestate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dacă cheltuielile declarate de beneficiarii proiectelor au fost efectuate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sunt în conformitate cu regulamentele </w:t>
      </w:r>
      <w:proofErr w:type="spellStart"/>
      <w:r>
        <w:rPr>
          <w:rFonts w:ascii="Montserrat" w:eastAsia="Montserrat" w:hAnsi="Montserrat" w:cs="Montserrat"/>
          <w:sz w:val="22"/>
          <w:szCs w:val="22"/>
        </w:rPr>
        <w:t>Comunităţii</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cu </w:t>
      </w:r>
      <w:proofErr w:type="spellStart"/>
      <w:r>
        <w:rPr>
          <w:rFonts w:ascii="Montserrat" w:eastAsia="Montserrat" w:hAnsi="Montserrat" w:cs="Montserrat"/>
          <w:sz w:val="22"/>
          <w:szCs w:val="22"/>
        </w:rPr>
        <w:t>legislaţia</w:t>
      </w:r>
      <w:proofErr w:type="spellEnd"/>
      <w:r>
        <w:rPr>
          <w:rFonts w:ascii="Montserrat" w:eastAsia="Montserrat" w:hAnsi="Montserrat" w:cs="Montserrat"/>
          <w:sz w:val="22"/>
          <w:szCs w:val="22"/>
        </w:rPr>
        <w:t xml:space="preserve"> </w:t>
      </w:r>
      <w:proofErr w:type="spellStart"/>
      <w:r>
        <w:rPr>
          <w:rFonts w:ascii="Montserrat" w:eastAsia="Montserrat" w:hAnsi="Montserrat" w:cs="Montserrat"/>
          <w:sz w:val="22"/>
          <w:szCs w:val="22"/>
        </w:rPr>
        <w:t>naţională</w:t>
      </w:r>
      <w:proofErr w:type="spellEnd"/>
      <w:r>
        <w:rPr>
          <w:rFonts w:ascii="Montserrat" w:eastAsia="Montserrat" w:hAnsi="Montserrat" w:cs="Montserrat"/>
          <w:sz w:val="22"/>
          <w:szCs w:val="22"/>
        </w:rPr>
        <w:t xml:space="preserve">. </w:t>
      </w:r>
    </w:p>
    <w:p w14:paraId="000004D1"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prevăzute la art. 74 alin. (2) din Regulamentul (UE) nr.1060/2021 cuprind:</w:t>
      </w:r>
    </w:p>
    <w:p w14:paraId="000004D2"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verificări administrative ale documentelor ce </w:t>
      </w:r>
      <w:proofErr w:type="spellStart"/>
      <w:r>
        <w:rPr>
          <w:rFonts w:ascii="Montserrat" w:eastAsia="Montserrat" w:hAnsi="Montserrat" w:cs="Montserrat"/>
          <w:color w:val="000000"/>
          <w:sz w:val="22"/>
          <w:szCs w:val="22"/>
        </w:rPr>
        <w:t>însoţesc</w:t>
      </w:r>
      <w:proofErr w:type="spellEnd"/>
      <w:r>
        <w:rPr>
          <w:rFonts w:ascii="Montserrat" w:eastAsia="Montserrat" w:hAnsi="Montserrat" w:cs="Montserrat"/>
          <w:color w:val="000000"/>
          <w:sz w:val="22"/>
          <w:szCs w:val="22"/>
        </w:rPr>
        <w:t xml:space="preserve"> cererile de </w:t>
      </w:r>
      <w:proofErr w:type="spellStart"/>
      <w:r>
        <w:rPr>
          <w:rFonts w:ascii="Montserrat" w:eastAsia="Montserrat" w:hAnsi="Montserrat" w:cs="Montserrat"/>
          <w:color w:val="000000"/>
          <w:sz w:val="22"/>
          <w:szCs w:val="22"/>
        </w:rPr>
        <w:t>prefinanţare</w:t>
      </w:r>
      <w:proofErr w:type="spellEnd"/>
      <w:r>
        <w:rPr>
          <w:rFonts w:ascii="Montserrat" w:eastAsia="Montserrat" w:hAnsi="Montserrat" w:cs="Montserrat"/>
          <w:color w:val="000000"/>
          <w:sz w:val="22"/>
          <w:szCs w:val="22"/>
        </w:rPr>
        <w:t>/plată/rambursare prezentate de beneficiarii proiectelor;</w:t>
      </w:r>
    </w:p>
    <w:p w14:paraId="000004D3"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verificări la </w:t>
      </w:r>
      <w:proofErr w:type="spellStart"/>
      <w:r>
        <w:rPr>
          <w:rFonts w:ascii="Montserrat" w:eastAsia="Montserrat" w:hAnsi="Montserrat" w:cs="Montserrat"/>
          <w:color w:val="000000"/>
          <w:sz w:val="22"/>
          <w:szCs w:val="22"/>
        </w:rPr>
        <w:t>faţa</w:t>
      </w:r>
      <w:proofErr w:type="spellEnd"/>
      <w:r>
        <w:rPr>
          <w:rFonts w:ascii="Montserrat" w:eastAsia="Montserrat" w:hAnsi="Montserrat" w:cs="Montserrat"/>
          <w:color w:val="000000"/>
          <w:sz w:val="22"/>
          <w:szCs w:val="22"/>
        </w:rPr>
        <w:t xml:space="preserve"> locului ale proiectelor. </w:t>
      </w:r>
    </w:p>
    <w:p w14:paraId="000004D4" w14:textId="77777777" w:rsidR="00FA020C" w:rsidRDefault="00FA020C">
      <w:pPr>
        <w:jc w:val="both"/>
        <w:rPr>
          <w:rFonts w:ascii="Montserrat" w:eastAsia="Montserrat" w:hAnsi="Montserrat" w:cs="Montserrat"/>
          <w:sz w:val="22"/>
          <w:szCs w:val="22"/>
        </w:rPr>
      </w:pPr>
    </w:p>
    <w:p w14:paraId="000004D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Verificările pe teren au ca scop:</w:t>
      </w:r>
    </w:p>
    <w:p w14:paraId="000004D6" w14:textId="77777777" w:rsidR="00FA020C" w:rsidRDefault="00246DDB">
      <w:pPr>
        <w:numPr>
          <w:ilvl w:val="0"/>
          <w:numId w:val="21"/>
        </w:numPr>
        <w:pBdr>
          <w:top w:val="nil"/>
          <w:left w:val="nil"/>
          <w:bottom w:val="nil"/>
          <w:right w:val="nil"/>
          <w:between w:val="nil"/>
        </w:pBdr>
        <w:spacing w:before="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asigure că proiectul se realizează conform </w:t>
      </w:r>
      <w:proofErr w:type="spellStart"/>
      <w:r>
        <w:rPr>
          <w:rFonts w:ascii="Montserrat" w:eastAsia="Montserrat" w:hAnsi="Montserrat" w:cs="Montserrat"/>
          <w:color w:val="000000"/>
          <w:sz w:val="22"/>
          <w:szCs w:val="22"/>
        </w:rPr>
        <w:t>condiţiilor</w:t>
      </w:r>
      <w:proofErr w:type="spellEnd"/>
      <w:r>
        <w:rPr>
          <w:rFonts w:ascii="Montserrat" w:eastAsia="Montserrat" w:hAnsi="Montserrat" w:cs="Montserrat"/>
          <w:color w:val="000000"/>
          <w:sz w:val="22"/>
          <w:szCs w:val="22"/>
        </w:rPr>
        <w:t xml:space="preserve"> contractuale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activităţilor</w:t>
      </w:r>
      <w:proofErr w:type="spellEnd"/>
      <w:r>
        <w:rPr>
          <w:rFonts w:ascii="Montserrat" w:eastAsia="Montserrat" w:hAnsi="Montserrat" w:cs="Montserrat"/>
          <w:color w:val="000000"/>
          <w:sz w:val="22"/>
          <w:szCs w:val="22"/>
        </w:rPr>
        <w:t xml:space="preserve"> descrise în cererea de </w:t>
      </w:r>
      <w:proofErr w:type="spellStart"/>
      <w:r>
        <w:rPr>
          <w:rFonts w:ascii="Montserrat" w:eastAsia="Montserrat" w:hAnsi="Montserrat" w:cs="Montserrat"/>
          <w:color w:val="000000"/>
          <w:sz w:val="22"/>
          <w:szCs w:val="22"/>
        </w:rPr>
        <w:t>finanţare</w:t>
      </w:r>
      <w:proofErr w:type="spellEnd"/>
      <w:r>
        <w:rPr>
          <w:rFonts w:ascii="Montserrat" w:eastAsia="Montserrat" w:hAnsi="Montserrat" w:cs="Montserrat"/>
          <w:color w:val="000000"/>
          <w:sz w:val="22"/>
          <w:szCs w:val="22"/>
        </w:rPr>
        <w:t xml:space="preserve">; </w:t>
      </w:r>
    </w:p>
    <w:p w14:paraId="000004D7"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constate livrarea produsului / prestarea serviciului / </w:t>
      </w:r>
      <w:proofErr w:type="spellStart"/>
      <w:r>
        <w:rPr>
          <w:rFonts w:ascii="Montserrat" w:eastAsia="Montserrat" w:hAnsi="Montserrat" w:cs="Montserrat"/>
          <w:color w:val="000000"/>
          <w:sz w:val="22"/>
          <w:szCs w:val="22"/>
        </w:rPr>
        <w:t>executia</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lucrarilor</w:t>
      </w:r>
      <w:proofErr w:type="spellEnd"/>
      <w:r>
        <w:rPr>
          <w:rFonts w:ascii="Montserrat" w:eastAsia="Montserrat" w:hAnsi="Montserrat" w:cs="Montserrat"/>
          <w:color w:val="000000"/>
          <w:sz w:val="22"/>
          <w:szCs w:val="22"/>
        </w:rPr>
        <w:t xml:space="preserve"> în conformitate cu termenii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condiţiile</w:t>
      </w:r>
      <w:proofErr w:type="spellEnd"/>
      <w:r>
        <w:rPr>
          <w:rFonts w:ascii="Montserrat" w:eastAsia="Montserrat" w:hAnsi="Montserrat" w:cs="Montserrat"/>
          <w:color w:val="000000"/>
          <w:sz w:val="22"/>
          <w:szCs w:val="22"/>
        </w:rPr>
        <w:t xml:space="preserve"> contractului economic, </w:t>
      </w:r>
      <w:proofErr w:type="spellStart"/>
      <w:r>
        <w:rPr>
          <w:rFonts w:ascii="Montserrat" w:eastAsia="Montserrat" w:hAnsi="Montserrat" w:cs="Montserrat"/>
          <w:color w:val="000000"/>
          <w:sz w:val="22"/>
          <w:szCs w:val="22"/>
        </w:rPr>
        <w:t>evoluţia</w:t>
      </w:r>
      <w:proofErr w:type="spellEnd"/>
      <w:r>
        <w:rPr>
          <w:rFonts w:ascii="Montserrat" w:eastAsia="Montserrat" w:hAnsi="Montserrat" w:cs="Montserrat"/>
          <w:color w:val="000000"/>
          <w:sz w:val="22"/>
          <w:szCs w:val="22"/>
        </w:rPr>
        <w:t xml:space="preserve"> fizică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respectarea normelor UE privind publicitatea,  stadiul fizic de realizare a proiectului; </w:t>
      </w:r>
    </w:p>
    <w:p w14:paraId="000004D8" w14:textId="77777777" w:rsidR="00FA020C" w:rsidRDefault="00246DDB">
      <w:pPr>
        <w:numPr>
          <w:ilvl w:val="0"/>
          <w:numId w:val="21"/>
        </w:numPr>
        <w:pBdr>
          <w:top w:val="nil"/>
          <w:left w:val="nil"/>
          <w:bottom w:val="nil"/>
          <w:right w:val="nil"/>
          <w:between w:val="nil"/>
        </w:pBdr>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verificarea pe teren va avea în vedere </w:t>
      </w:r>
      <w:proofErr w:type="spellStart"/>
      <w:r>
        <w:rPr>
          <w:rFonts w:ascii="Montserrat" w:eastAsia="Montserrat" w:hAnsi="Montserrat" w:cs="Montserrat"/>
          <w:color w:val="000000"/>
          <w:sz w:val="22"/>
          <w:szCs w:val="22"/>
        </w:rPr>
        <w:t>existenţa</w:t>
      </w:r>
      <w:proofErr w:type="spellEnd"/>
      <w:r>
        <w:rPr>
          <w:rFonts w:ascii="Montserrat" w:eastAsia="Montserrat" w:hAnsi="Montserrat" w:cs="Montserrat"/>
          <w:color w:val="000000"/>
          <w:sz w:val="22"/>
          <w:szCs w:val="22"/>
        </w:rPr>
        <w:t xml:space="preserve"> unui sistem de înregistrare în contabilitate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folosirea de coduri analitice distincte pentru </w:t>
      </w:r>
      <w:proofErr w:type="spellStart"/>
      <w:r>
        <w:rPr>
          <w:rFonts w:ascii="Montserrat" w:eastAsia="Montserrat" w:hAnsi="Montserrat" w:cs="Montserrat"/>
          <w:color w:val="000000"/>
          <w:sz w:val="22"/>
          <w:szCs w:val="22"/>
        </w:rPr>
        <w:t>activităţile</w:t>
      </w:r>
      <w:proofErr w:type="spellEnd"/>
      <w:r>
        <w:rPr>
          <w:rFonts w:ascii="Montserrat" w:eastAsia="Montserrat" w:hAnsi="Montserrat" w:cs="Montserrat"/>
          <w:color w:val="000000"/>
          <w:sz w:val="22"/>
          <w:szCs w:val="22"/>
        </w:rPr>
        <w:t xml:space="preserve"> aferente proiectelor;  </w:t>
      </w:r>
    </w:p>
    <w:p w14:paraId="000004D9" w14:textId="77777777" w:rsidR="00FA020C" w:rsidRDefault="00246DDB">
      <w:pPr>
        <w:numPr>
          <w:ilvl w:val="0"/>
          <w:numId w:val="21"/>
        </w:numPr>
        <w:pBdr>
          <w:top w:val="nil"/>
          <w:left w:val="nil"/>
          <w:bottom w:val="nil"/>
          <w:right w:val="nil"/>
          <w:between w:val="nil"/>
        </w:pBdr>
        <w:spacing w:after="120"/>
        <w:jc w:val="both"/>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să asigure că cheltuielile declarate sunt eligibile – că toate facturile depuse spre decontare sunt aferente implementării proiectului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sunt efectuate în conformitate cu prevederile comunitare </w:t>
      </w:r>
      <w:proofErr w:type="spellStart"/>
      <w:r>
        <w:rPr>
          <w:rFonts w:ascii="Montserrat" w:eastAsia="Montserrat" w:hAnsi="Montserrat" w:cs="Montserrat"/>
          <w:color w:val="000000"/>
          <w:sz w:val="22"/>
          <w:szCs w:val="22"/>
        </w:rPr>
        <w:t>şi</w:t>
      </w:r>
      <w:proofErr w:type="spellEnd"/>
      <w:r>
        <w:rPr>
          <w:rFonts w:ascii="Montserrat" w:eastAsia="Montserrat" w:hAnsi="Montserrat" w:cs="Montserrat"/>
          <w:color w:val="000000"/>
          <w:sz w:val="22"/>
          <w:szCs w:val="22"/>
        </w:rPr>
        <w:t xml:space="preserve"> </w:t>
      </w:r>
      <w:proofErr w:type="spellStart"/>
      <w:r>
        <w:rPr>
          <w:rFonts w:ascii="Montserrat" w:eastAsia="Montserrat" w:hAnsi="Montserrat" w:cs="Montserrat"/>
          <w:color w:val="000000"/>
          <w:sz w:val="22"/>
          <w:szCs w:val="22"/>
        </w:rPr>
        <w:t>naţionale</w:t>
      </w:r>
      <w:proofErr w:type="spellEnd"/>
      <w:r>
        <w:rPr>
          <w:rFonts w:ascii="Montserrat" w:eastAsia="Montserrat" w:hAnsi="Montserrat" w:cs="Montserrat"/>
          <w:color w:val="000000"/>
          <w:sz w:val="22"/>
          <w:szCs w:val="22"/>
        </w:rPr>
        <w:t>;</w:t>
      </w:r>
    </w:p>
    <w:p w14:paraId="000004DA"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Beneficiarul unui proiect finanțat din fonduri europene are obligația îndosarierii și păstrării în bune condiții a tuturor documentelor aferente proiectului. Obligația poate fi îndeplinită și prin arhivarea electronică a tuturor documentelor aferente proiectului, potrivit prevederilor </w:t>
      </w:r>
      <w:hyperlink r:id="rId21">
        <w:r>
          <w:rPr>
            <w:rFonts w:ascii="Montserrat" w:eastAsia="Montserrat" w:hAnsi="Montserrat" w:cs="Montserrat"/>
            <w:sz w:val="22"/>
            <w:szCs w:val="22"/>
          </w:rPr>
          <w:t>Legii nr. 135/2007</w:t>
        </w:r>
      </w:hyperlink>
      <w:r>
        <w:rPr>
          <w:rFonts w:ascii="Montserrat" w:eastAsia="Montserrat" w:hAnsi="Montserrat" w:cs="Montserrat"/>
          <w:sz w:val="22"/>
          <w:szCs w:val="22"/>
        </w:rPr>
        <w:t> privind arhivarea documentelor în formă electronică, republicată.</w:t>
      </w:r>
    </w:p>
    <w:p w14:paraId="000004DB"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Beneficiarul și/sau partenerii au obligația de a pune la dispoziția </w:t>
      </w:r>
      <w:proofErr w:type="spellStart"/>
      <w:r>
        <w:rPr>
          <w:rFonts w:ascii="Montserrat" w:eastAsia="Montserrat" w:hAnsi="Montserrat" w:cs="Montserrat"/>
          <w:sz w:val="22"/>
          <w:szCs w:val="22"/>
        </w:rPr>
        <w:t>Autoritatii</w:t>
      </w:r>
      <w:proofErr w:type="spellEnd"/>
      <w:r>
        <w:rPr>
          <w:rFonts w:ascii="Montserrat" w:eastAsia="Montserrat" w:hAnsi="Montserrat" w:cs="Montserrat"/>
          <w:sz w:val="22"/>
          <w:szCs w:val="22"/>
        </w:rPr>
        <w:t xml:space="preserve"> de management documentele și/sau informațiile necesare pentru verificarea modului de utilizare a finanțării nerambursabile și să asigure condițiile pentru efectuarea verificărilor la fața locului. </w:t>
      </w:r>
    </w:p>
    <w:p w14:paraId="000004DC"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 xml:space="preserve">În  vederea  efectuării  verificărilor la fața locului, Beneficiarul  și  partenerii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w:t>
      </w:r>
      <w:r>
        <w:rPr>
          <w:rFonts w:ascii="Montserrat" w:eastAsia="Montserrat" w:hAnsi="Montserrat" w:cs="Montserrat"/>
          <w:sz w:val="22"/>
          <w:szCs w:val="22"/>
        </w:rPr>
        <w:lastRenderedPageBreak/>
        <w:t xml:space="preserve">suport hârtie sau în format electronic. Documentele trebuie sa fie ușor accesibile și arhivate astfel încât, să permită verificarea lor. </w:t>
      </w:r>
    </w:p>
    <w:p w14:paraId="000004DD"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In situația arhivării electronice potrivit prevederilor </w:t>
      </w:r>
      <w:hyperlink r:id="rId22">
        <w:r>
          <w:rPr>
            <w:rFonts w:ascii="Montserrat" w:eastAsia="Montserrat" w:hAnsi="Montserrat" w:cs="Montserrat"/>
            <w:sz w:val="22"/>
            <w:szCs w:val="22"/>
          </w:rPr>
          <w:t>Legii nr. 135/2007</w:t>
        </w:r>
      </w:hyperlink>
      <w:r>
        <w:rPr>
          <w:rFonts w:ascii="Montserrat" w:eastAsia="Montserrat" w:hAnsi="Montserrat" w:cs="Montserrat"/>
          <w:sz w:val="22"/>
          <w:szCs w:val="22"/>
        </w:rPr>
        <w:t xml:space="preserve">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 </w:t>
      </w:r>
    </w:p>
    <w:p w14:paraId="000004DE" w14:textId="77777777" w:rsidR="00FA020C" w:rsidRDefault="00246DDB">
      <w:pPr>
        <w:tabs>
          <w:tab w:val="left" w:pos="180"/>
        </w:tabs>
        <w:ind w:right="76"/>
        <w:jc w:val="both"/>
        <w:rPr>
          <w:rFonts w:ascii="Montserrat" w:eastAsia="Montserrat" w:hAnsi="Montserrat" w:cs="Montserrat"/>
          <w:sz w:val="22"/>
          <w:szCs w:val="22"/>
        </w:rPr>
      </w:pPr>
      <w:r>
        <w:rPr>
          <w:rFonts w:ascii="Montserrat" w:eastAsia="Montserrat" w:hAnsi="Montserrat" w:cs="Montserrat"/>
          <w:sz w:val="22"/>
          <w:szCs w:val="22"/>
        </w:rPr>
        <w:t>Toate documentele  vor fi păstrate până la  închiderea oficială  a  Programului  sau  până  la expirarea perioadei de durabilitate a proiectului, oricare intervine ultima. Termenul minim de asigurare a disponibilității documentelor nu poate fi mai mic de 5 ani începând cu data de 31 decembrie a anului în care a fost efectuată ultima plată de către AM către beneficiar.</w:t>
      </w:r>
    </w:p>
    <w:p w14:paraId="000004DF" w14:textId="77777777" w:rsidR="00FA020C" w:rsidRDefault="00246DDB">
      <w:pPr>
        <w:jc w:val="both"/>
        <w:rPr>
          <w:rFonts w:ascii="Montserrat" w:eastAsia="Montserrat" w:hAnsi="Montserrat" w:cs="Montserrat"/>
          <w:sz w:val="22"/>
          <w:szCs w:val="22"/>
        </w:rPr>
      </w:pPr>
      <w:bookmarkStart w:id="142" w:name="_heading=h.38czs75" w:colFirst="0" w:colLast="0"/>
      <w:bookmarkEnd w:id="142"/>
      <w:r>
        <w:rPr>
          <w:rFonts w:ascii="Montserrat" w:eastAsia="Montserrat" w:hAnsi="Montserrat" w:cs="Montserrat"/>
          <w:sz w:val="22"/>
          <w:szCs w:val="22"/>
        </w:rPr>
        <w:t xml:space="preserve">În vederea </w:t>
      </w:r>
      <w:proofErr w:type="spellStart"/>
      <w:r>
        <w:rPr>
          <w:rFonts w:ascii="Montserrat" w:eastAsia="Montserrat" w:hAnsi="Montserrat" w:cs="Montserrat"/>
          <w:sz w:val="22"/>
          <w:szCs w:val="22"/>
        </w:rPr>
        <w:t>efectuarii</w:t>
      </w:r>
      <w:proofErr w:type="spellEnd"/>
      <w:r>
        <w:rPr>
          <w:rFonts w:ascii="Montserrat" w:eastAsia="Montserrat" w:hAnsi="Montserrat" w:cs="Montserrat"/>
          <w:sz w:val="22"/>
          <w:szCs w:val="22"/>
        </w:rPr>
        <w:t xml:space="preserve"> vizitei la fata locului, Autoritatea de management va notifica Beneficiarul cu privire la proiectul/proiectele ce urmează a fi examinate, specificând cine va efectua vizita pe teren </w:t>
      </w:r>
      <w:proofErr w:type="spellStart"/>
      <w:r>
        <w:rPr>
          <w:rFonts w:ascii="Montserrat" w:eastAsia="Montserrat" w:hAnsi="Montserrat" w:cs="Montserrat"/>
          <w:sz w:val="22"/>
          <w:szCs w:val="22"/>
        </w:rPr>
        <w:t>şi</w:t>
      </w:r>
      <w:proofErr w:type="spellEnd"/>
      <w:r>
        <w:rPr>
          <w:rFonts w:ascii="Montserrat" w:eastAsia="Montserrat" w:hAnsi="Montserrat" w:cs="Montserrat"/>
          <w:sz w:val="22"/>
          <w:szCs w:val="22"/>
        </w:rPr>
        <w:t xml:space="preserve"> în ce perioadă. </w:t>
      </w:r>
    </w:p>
    <w:p w14:paraId="000004E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Vizita pe teren se va finaliza, pe baza constatărilor, prin completarea Raportului privind vizita la </w:t>
      </w:r>
      <w:proofErr w:type="spellStart"/>
      <w:r>
        <w:rPr>
          <w:rFonts w:ascii="Montserrat" w:eastAsia="Montserrat" w:hAnsi="Montserrat" w:cs="Montserrat"/>
          <w:sz w:val="22"/>
          <w:szCs w:val="22"/>
        </w:rPr>
        <w:t>faţa</w:t>
      </w:r>
      <w:proofErr w:type="spellEnd"/>
      <w:r>
        <w:rPr>
          <w:rFonts w:ascii="Montserrat" w:eastAsia="Montserrat" w:hAnsi="Montserrat" w:cs="Montserrat"/>
          <w:sz w:val="22"/>
          <w:szCs w:val="22"/>
        </w:rPr>
        <w:t xml:space="preserve"> locului în perioada de implementare (Anexa 6 la OUG 23/2023, aprobata prin Ordinul nr. 1777/2023), în care se vor include </w:t>
      </w:r>
      <w:proofErr w:type="spellStart"/>
      <w:r>
        <w:rPr>
          <w:rFonts w:ascii="Montserrat" w:eastAsia="Montserrat" w:hAnsi="Montserrat" w:cs="Montserrat"/>
          <w:sz w:val="22"/>
          <w:szCs w:val="22"/>
        </w:rPr>
        <w:t>observatii</w:t>
      </w:r>
      <w:proofErr w:type="spellEnd"/>
      <w:r>
        <w:rPr>
          <w:rFonts w:ascii="Montserrat" w:eastAsia="Montserrat" w:hAnsi="Montserrat" w:cs="Montserrat"/>
          <w:sz w:val="22"/>
          <w:szCs w:val="22"/>
        </w:rPr>
        <w:t xml:space="preserve">, concluzii, precum si recomandări privind </w:t>
      </w:r>
      <w:proofErr w:type="spellStart"/>
      <w:r>
        <w:rPr>
          <w:rFonts w:ascii="Montserrat" w:eastAsia="Montserrat" w:hAnsi="Montserrat" w:cs="Montserrat"/>
          <w:sz w:val="22"/>
          <w:szCs w:val="22"/>
        </w:rPr>
        <w:t>acţiunile</w:t>
      </w:r>
      <w:proofErr w:type="spellEnd"/>
      <w:r>
        <w:rPr>
          <w:rFonts w:ascii="Montserrat" w:eastAsia="Montserrat" w:hAnsi="Montserrat" w:cs="Montserrat"/>
          <w:sz w:val="22"/>
          <w:szCs w:val="22"/>
        </w:rPr>
        <w:t xml:space="preserve"> care trebuie întreprinse de beneficiar pentru remedierea problemelor constatate si termenele de </w:t>
      </w:r>
      <w:proofErr w:type="spellStart"/>
      <w:r>
        <w:rPr>
          <w:rFonts w:ascii="Montserrat" w:eastAsia="Montserrat" w:hAnsi="Montserrat" w:cs="Montserrat"/>
          <w:sz w:val="22"/>
          <w:szCs w:val="22"/>
        </w:rPr>
        <w:t>raspuns</w:t>
      </w:r>
      <w:proofErr w:type="spellEnd"/>
      <w:r>
        <w:rPr>
          <w:rFonts w:ascii="Montserrat" w:eastAsia="Montserrat" w:hAnsi="Montserrat" w:cs="Montserrat"/>
          <w:sz w:val="22"/>
          <w:szCs w:val="22"/>
        </w:rPr>
        <w:t xml:space="preserve">.  </w:t>
      </w:r>
    </w:p>
    <w:p w14:paraId="000004E1" w14:textId="77777777" w:rsidR="00FA020C" w:rsidRDefault="00FA020C">
      <w:pPr>
        <w:jc w:val="both"/>
        <w:rPr>
          <w:rFonts w:ascii="Montserrat" w:eastAsia="Montserrat" w:hAnsi="Montserrat" w:cs="Montserrat"/>
          <w:sz w:val="22"/>
          <w:szCs w:val="22"/>
        </w:rPr>
      </w:pPr>
      <w:bookmarkStart w:id="143" w:name="_heading=h.1nia2ey" w:colFirst="0" w:colLast="0"/>
      <w:bookmarkEnd w:id="143"/>
    </w:p>
    <w:p w14:paraId="000004E2" w14:textId="77777777" w:rsidR="00FA020C" w:rsidRDefault="00246DDB">
      <w:pPr>
        <w:pStyle w:val="Titlu1"/>
        <w:numPr>
          <w:ilvl w:val="0"/>
          <w:numId w:val="19"/>
        </w:numPr>
      </w:pPr>
      <w:bookmarkStart w:id="144" w:name="_Toc139883381"/>
      <w:r>
        <w:t>MODIFICAREA</w:t>
      </w:r>
      <w:r>
        <w:rPr>
          <w:rFonts w:eastAsia="Montserrat" w:cs="Montserrat"/>
        </w:rPr>
        <w:t xml:space="preserve"> GHIDULUI SOLICITANTULUI</w:t>
      </w:r>
      <w:bookmarkEnd w:id="144"/>
    </w:p>
    <w:p w14:paraId="000004E3" w14:textId="77777777" w:rsidR="00FA020C" w:rsidRDefault="00246DDB">
      <w:pPr>
        <w:pStyle w:val="Titlu2"/>
        <w:numPr>
          <w:ilvl w:val="1"/>
          <w:numId w:val="19"/>
        </w:numPr>
      </w:pPr>
      <w:bookmarkStart w:id="145" w:name="_Toc139883382"/>
      <w:r>
        <w:t>Aspectele care pot face obiectul modificărilor prevederilor ghidului solicitantului</w:t>
      </w:r>
      <w:bookmarkEnd w:id="145"/>
    </w:p>
    <w:p w14:paraId="000004E4"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b/>
      </w:r>
    </w:p>
    <w:p w14:paraId="000004E5"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Aspectele prevăzute în cadrul ghidului solicitantului se raportează la legislația în vigoare. Modificarea prevederilor legale în vigoare poate determina AM PR NORD EST să solicite documente suplimentare și/sau respectarea unor condiții suplimentare față de prevederile respectivului document, pentru conformarea cu modificările legislative intervenite. </w:t>
      </w:r>
    </w:p>
    <w:p w14:paraId="000004E6" w14:textId="77777777" w:rsidR="00FA020C" w:rsidRDefault="00FA020C">
      <w:pPr>
        <w:jc w:val="both"/>
        <w:rPr>
          <w:rFonts w:ascii="Montserrat" w:eastAsia="Montserrat" w:hAnsi="Montserrat" w:cs="Montserrat"/>
          <w:sz w:val="22"/>
          <w:szCs w:val="22"/>
        </w:rPr>
      </w:pPr>
    </w:p>
    <w:p w14:paraId="000004E7"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AM PR NORD EST poate emite una sau mai multe actualizări ale ghidului, cu obligația specificării în cadrul acestora a condițiilor tranzitorii pentru proiectele aflate în diferite stadii ale procesului de evaluare și contractare. De asemenea, AM PR Nord-Est poate emite clarificări/interpretări ale prevederilor ghidului, cu condiția ca acestea să nu modifice/ să completeze prevederile acestuia.</w:t>
      </w:r>
    </w:p>
    <w:p w14:paraId="000004E8" w14:textId="77777777" w:rsidR="00FA020C" w:rsidRDefault="00FA020C">
      <w:pPr>
        <w:jc w:val="both"/>
        <w:rPr>
          <w:rFonts w:ascii="Montserrat" w:eastAsia="Montserrat" w:hAnsi="Montserrat" w:cs="Montserrat"/>
          <w:sz w:val="22"/>
          <w:szCs w:val="22"/>
        </w:rPr>
      </w:pPr>
    </w:p>
    <w:p w14:paraId="000004E9" w14:textId="77777777" w:rsidR="00FA020C" w:rsidRDefault="00246DDB">
      <w:pPr>
        <w:pStyle w:val="Titlu2"/>
        <w:numPr>
          <w:ilvl w:val="1"/>
          <w:numId w:val="19"/>
        </w:numPr>
      </w:pPr>
      <w:bookmarkStart w:id="146" w:name="_Toc139883383"/>
      <w:r>
        <w:t>Condiții privind aplicarea modificărilor pentru cererile de finanțare aflate în procesul de selecție (condiții tranzitorii)</w:t>
      </w:r>
      <w:bookmarkEnd w:id="146"/>
    </w:p>
    <w:p w14:paraId="000004EA" w14:textId="77777777" w:rsidR="00FA020C" w:rsidRDefault="00FA020C">
      <w:pPr>
        <w:jc w:val="both"/>
        <w:rPr>
          <w:rFonts w:ascii="Montserrat" w:eastAsia="Montserrat" w:hAnsi="Montserrat" w:cs="Montserrat"/>
          <w:b/>
          <w:i/>
        </w:rPr>
      </w:pPr>
    </w:p>
    <w:p w14:paraId="000004EB"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 xml:space="preserve">In conformitate cu cele precizate la secțiunea 13.1., AM PR Nord-Est EST poate emite una sau mai multe actualizări ale ghidului, cu obligația specificării în cadrul acestora a condițiilor tranzitorii pentru proiectele aflate în diferite stadii ale procesului de evaluare și contractare. </w:t>
      </w:r>
    </w:p>
    <w:p w14:paraId="000004EC" w14:textId="77777777" w:rsidR="00FA020C" w:rsidRDefault="00FA020C">
      <w:pPr>
        <w:jc w:val="both"/>
        <w:rPr>
          <w:rFonts w:ascii="Montserrat" w:eastAsia="Montserrat" w:hAnsi="Montserrat" w:cs="Montserrat"/>
          <w:sz w:val="22"/>
          <w:szCs w:val="22"/>
        </w:rPr>
      </w:pPr>
    </w:p>
    <w:p w14:paraId="000004ED"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În funcție de modificările intervenite, AM PR NORD EST se va asigura de respectarea principiului privind tratamentul nediscriminatoriu al tuturor solicitanților la finanțare, asigurând, totodată, și transparența sistemului de evaluare prin publicarea tuturor modificărilor și condițiilor suplimentare intervenite ulterior publicării ghidului.</w:t>
      </w:r>
    </w:p>
    <w:p w14:paraId="000004EE" w14:textId="77777777" w:rsidR="00FA020C" w:rsidRDefault="00FA020C">
      <w:pPr>
        <w:jc w:val="both"/>
        <w:rPr>
          <w:rFonts w:ascii="Montserrat" w:eastAsia="Montserrat" w:hAnsi="Montserrat" w:cs="Montserrat"/>
          <w:b/>
          <w:i/>
        </w:rPr>
      </w:pPr>
    </w:p>
    <w:p w14:paraId="000004EF" w14:textId="77777777" w:rsidR="00FA020C" w:rsidRDefault="00246DDB">
      <w:pPr>
        <w:pStyle w:val="Titlu1"/>
        <w:numPr>
          <w:ilvl w:val="0"/>
          <w:numId w:val="19"/>
        </w:numPr>
        <w:rPr>
          <w:sz w:val="22"/>
          <w:szCs w:val="22"/>
        </w:rPr>
      </w:pPr>
      <w:bookmarkStart w:id="147" w:name="_Toc139883384"/>
      <w:r>
        <w:t>ANEXE</w:t>
      </w:r>
      <w:bookmarkEnd w:id="147"/>
      <w:r>
        <w:rPr>
          <w:sz w:val="22"/>
          <w:szCs w:val="22"/>
        </w:rPr>
        <w:tab/>
      </w:r>
    </w:p>
    <w:p w14:paraId="000004F0" w14:textId="77777777" w:rsidR="00FA020C" w:rsidRDefault="00246DDB">
      <w:pPr>
        <w:jc w:val="both"/>
        <w:rPr>
          <w:rFonts w:ascii="Montserrat" w:eastAsia="Montserrat" w:hAnsi="Montserrat" w:cs="Montserrat"/>
          <w:sz w:val="22"/>
          <w:szCs w:val="22"/>
        </w:rPr>
      </w:pPr>
      <w:r>
        <w:rPr>
          <w:rFonts w:ascii="Montserrat" w:eastAsia="Montserrat" w:hAnsi="Montserrat" w:cs="Montserrat"/>
          <w:sz w:val="22"/>
          <w:szCs w:val="22"/>
        </w:rPr>
        <w:t>La prezentul document sunt anexate următoarele:</w:t>
      </w:r>
    </w:p>
    <w:p w14:paraId="000004F1" w14:textId="77777777" w:rsidR="00FA020C" w:rsidRDefault="00246DDB">
      <w:pPr>
        <w:numPr>
          <w:ilvl w:val="0"/>
          <w:numId w:val="5"/>
        </w:numPr>
        <w:pBdr>
          <w:top w:val="nil"/>
          <w:left w:val="nil"/>
          <w:bottom w:val="nil"/>
          <w:right w:val="nil"/>
          <w:between w:val="nil"/>
        </w:pBdr>
        <w:spacing w:before="120"/>
        <w:rPr>
          <w:rFonts w:ascii="Montserrat" w:eastAsia="Montserrat" w:hAnsi="Montserrat" w:cs="Montserrat"/>
          <w:color w:val="000000"/>
          <w:sz w:val="22"/>
          <w:szCs w:val="22"/>
        </w:rPr>
      </w:pPr>
      <w:r>
        <w:rPr>
          <w:rFonts w:ascii="Montserrat" w:eastAsia="Montserrat" w:hAnsi="Montserrat" w:cs="Montserrat"/>
          <w:color w:val="000000"/>
          <w:sz w:val="22"/>
          <w:szCs w:val="22"/>
        </w:rPr>
        <w:t>Anexa 1. Instrucțiuni privind completarea cererii de finanțare</w:t>
      </w:r>
    </w:p>
    <w:p w14:paraId="000004F2"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2. Grila de evaluare tehnica si financiara</w:t>
      </w:r>
    </w:p>
    <w:p w14:paraId="000004F3"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3. Declarația unică</w:t>
      </w:r>
    </w:p>
    <w:p w14:paraId="000004F4"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4. Ajutor de stat</w:t>
      </w:r>
    </w:p>
    <w:p w14:paraId="000004F5"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5. Cheltuieli eligibile mobilitate urbană</w:t>
      </w:r>
    </w:p>
    <w:p w14:paraId="000004F6"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 xml:space="preserve">Anexa 6. </w:t>
      </w:r>
      <w:proofErr w:type="spellStart"/>
      <w:r>
        <w:rPr>
          <w:rFonts w:ascii="Montserrat" w:eastAsia="Montserrat" w:hAnsi="Montserrat" w:cs="Montserrat"/>
          <w:color w:val="000000"/>
          <w:sz w:val="22"/>
          <w:szCs w:val="22"/>
        </w:rPr>
        <w:t>Grila_PT</w:t>
      </w:r>
      <w:proofErr w:type="spellEnd"/>
    </w:p>
    <w:p w14:paraId="000004F7"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7. Model Acord Parteneriat</w:t>
      </w:r>
    </w:p>
    <w:p w14:paraId="000004F8"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8. Lista de echipamente, dotări, lucrări</w:t>
      </w:r>
    </w:p>
    <w:p w14:paraId="000004F9"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9. Notă încadrare în limitele de proprietate și în standardele de cost</w:t>
      </w:r>
    </w:p>
    <w:p w14:paraId="000004FA"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10. Raport privind stadiul fizic al investiției</w:t>
      </w:r>
    </w:p>
    <w:p w14:paraId="000004FB"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11. Declarația privind realizarea de modificări pe parcursul procesului de evaluare</w:t>
      </w:r>
    </w:p>
    <w:p w14:paraId="000004FC"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12. Model orientativ de Hotărâre de aprobare a proiectului.</w:t>
      </w:r>
    </w:p>
    <w:p w14:paraId="000004FD"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13. Grila de contractare</w:t>
      </w:r>
    </w:p>
    <w:p w14:paraId="000004FE"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14. Cerificarea aplicației</w:t>
      </w:r>
    </w:p>
    <w:p w14:paraId="000004FF"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16. Contract de finanțare</w:t>
      </w:r>
    </w:p>
    <w:p w14:paraId="00000500"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17. Condiții specifice.</w:t>
      </w:r>
    </w:p>
    <w:p w14:paraId="00000501" w14:textId="77777777" w:rsidR="00FA020C" w:rsidRDefault="00246DDB">
      <w:pPr>
        <w:numPr>
          <w:ilvl w:val="0"/>
          <w:numId w:val="5"/>
        </w:numPr>
        <w:pBdr>
          <w:top w:val="nil"/>
          <w:left w:val="nil"/>
          <w:bottom w:val="nil"/>
          <w:right w:val="nil"/>
          <w:between w:val="nil"/>
        </w:pBdr>
        <w:rPr>
          <w:rFonts w:ascii="Montserrat" w:eastAsia="Montserrat" w:hAnsi="Montserrat" w:cs="Montserrat"/>
          <w:color w:val="000000"/>
          <w:sz w:val="22"/>
          <w:szCs w:val="22"/>
        </w:rPr>
      </w:pPr>
      <w:r>
        <w:rPr>
          <w:rFonts w:ascii="Montserrat" w:eastAsia="Montserrat" w:hAnsi="Montserrat" w:cs="Montserrat"/>
          <w:color w:val="000000"/>
          <w:sz w:val="22"/>
          <w:szCs w:val="22"/>
        </w:rPr>
        <w:t>Anexa 18. Bugetul proiectului</w:t>
      </w:r>
    </w:p>
    <w:p w14:paraId="00000502" w14:textId="77777777" w:rsidR="00FA020C" w:rsidRDefault="00246DDB">
      <w:pPr>
        <w:numPr>
          <w:ilvl w:val="0"/>
          <w:numId w:val="5"/>
        </w:numPr>
        <w:pBdr>
          <w:top w:val="nil"/>
          <w:left w:val="nil"/>
          <w:bottom w:val="nil"/>
          <w:right w:val="nil"/>
          <w:between w:val="nil"/>
        </w:pBdr>
        <w:spacing w:after="120"/>
        <w:rPr>
          <w:rFonts w:ascii="Montserrat" w:eastAsia="Montserrat" w:hAnsi="Montserrat" w:cs="Montserrat"/>
          <w:color w:val="000000"/>
          <w:sz w:val="22"/>
          <w:szCs w:val="22"/>
        </w:rPr>
      </w:pPr>
      <w:r>
        <w:rPr>
          <w:rFonts w:ascii="Montserrat" w:eastAsia="Montserrat" w:hAnsi="Montserrat" w:cs="Montserrat"/>
          <w:color w:val="000000"/>
          <w:sz w:val="22"/>
          <w:szCs w:val="22"/>
        </w:rPr>
        <w:t>Anexa 19. Matricea de corelare a bugetului</w:t>
      </w:r>
    </w:p>
    <w:p w14:paraId="00000503" w14:textId="77777777" w:rsidR="00FA020C" w:rsidRDefault="00FA020C">
      <w:pPr>
        <w:rPr>
          <w:rFonts w:ascii="Montserrat" w:eastAsia="Montserrat" w:hAnsi="Montserrat" w:cs="Montserrat"/>
          <w:sz w:val="22"/>
          <w:szCs w:val="22"/>
        </w:rPr>
      </w:pPr>
    </w:p>
    <w:p w14:paraId="00000504" w14:textId="77777777" w:rsidR="00FA020C" w:rsidRDefault="00FA020C">
      <w:pPr>
        <w:jc w:val="both"/>
      </w:pPr>
    </w:p>
    <w:p w14:paraId="00000505" w14:textId="77777777" w:rsidR="00FA020C" w:rsidRDefault="00FA020C"/>
    <w:sectPr w:rsidR="00FA020C">
      <w:headerReference w:type="default" r:id="rId23"/>
      <w:footerReference w:type="default" r:id="rId24"/>
      <w:headerReference w:type="first" r:id="rId25"/>
      <w:footerReference w:type="first" r:id="rId26"/>
      <w:pgSz w:w="11906" w:h="16838"/>
      <w:pgMar w:top="1440" w:right="1080" w:bottom="1440" w:left="1080" w:header="737" w:footer="73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00504" w14:textId="77777777" w:rsidR="00472CAE" w:rsidRDefault="00246DDB">
      <w:r>
        <w:separator/>
      </w:r>
    </w:p>
  </w:endnote>
  <w:endnote w:type="continuationSeparator" w:id="0">
    <w:p w14:paraId="22661330" w14:textId="77777777" w:rsidR="00472CAE" w:rsidRDefault="002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Arial (W1)">
    <w:altName w:val="Arial"/>
    <w:charset w:val="00"/>
    <w:family w:val="auto"/>
    <w:pitch w:val="default"/>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rlito">
    <w:altName w:val="Calibri"/>
    <w:charset w:val="00"/>
    <w:family w:val="swiss"/>
    <w:pitch w:val="variable"/>
  </w:font>
  <w:font w:name="Arial,Bold">
    <w:altName w:val="Arial"/>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14" w14:textId="0B498BBF" w:rsidR="00FA020C" w:rsidRDefault="00246DDB">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r>
      <w:rPr>
        <w:color w:val="000000"/>
      </w:rPr>
      <w:t xml:space="preserve">                                  </w:t>
    </w:r>
    <w:r>
      <w:rPr>
        <w:color w:val="000000"/>
      </w:rPr>
      <w:tab/>
      <w:t xml:space="preserve">             </w:t>
    </w:r>
    <w:r>
      <w:rPr>
        <w:color w:val="000000"/>
      </w:rPr>
      <w:fldChar w:fldCharType="begin"/>
    </w:r>
    <w:r>
      <w:rPr>
        <w:color w:val="000000"/>
      </w:rPr>
      <w:instrText>PAGE</w:instrText>
    </w:r>
    <w:r>
      <w:rPr>
        <w:color w:val="000000"/>
      </w:rPr>
      <w:fldChar w:fldCharType="separate"/>
    </w:r>
    <w:r w:rsidR="00F744D9">
      <w:rPr>
        <w:noProof/>
        <w:color w:val="000000"/>
      </w:rPr>
      <w:t>2</w:t>
    </w:r>
    <w:r>
      <w:rPr>
        <w:color w:val="000000"/>
      </w:rPr>
      <w:fldChar w:fldCharType="end"/>
    </w:r>
  </w:p>
  <w:p w14:paraId="00000515" w14:textId="77777777" w:rsidR="00FA020C" w:rsidRDefault="00FA020C">
    <w:pPr>
      <w:pBdr>
        <w:top w:val="nil"/>
        <w:left w:val="nil"/>
        <w:bottom w:val="nil"/>
        <w:right w:val="nil"/>
        <w:between w:val="nil"/>
      </w:pBdr>
      <w:tabs>
        <w:tab w:val="center" w:pos="4513"/>
        <w:tab w:val="right" w:pos="9026"/>
      </w:tabs>
      <w:rPr>
        <w:rFonts w:ascii="Montserrat" w:eastAsia="Montserrat" w:hAnsi="Montserrat" w:cs="Montserrat"/>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12" w14:textId="77777777" w:rsidR="00FA020C" w:rsidRDefault="00246DDB">
    <w:pPr>
      <w:pBdr>
        <w:top w:val="nil"/>
        <w:left w:val="nil"/>
        <w:bottom w:val="nil"/>
        <w:right w:val="nil"/>
        <w:between w:val="nil"/>
      </w:pBdr>
      <w:tabs>
        <w:tab w:val="center" w:pos="4513"/>
        <w:tab w:val="right" w:pos="9026"/>
      </w:tabs>
      <w:jc w:val="center"/>
      <w:rPr>
        <w:rFonts w:ascii="Montserrat" w:eastAsia="Montserrat" w:hAnsi="Montserrat" w:cs="Montserrat"/>
        <w:color w:val="000000"/>
        <w:sz w:val="18"/>
        <w:szCs w:val="18"/>
      </w:rPr>
    </w:pPr>
    <w:r>
      <w:rPr>
        <w:rFonts w:ascii="Montserrat" w:eastAsia="Montserrat" w:hAnsi="Montserrat" w:cs="Montserrat"/>
        <w:color w:val="000000"/>
        <w:sz w:val="20"/>
        <w:szCs w:val="20"/>
      </w:rPr>
      <w:t>Autoritate de Management</w:t>
    </w:r>
    <w:r>
      <w:rPr>
        <w:noProof/>
      </w:rPr>
      <w:drawing>
        <wp:anchor distT="0" distB="0" distL="114300" distR="114300" simplePos="0" relativeHeight="251663360" behindDoc="0" locked="0" layoutInCell="1" hidden="0" allowOverlap="1" wp14:anchorId="2572B1AD" wp14:editId="3C16F651">
          <wp:simplePos x="0" y="0"/>
          <wp:positionH relativeFrom="column">
            <wp:posOffset>-95249</wp:posOffset>
          </wp:positionH>
          <wp:positionV relativeFrom="paragraph">
            <wp:posOffset>-95249</wp:posOffset>
          </wp:positionV>
          <wp:extent cx="898525" cy="382905"/>
          <wp:effectExtent l="0" t="0" r="0" b="0"/>
          <wp:wrapNone/>
          <wp:docPr id="148254360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98525" cy="382905"/>
                  </a:xfrm>
                  <a:prstGeom prst="rect">
                    <a:avLst/>
                  </a:prstGeom>
                  <a:ln/>
                </pic:spPr>
              </pic:pic>
            </a:graphicData>
          </a:graphic>
        </wp:anchor>
      </w:drawing>
    </w:r>
  </w:p>
  <w:p w14:paraId="00000513" w14:textId="77777777" w:rsidR="00FA020C" w:rsidRDefault="00246DDB">
    <w:pPr>
      <w:pBdr>
        <w:top w:val="nil"/>
        <w:left w:val="nil"/>
        <w:bottom w:val="nil"/>
        <w:right w:val="nil"/>
        <w:between w:val="nil"/>
      </w:pBdr>
      <w:tabs>
        <w:tab w:val="center" w:pos="4513"/>
        <w:tab w:val="right" w:pos="9026"/>
        <w:tab w:val="left" w:pos="3645"/>
        <w:tab w:val="center" w:pos="4873"/>
      </w:tabs>
      <w:jc w:val="center"/>
      <w:rPr>
        <w:color w:val="000000"/>
      </w:rPr>
    </w:pPr>
    <w:r>
      <w:rPr>
        <w:rFonts w:ascii="Montserrat" w:eastAsia="Montserrat" w:hAnsi="Montserrat" w:cs="Montserrat"/>
        <w:color w:val="000000"/>
        <w:sz w:val="18"/>
        <w:szCs w:val="18"/>
      </w:rPr>
      <w:t>Programul Regional Nord-Est</w:t>
    </w:r>
    <w:r>
      <w:rPr>
        <w:color w:val="000000"/>
      </w:rPr>
      <w:t xml:space="preserve"> </w:t>
    </w:r>
    <w:r>
      <w:rPr>
        <w:noProof/>
      </w:rPr>
      <w:drawing>
        <wp:anchor distT="0" distB="0" distL="114300" distR="114300" simplePos="0" relativeHeight="251664384" behindDoc="0" locked="0" layoutInCell="1" hidden="0" allowOverlap="1" wp14:anchorId="57F44B4E" wp14:editId="51F9CCEC">
          <wp:simplePos x="0" y="0"/>
          <wp:positionH relativeFrom="column">
            <wp:posOffset>5372100</wp:posOffset>
          </wp:positionH>
          <wp:positionV relativeFrom="paragraph">
            <wp:posOffset>-95249</wp:posOffset>
          </wp:positionV>
          <wp:extent cx="1226185" cy="330835"/>
          <wp:effectExtent l="0" t="0" r="0" b="0"/>
          <wp:wrapNone/>
          <wp:docPr id="14825436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l="18820" t="31340" r="36320" b="60083"/>
                  <a:stretch>
                    <a:fillRect/>
                  </a:stretch>
                </pic:blipFill>
                <pic:spPr>
                  <a:xfrm>
                    <a:off x="0" y="0"/>
                    <a:ext cx="1226185" cy="330835"/>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ECD29" w14:textId="77777777" w:rsidR="00472CAE" w:rsidRDefault="00246DDB">
      <w:r>
        <w:separator/>
      </w:r>
    </w:p>
  </w:footnote>
  <w:footnote w:type="continuationSeparator" w:id="0">
    <w:p w14:paraId="5E7F893D" w14:textId="77777777" w:rsidR="00472CAE" w:rsidRDefault="00246DDB">
      <w:r>
        <w:continuationSeparator/>
      </w:r>
    </w:p>
  </w:footnote>
  <w:footnote w:id="1">
    <w:p w14:paraId="00000506"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sdt>
        <w:sdtPr>
          <w:tag w:val="goog_rdk_42"/>
          <w:id w:val="-1065495217"/>
        </w:sdtPr>
        <w:sdtEndPr/>
        <w:sdtContent>
          <w:r>
            <w:rPr>
              <w:rFonts w:ascii="Arial" w:eastAsia="Arial" w:hAnsi="Arial" w:cs="Arial"/>
              <w:color w:val="000000"/>
              <w:sz w:val="16"/>
              <w:szCs w:val="16"/>
            </w:rPr>
            <w:t xml:space="preserve"> A se vedea Programul Regional Nord-Est 2021-2027, Prioritatea 4, Tabelul 4: Dimensiunea 1 – Domeniul de intervenție;</w:t>
          </w:r>
        </w:sdtContent>
      </w:sdt>
    </w:p>
  </w:footnote>
  <w:footnote w:id="2">
    <w:p w14:paraId="00000507"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Pr>
          <w:rFonts w:ascii="Trebuchet MS" w:eastAsia="Trebuchet MS" w:hAnsi="Trebuchet MS" w:cs="Trebuchet MS"/>
          <w:i/>
          <w:color w:val="000000"/>
          <w:sz w:val="16"/>
          <w:szCs w:val="16"/>
        </w:rPr>
        <w:t>;</w:t>
      </w:r>
    </w:p>
  </w:footnote>
  <w:footnote w:id="3">
    <w:p w14:paraId="00000508"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 </w:t>
      </w:r>
      <w:hyperlink r:id="rId1">
        <w:r>
          <w:rPr>
            <w:rFonts w:ascii="Trebuchet MS" w:eastAsia="Trebuchet MS" w:hAnsi="Trebuchet MS" w:cs="Trebuchet MS"/>
            <w:color w:val="000000"/>
            <w:sz w:val="16"/>
            <w:szCs w:val="16"/>
          </w:rPr>
          <w:t>https://eur-lex.europa.eu/legal-content/RO/TXT/?uri=CELEX%3A32010D0048&amp;qid=1679648361288</w:t>
        </w:r>
      </w:hyperlink>
    </w:p>
  </w:footnote>
  <w:footnote w:id="4">
    <w:p w14:paraId="00000509"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https://mfe.gov.ro/minister/punctul-de-contact-pentru-implementarea-conventiei-privind-drepturile-persoanelor-cu-dizabilitati/</w:t>
      </w:r>
    </w:p>
  </w:footnote>
  <w:footnote w:id="5">
    <w:p w14:paraId="0000050A"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 https://eur-lex.europa.eu/legal-content/RO/TXT/?uri=CELEX%3A12016P%2FTXT&amp;qid=1679648581845</w:t>
      </w:r>
    </w:p>
  </w:footnote>
  <w:footnote w:id="6">
    <w:p w14:paraId="0000050B"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Disponibil la adresa:  https://mfe.gov.ro/wp-content/uploads/2022/08/0289aed9bcb174a18d17d7badb94816f.pdf</w:t>
      </w:r>
    </w:p>
  </w:footnote>
  <w:footnote w:id="7">
    <w:p w14:paraId="0000050C"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sdt>
        <w:sdtPr>
          <w:tag w:val="goog_rdk_43"/>
          <w:id w:val="-1751346851"/>
        </w:sdtPr>
        <w:sdtEndPr/>
        <w:sdtContent>
          <w:r>
            <w:rPr>
              <w:rFonts w:ascii="Arial" w:eastAsia="Arial" w:hAnsi="Arial" w:cs="Arial"/>
              <w:color w:val="000000"/>
              <w:sz w:val="16"/>
              <w:szCs w:val="16"/>
            </w:rPr>
            <w:t xml:space="preserve"> de exemplu: stâlpi, cladiri ce vor funcționa ca dispecerate, imobile necesare pentru instalarea camerelor CCTV sau a camerelor de supraveghere a traficului, etc.</w:t>
          </w:r>
        </w:sdtContent>
      </w:sdt>
    </w:p>
  </w:footnote>
  <w:footnote w:id="8">
    <w:p w14:paraId="0000050D"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A se vedea art. 5, alin. (10) al Legii 51/2006 republicată, cu modificările şi completările ulterioare;</w:t>
      </w:r>
    </w:p>
  </w:footnote>
  <w:footnote w:id="9">
    <w:p w14:paraId="0000050E" w14:textId="77777777" w:rsidR="00FA020C" w:rsidRDefault="00246DDB">
      <w:pPr>
        <w:pBdr>
          <w:top w:val="nil"/>
          <w:left w:val="nil"/>
          <w:bottom w:val="nil"/>
          <w:right w:val="nil"/>
          <w:between w:val="nil"/>
        </w:pBdr>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w:t>
      </w:r>
      <w:r>
        <w:rPr>
          <w:rFonts w:ascii="Arial" w:eastAsia="Arial" w:hAnsi="Arial" w:cs="Arial"/>
          <w:color w:val="000000"/>
          <w:sz w:val="16"/>
          <w:szCs w:val="16"/>
        </w:rPr>
        <w:t>Ȋ</w:t>
      </w:r>
      <w:r>
        <w:rPr>
          <w:rFonts w:ascii="Trebuchet MS" w:eastAsia="Trebuchet MS" w:hAnsi="Trebuchet MS" w:cs="Trebuchet MS"/>
          <w:color w:val="000000"/>
          <w:sz w:val="16"/>
          <w:szCs w:val="16"/>
        </w:rPr>
        <w:t>n confomitate cu prevederile legii 50/1991, republicată,  cu modificările și completările ulterioare;</w:t>
      </w:r>
    </w:p>
  </w:footnote>
  <w:footnote w:id="10">
    <w:p w14:paraId="0000050F" w14:textId="77777777" w:rsidR="00FA020C" w:rsidRDefault="00246DDB">
      <w:pPr>
        <w:pBdr>
          <w:top w:val="nil"/>
          <w:left w:val="nil"/>
          <w:bottom w:val="nil"/>
          <w:right w:val="nil"/>
          <w:between w:val="nil"/>
        </w:pBdr>
        <w:jc w:val="both"/>
        <w:rPr>
          <w:rFonts w:ascii="Trebuchet MS" w:eastAsia="Trebuchet MS" w:hAnsi="Trebuchet MS" w:cs="Trebuchet MS"/>
          <w:color w:val="000000"/>
          <w:sz w:val="16"/>
          <w:szCs w:val="16"/>
        </w:rPr>
      </w:pPr>
      <w:r>
        <w:rPr>
          <w:rStyle w:val="Referinnotdesubsol"/>
        </w:rPr>
        <w:footnoteRef/>
      </w:r>
      <w:r>
        <w:rPr>
          <w:rFonts w:ascii="Trebuchet MS" w:eastAsia="Trebuchet MS" w:hAnsi="Trebuchet MS" w:cs="Trebuchet MS"/>
          <w:color w:val="000000"/>
          <w:sz w:val="16"/>
          <w:szCs w:val="16"/>
        </w:rPr>
        <w:t xml:space="preserve"> Reprezentantul legal care îşi exercită atribuţiile de drept;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11" w14:textId="77777777" w:rsidR="00FA020C" w:rsidRDefault="00246DD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8240" behindDoc="0" locked="0" layoutInCell="1" hidden="0" allowOverlap="1" wp14:anchorId="13AE3E34" wp14:editId="1E951AEC">
          <wp:simplePos x="0" y="0"/>
          <wp:positionH relativeFrom="column">
            <wp:posOffset>5048885</wp:posOffset>
          </wp:positionH>
          <wp:positionV relativeFrom="paragraph">
            <wp:posOffset>-216533</wp:posOffset>
          </wp:positionV>
          <wp:extent cx="1231276" cy="476134"/>
          <wp:effectExtent l="0" t="0" r="0" b="0"/>
          <wp:wrapNone/>
          <wp:docPr id="1482543612"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
                  <a:srcRect l="27905" t="37228" r="26638" b="36384"/>
                  <a:stretch>
                    <a:fillRect/>
                  </a:stretch>
                </pic:blipFill>
                <pic:spPr>
                  <a:xfrm>
                    <a:off x="0" y="0"/>
                    <a:ext cx="1231276" cy="476134"/>
                  </a:xfrm>
                  <a:prstGeom prst="rect">
                    <a:avLst/>
                  </a:prstGeom>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510" w14:textId="77777777" w:rsidR="00FA020C" w:rsidRDefault="00246DDB">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593694E4" wp14:editId="1DFAE1C5">
          <wp:simplePos x="0" y="0"/>
          <wp:positionH relativeFrom="column">
            <wp:posOffset>-1352549</wp:posOffset>
          </wp:positionH>
          <wp:positionV relativeFrom="paragraph">
            <wp:posOffset>-847724</wp:posOffset>
          </wp:positionV>
          <wp:extent cx="2072005" cy="2066925"/>
          <wp:effectExtent l="421041" t="418891" r="421041" b="418891"/>
          <wp:wrapNone/>
          <wp:docPr id="1482543613"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
                  <a:srcRect l="23592" t="11251" r="24594" b="11226"/>
                  <a:stretch>
                    <a:fillRect/>
                  </a:stretch>
                </pic:blipFill>
                <pic:spPr>
                  <a:xfrm rot="13873625">
                    <a:off x="0" y="0"/>
                    <a:ext cx="2072005" cy="2066925"/>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3CB40E78" wp14:editId="629BEB82">
          <wp:simplePos x="0" y="0"/>
          <wp:positionH relativeFrom="column">
            <wp:posOffset>999489</wp:posOffset>
          </wp:positionH>
          <wp:positionV relativeFrom="paragraph">
            <wp:posOffset>-163194</wp:posOffset>
          </wp:positionV>
          <wp:extent cx="1909445" cy="398145"/>
          <wp:effectExtent l="0" t="0" r="0" b="0"/>
          <wp:wrapNone/>
          <wp:docPr id="1482543611"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2"/>
                  <a:srcRect/>
                  <a:stretch>
                    <a:fillRect/>
                  </a:stretch>
                </pic:blipFill>
                <pic:spPr>
                  <a:xfrm>
                    <a:off x="0" y="0"/>
                    <a:ext cx="1909445" cy="398145"/>
                  </a:xfrm>
                  <a:prstGeom prst="rect">
                    <a:avLst/>
                  </a:prstGeom>
                  <a:ln/>
                </pic:spPr>
              </pic:pic>
            </a:graphicData>
          </a:graphic>
        </wp:anchor>
      </w:drawing>
    </w:r>
    <w:r>
      <w:rPr>
        <w:noProof/>
      </w:rPr>
      <w:drawing>
        <wp:anchor distT="0" distB="0" distL="114300" distR="114300" simplePos="0" relativeHeight="251661312" behindDoc="0" locked="0" layoutInCell="1" hidden="0" allowOverlap="1" wp14:anchorId="12A6B2DF" wp14:editId="2028C3EB">
          <wp:simplePos x="0" y="0"/>
          <wp:positionH relativeFrom="column">
            <wp:posOffset>3453765</wp:posOffset>
          </wp:positionH>
          <wp:positionV relativeFrom="paragraph">
            <wp:posOffset>-226694</wp:posOffset>
          </wp:positionV>
          <wp:extent cx="481330" cy="475615"/>
          <wp:effectExtent l="0" t="0" r="0" b="0"/>
          <wp:wrapNone/>
          <wp:docPr id="1482543615"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
                  <a:srcRect/>
                  <a:stretch>
                    <a:fillRect/>
                  </a:stretch>
                </pic:blipFill>
                <pic:spPr>
                  <a:xfrm>
                    <a:off x="0" y="0"/>
                    <a:ext cx="481330" cy="475615"/>
                  </a:xfrm>
                  <a:prstGeom prst="rect">
                    <a:avLst/>
                  </a:prstGeom>
                  <a:ln/>
                </pic:spPr>
              </pic:pic>
            </a:graphicData>
          </a:graphic>
        </wp:anchor>
      </w:drawing>
    </w:r>
    <w:r>
      <w:rPr>
        <w:noProof/>
      </w:rPr>
      <w:drawing>
        <wp:anchor distT="0" distB="0" distL="114300" distR="114300" simplePos="0" relativeHeight="251662336" behindDoc="0" locked="0" layoutInCell="1" hidden="0" allowOverlap="1" wp14:anchorId="56F0DCF8" wp14:editId="715A04AF">
          <wp:simplePos x="0" y="0"/>
          <wp:positionH relativeFrom="column">
            <wp:posOffset>4596765</wp:posOffset>
          </wp:positionH>
          <wp:positionV relativeFrom="paragraph">
            <wp:posOffset>-195579</wp:posOffset>
          </wp:positionV>
          <wp:extent cx="1231276" cy="476134"/>
          <wp:effectExtent l="0" t="0" r="0" b="0"/>
          <wp:wrapNone/>
          <wp:docPr id="1482543608"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4"/>
                  <a:srcRect l="27905" t="37228" r="26638" b="36384"/>
                  <a:stretch>
                    <a:fillRect/>
                  </a:stretch>
                </pic:blipFill>
                <pic:spPr>
                  <a:xfrm>
                    <a:off x="0" y="0"/>
                    <a:ext cx="1231276" cy="476134"/>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0B87"/>
    <w:multiLevelType w:val="multilevel"/>
    <w:tmpl w:val="EBF24E9C"/>
    <w:lvl w:ilvl="0">
      <w:numFmt w:val="bullet"/>
      <w:lvlText w:val="-"/>
      <w:lvlJc w:val="left"/>
      <w:pPr>
        <w:ind w:left="1080" w:hanging="360"/>
      </w:pPr>
      <w:rPr>
        <w:rFonts w:ascii="Trebuchet MS" w:eastAsia="Trebuchet MS" w:hAnsi="Trebuchet MS" w:cs="Trebuchet M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 w15:restartNumberingAfterBreak="0">
    <w:nsid w:val="11313AC1"/>
    <w:multiLevelType w:val="multilevel"/>
    <w:tmpl w:val="78F282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8B22564"/>
    <w:multiLevelType w:val="multilevel"/>
    <w:tmpl w:val="6CCAE308"/>
    <w:lvl w:ilvl="0">
      <w:start w:val="1"/>
      <w:numFmt w:val="lowerLetter"/>
      <w:lvlText w:val="%1)"/>
      <w:lvlJc w:val="left"/>
      <w:pPr>
        <w:ind w:left="1436" w:hanging="360"/>
      </w:pPr>
    </w:lvl>
    <w:lvl w:ilvl="1">
      <w:start w:val="1"/>
      <w:numFmt w:val="lowerLetter"/>
      <w:lvlText w:val="%2."/>
      <w:lvlJc w:val="left"/>
      <w:pPr>
        <w:ind w:left="2156" w:hanging="360"/>
      </w:pPr>
    </w:lvl>
    <w:lvl w:ilvl="2">
      <w:start w:val="1"/>
      <w:numFmt w:val="lowerRoman"/>
      <w:lvlText w:val="%3."/>
      <w:lvlJc w:val="right"/>
      <w:pPr>
        <w:ind w:left="2876" w:hanging="180"/>
      </w:pPr>
    </w:lvl>
    <w:lvl w:ilvl="3">
      <w:start w:val="1"/>
      <w:numFmt w:val="decimal"/>
      <w:lvlText w:val="%4."/>
      <w:lvlJc w:val="left"/>
      <w:pPr>
        <w:ind w:left="3596" w:hanging="360"/>
      </w:pPr>
    </w:lvl>
    <w:lvl w:ilvl="4">
      <w:start w:val="1"/>
      <w:numFmt w:val="lowerLetter"/>
      <w:lvlText w:val="%5."/>
      <w:lvlJc w:val="left"/>
      <w:pPr>
        <w:ind w:left="4316" w:hanging="360"/>
      </w:pPr>
    </w:lvl>
    <w:lvl w:ilvl="5">
      <w:start w:val="1"/>
      <w:numFmt w:val="lowerRoman"/>
      <w:lvlText w:val="%6."/>
      <w:lvlJc w:val="right"/>
      <w:pPr>
        <w:ind w:left="5036" w:hanging="180"/>
      </w:pPr>
    </w:lvl>
    <w:lvl w:ilvl="6">
      <w:start w:val="1"/>
      <w:numFmt w:val="decimal"/>
      <w:lvlText w:val="%7."/>
      <w:lvlJc w:val="left"/>
      <w:pPr>
        <w:ind w:left="5756" w:hanging="360"/>
      </w:pPr>
    </w:lvl>
    <w:lvl w:ilvl="7">
      <w:start w:val="1"/>
      <w:numFmt w:val="lowerLetter"/>
      <w:lvlText w:val="%8."/>
      <w:lvlJc w:val="left"/>
      <w:pPr>
        <w:ind w:left="6476" w:hanging="360"/>
      </w:pPr>
    </w:lvl>
    <w:lvl w:ilvl="8">
      <w:start w:val="1"/>
      <w:numFmt w:val="lowerRoman"/>
      <w:lvlText w:val="%9."/>
      <w:lvlJc w:val="right"/>
      <w:pPr>
        <w:ind w:left="7196" w:hanging="180"/>
      </w:pPr>
    </w:lvl>
  </w:abstractNum>
  <w:abstractNum w:abstractNumId="3" w15:restartNumberingAfterBreak="0">
    <w:nsid w:val="1BE25E98"/>
    <w:multiLevelType w:val="multilevel"/>
    <w:tmpl w:val="908818A4"/>
    <w:lvl w:ilvl="0">
      <w:start w:val="1"/>
      <w:numFmt w:val="bullet"/>
      <w:pStyle w:val="Titlu1"/>
      <w:lvlText w:val="✔"/>
      <w:lvlJc w:val="left"/>
      <w:pPr>
        <w:ind w:left="360" w:hanging="360"/>
      </w:pPr>
      <w:rPr>
        <w:rFonts w:ascii="Noto Sans Symbols" w:eastAsia="Noto Sans Symbols" w:hAnsi="Noto Sans Symbols" w:cs="Noto Sans Symbols"/>
      </w:rPr>
    </w:lvl>
    <w:lvl w:ilvl="1">
      <w:start w:val="1"/>
      <w:numFmt w:val="bullet"/>
      <w:pStyle w:val="Titlu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F164AC4"/>
    <w:multiLevelType w:val="multilevel"/>
    <w:tmpl w:val="180611C2"/>
    <w:lvl w:ilvl="0">
      <w:start w:val="1"/>
      <w:numFmt w:val="bullet"/>
      <w:lvlText w:val="✔"/>
      <w:lvlJc w:val="left"/>
      <w:pPr>
        <w:ind w:left="72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F36252C"/>
    <w:multiLevelType w:val="multilevel"/>
    <w:tmpl w:val="711CCA78"/>
    <w:lvl w:ilvl="0">
      <w:start w:val="1"/>
      <w:numFmt w:val="decimal"/>
      <w:lvlText w:val="%1)"/>
      <w:lvlJc w:val="left"/>
      <w:pPr>
        <w:ind w:left="360" w:hanging="360"/>
      </w:pPr>
    </w:lvl>
    <w:lvl w:ilvl="1">
      <w:start w:val="2"/>
      <w:numFmt w:val="bullet"/>
      <w:lvlText w:val="•"/>
      <w:lvlJc w:val="left"/>
      <w:pPr>
        <w:ind w:left="1080" w:hanging="360"/>
      </w:pPr>
      <w:rPr>
        <w:rFonts w:ascii="Calibri" w:eastAsia="Calibri" w:hAnsi="Calibri" w:cs="Calibri"/>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11E375B"/>
    <w:multiLevelType w:val="multilevel"/>
    <w:tmpl w:val="CCB61C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39E1EB4"/>
    <w:multiLevelType w:val="multilevel"/>
    <w:tmpl w:val="1EC4B3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EB1B85"/>
    <w:multiLevelType w:val="multilevel"/>
    <w:tmpl w:val="EE5A8DB4"/>
    <w:lvl w:ilvl="0">
      <w:start w:val="1"/>
      <w:numFmt w:val="bullet"/>
      <w:pStyle w:val="bulletX"/>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9" w15:restartNumberingAfterBreak="0">
    <w:nsid w:val="28590D62"/>
    <w:multiLevelType w:val="multilevel"/>
    <w:tmpl w:val="146A7738"/>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A331668"/>
    <w:multiLevelType w:val="multilevel"/>
    <w:tmpl w:val="B64E6CE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37767A19"/>
    <w:multiLevelType w:val="multilevel"/>
    <w:tmpl w:val="BD1436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841480E"/>
    <w:multiLevelType w:val="multilevel"/>
    <w:tmpl w:val="19647118"/>
    <w:lvl w:ilvl="0">
      <w:start w:val="1"/>
      <w:numFmt w:val="decimal"/>
      <w:lvlText w:val="%1."/>
      <w:lvlJc w:val="left"/>
      <w:pPr>
        <w:ind w:left="360" w:hanging="360"/>
      </w:pPr>
      <w:rPr>
        <w:b/>
      </w:rPr>
    </w:lvl>
    <w:lvl w:ilvl="1">
      <w:start w:val="1"/>
      <w:numFmt w:val="upperRoman"/>
      <w:lvlText w:val="%2."/>
      <w:lvlJc w:val="right"/>
      <w:pPr>
        <w:ind w:left="720" w:hanging="360"/>
      </w:p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440" w:hanging="360"/>
      </w:pPr>
      <w:rPr>
        <w:rFonts w:ascii="Noto Sans Symbols" w:eastAsia="Noto Sans Symbols" w:hAnsi="Noto Sans Symbols" w:cs="Noto Sans Symbols"/>
      </w:rPr>
    </w:lvl>
    <w:lvl w:ilvl="4">
      <w:start w:val="1"/>
      <w:numFmt w:val="decimal"/>
      <w:lvlText w:val="III.%1.%2.●.−.(%5)"/>
      <w:lvlJc w:val="left"/>
      <w:pPr>
        <w:ind w:left="1800" w:hanging="360"/>
      </w:pPr>
    </w:lvl>
    <w:lvl w:ilvl="5">
      <w:start w:val="1"/>
      <w:numFmt w:val="lowerRoman"/>
      <w:lvlText w:val="(%6)"/>
      <w:lvlJc w:val="left"/>
      <w:pPr>
        <w:ind w:left="2160" w:hanging="360"/>
      </w:pPr>
    </w:lvl>
    <w:lvl w:ilvl="6">
      <w:start w:val="1"/>
      <w:numFmt w:val="decimal"/>
      <w:lvlText w:val="%7."/>
      <w:lvlJc w:val="left"/>
      <w:pPr>
        <w:ind w:left="1495"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0C7A35"/>
    <w:multiLevelType w:val="multilevel"/>
    <w:tmpl w:val="443E8E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B7D6F94"/>
    <w:multiLevelType w:val="multilevel"/>
    <w:tmpl w:val="C17641B4"/>
    <w:lvl w:ilvl="0">
      <w:start w:val="2"/>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5" w15:restartNumberingAfterBreak="0">
    <w:nsid w:val="3FC76D7B"/>
    <w:multiLevelType w:val="multilevel"/>
    <w:tmpl w:val="9F4EED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9BE3ED2"/>
    <w:multiLevelType w:val="multilevel"/>
    <w:tmpl w:val="97BEBDA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C4A7A12"/>
    <w:multiLevelType w:val="multilevel"/>
    <w:tmpl w:val="C15C88F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C6324CB"/>
    <w:multiLevelType w:val="multilevel"/>
    <w:tmpl w:val="557CE698"/>
    <w:lvl w:ilvl="0">
      <w:start w:val="8"/>
      <w:numFmt w:val="bullet"/>
      <w:lvlText w:val="-"/>
      <w:lvlJc w:val="left"/>
      <w:pPr>
        <w:ind w:left="720" w:hanging="360"/>
      </w:pPr>
      <w:rPr>
        <w:rFonts w:ascii="Montserrat" w:eastAsia="Montserrat" w:hAnsi="Montserrat" w:cs="Montserra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39956D9"/>
    <w:multiLevelType w:val="multilevel"/>
    <w:tmpl w:val="1F1AB3CA"/>
    <w:lvl w:ilvl="0">
      <w:start w:val="1"/>
      <w:numFmt w:val="upperLetter"/>
      <w:lvlText w:val="%1."/>
      <w:lvlJc w:val="left"/>
      <w:pPr>
        <w:ind w:left="1353" w:hanging="359"/>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60" w:hanging="360"/>
      </w:pPr>
      <w:rPr>
        <w:strike w:val="0"/>
      </w:r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0" w15:restartNumberingAfterBreak="0">
    <w:nsid w:val="54EF159B"/>
    <w:multiLevelType w:val="multilevel"/>
    <w:tmpl w:val="1916CEC8"/>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1" w15:restartNumberingAfterBreak="0">
    <w:nsid w:val="55A30DC6"/>
    <w:multiLevelType w:val="multilevel"/>
    <w:tmpl w:val="2B12AD4A"/>
    <w:lvl w:ilvl="0">
      <w:start w:val="1"/>
      <w:numFmt w:val="bullet"/>
      <w:lvlText w:val="✔"/>
      <w:lvlJc w:val="left"/>
      <w:pPr>
        <w:ind w:left="360" w:hanging="360"/>
      </w:pPr>
      <w:rPr>
        <w:rFonts w:ascii="Noto Sans Symbols" w:eastAsia="Noto Sans Symbols" w:hAnsi="Noto Sans Symbols" w:cs="Noto Sans Symbols"/>
      </w:rPr>
    </w:lvl>
    <w:lvl w:ilvl="1">
      <w:numFmt w:val="bullet"/>
      <w:lvlText w:val="•"/>
      <w:lvlJc w:val="left"/>
      <w:pPr>
        <w:ind w:left="1440" w:hanging="720"/>
      </w:pPr>
      <w:rPr>
        <w:rFonts w:ascii="Trebuchet MS" w:eastAsia="Trebuchet MS" w:hAnsi="Trebuchet MS" w:cs="Trebuchet MS"/>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22" w15:restartNumberingAfterBreak="0">
    <w:nsid w:val="5959783A"/>
    <w:multiLevelType w:val="multilevel"/>
    <w:tmpl w:val="37A083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F6F7809"/>
    <w:multiLevelType w:val="multilevel"/>
    <w:tmpl w:val="9A5AF0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5C4502B"/>
    <w:multiLevelType w:val="multilevel"/>
    <w:tmpl w:val="844855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66E53494"/>
    <w:multiLevelType w:val="multilevel"/>
    <w:tmpl w:val="93C45F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8610D82"/>
    <w:multiLevelType w:val="multilevel"/>
    <w:tmpl w:val="E938B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E700422"/>
    <w:multiLevelType w:val="multilevel"/>
    <w:tmpl w:val="655E53D0"/>
    <w:lvl w:ilvl="0">
      <w:start w:val="1"/>
      <w:numFmt w:val="decimal"/>
      <w:lvlText w:val="%1."/>
      <w:lvlJc w:val="left"/>
      <w:pPr>
        <w:ind w:left="705" w:hanging="705"/>
      </w:pPr>
      <w:rPr>
        <w:rFonts w:ascii="Montserrat" w:eastAsia="Montserrat" w:hAnsi="Montserrat" w:cs="Montserrat"/>
        <w:b/>
        <w:i/>
      </w:rPr>
    </w:lvl>
    <w:lvl w:ilvl="1">
      <w:start w:val="1"/>
      <w:numFmt w:val="decimal"/>
      <w:lvlText w:val="%1.%2."/>
      <w:lvlJc w:val="left"/>
      <w:pPr>
        <w:ind w:left="644" w:hanging="720"/>
      </w:pPr>
      <w:rPr>
        <w:rFonts w:ascii="Montserrat" w:eastAsia="Montserrat" w:hAnsi="Montserrat" w:cs="Montserrat"/>
        <w:b/>
        <w:sz w:val="22"/>
        <w:szCs w:val="22"/>
      </w:rPr>
    </w:lvl>
    <w:lvl w:ilvl="2">
      <w:start w:val="1"/>
      <w:numFmt w:val="decimal"/>
      <w:lvlText w:val="%1.%2.%3."/>
      <w:lvlJc w:val="left"/>
      <w:pPr>
        <w:ind w:left="720" w:hanging="720"/>
      </w:pPr>
      <w:rPr>
        <w:rFonts w:ascii="Montserrat" w:eastAsia="Montserrat" w:hAnsi="Montserrat" w:cs="Montserrat"/>
        <w:b/>
        <w:sz w:val="22"/>
        <w:szCs w:val="22"/>
      </w:r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8" w15:restartNumberingAfterBreak="0">
    <w:nsid w:val="70247018"/>
    <w:multiLevelType w:val="multilevel"/>
    <w:tmpl w:val="25D4B4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AFF6EC9"/>
    <w:multiLevelType w:val="multilevel"/>
    <w:tmpl w:val="AF5035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72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583800077">
    <w:abstractNumId w:val="10"/>
  </w:num>
  <w:num w:numId="2" w16cid:durableId="971713538">
    <w:abstractNumId w:val="21"/>
  </w:num>
  <w:num w:numId="3" w16cid:durableId="1521747938">
    <w:abstractNumId w:val="19"/>
  </w:num>
  <w:num w:numId="4" w16cid:durableId="1433553233">
    <w:abstractNumId w:val="28"/>
  </w:num>
  <w:num w:numId="5" w16cid:durableId="586428837">
    <w:abstractNumId w:val="0"/>
  </w:num>
  <w:num w:numId="6" w16cid:durableId="1782266532">
    <w:abstractNumId w:val="9"/>
  </w:num>
  <w:num w:numId="7" w16cid:durableId="381289536">
    <w:abstractNumId w:val="12"/>
  </w:num>
  <w:num w:numId="8" w16cid:durableId="1025986753">
    <w:abstractNumId w:val="16"/>
  </w:num>
  <w:num w:numId="9" w16cid:durableId="968703509">
    <w:abstractNumId w:val="11"/>
  </w:num>
  <w:num w:numId="10" w16cid:durableId="1090665223">
    <w:abstractNumId w:val="20"/>
  </w:num>
  <w:num w:numId="11" w16cid:durableId="759300432">
    <w:abstractNumId w:val="7"/>
  </w:num>
  <w:num w:numId="12" w16cid:durableId="724376445">
    <w:abstractNumId w:val="6"/>
  </w:num>
  <w:num w:numId="13" w16cid:durableId="649335417">
    <w:abstractNumId w:val="26"/>
  </w:num>
  <w:num w:numId="14" w16cid:durableId="1162961998">
    <w:abstractNumId w:val="25"/>
  </w:num>
  <w:num w:numId="15" w16cid:durableId="1716928476">
    <w:abstractNumId w:val="14"/>
  </w:num>
  <w:num w:numId="16" w16cid:durableId="1326663297">
    <w:abstractNumId w:val="23"/>
  </w:num>
  <w:num w:numId="17" w16cid:durableId="2129855238">
    <w:abstractNumId w:val="15"/>
  </w:num>
  <w:num w:numId="18" w16cid:durableId="2075009364">
    <w:abstractNumId w:val="2"/>
  </w:num>
  <w:num w:numId="19" w16cid:durableId="1952930994">
    <w:abstractNumId w:val="27"/>
  </w:num>
  <w:num w:numId="20" w16cid:durableId="31804270">
    <w:abstractNumId w:val="29"/>
  </w:num>
  <w:num w:numId="21" w16cid:durableId="1745295875">
    <w:abstractNumId w:val="18"/>
  </w:num>
  <w:num w:numId="22" w16cid:durableId="1195122459">
    <w:abstractNumId w:val="13"/>
  </w:num>
  <w:num w:numId="23" w16cid:durableId="2002809034">
    <w:abstractNumId w:val="17"/>
  </w:num>
  <w:num w:numId="24" w16cid:durableId="1643805697">
    <w:abstractNumId w:val="1"/>
  </w:num>
  <w:num w:numId="25" w16cid:durableId="836921117">
    <w:abstractNumId w:val="8"/>
  </w:num>
  <w:num w:numId="26" w16cid:durableId="1545293491">
    <w:abstractNumId w:val="3"/>
  </w:num>
  <w:num w:numId="27" w16cid:durableId="1148521279">
    <w:abstractNumId w:val="24"/>
  </w:num>
  <w:num w:numId="28" w16cid:durableId="70003702">
    <w:abstractNumId w:val="5"/>
  </w:num>
  <w:num w:numId="29" w16cid:durableId="1170295938">
    <w:abstractNumId w:val="22"/>
  </w:num>
  <w:num w:numId="30" w16cid:durableId="14840016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20C"/>
    <w:rsid w:val="00246DDB"/>
    <w:rsid w:val="00374CBE"/>
    <w:rsid w:val="00472CAE"/>
    <w:rsid w:val="004C66A8"/>
    <w:rsid w:val="00571A94"/>
    <w:rsid w:val="00690A3A"/>
    <w:rsid w:val="00787D44"/>
    <w:rsid w:val="00852FBF"/>
    <w:rsid w:val="008F0D4E"/>
    <w:rsid w:val="009B488A"/>
    <w:rsid w:val="00A738AC"/>
    <w:rsid w:val="00AE1369"/>
    <w:rsid w:val="00BC0824"/>
    <w:rsid w:val="00C42A7C"/>
    <w:rsid w:val="00E406E5"/>
    <w:rsid w:val="00F744D9"/>
    <w:rsid w:val="00FA02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F7EFD4"/>
  <w15:docId w15:val="{97495E5C-BEA5-405B-A730-1BE32880F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1">
    <w:name w:val="heading 1"/>
    <w:basedOn w:val="Listparagraf"/>
    <w:next w:val="Normal"/>
    <w:link w:val="Titlu1Caracter"/>
    <w:uiPriority w:val="9"/>
    <w:qFormat/>
    <w:rsid w:val="008A26F7"/>
    <w:pPr>
      <w:numPr>
        <w:numId w:val="26"/>
      </w:numPr>
      <w:spacing w:line="259" w:lineRule="auto"/>
      <w:outlineLvl w:val="0"/>
    </w:pPr>
    <w:rPr>
      <w:rFonts w:ascii="Montserrat" w:eastAsiaTheme="minorHAnsi" w:hAnsi="Montserrat"/>
      <w:b/>
      <w:bCs/>
      <w:i/>
      <w:iCs/>
      <w:sz w:val="24"/>
    </w:rPr>
  </w:style>
  <w:style w:type="paragraph" w:styleId="Titlu2">
    <w:name w:val="heading 2"/>
    <w:basedOn w:val="Listparagraf"/>
    <w:next w:val="Normal"/>
    <w:link w:val="Titlu2Caracter"/>
    <w:uiPriority w:val="9"/>
    <w:unhideWhenUsed/>
    <w:qFormat/>
    <w:rsid w:val="00A7188A"/>
    <w:pPr>
      <w:numPr>
        <w:ilvl w:val="1"/>
        <w:numId w:val="26"/>
      </w:numPr>
      <w:outlineLvl w:val="1"/>
    </w:pPr>
    <w:rPr>
      <w:rFonts w:ascii="Montserrat" w:hAnsi="Montserrat"/>
      <w:b/>
      <w:bCs/>
      <w:i/>
      <w:sz w:val="22"/>
      <w:szCs w:val="22"/>
    </w:rPr>
  </w:style>
  <w:style w:type="paragraph" w:styleId="Titlu3">
    <w:name w:val="heading 3"/>
    <w:basedOn w:val="Normal"/>
    <w:next w:val="Normal"/>
    <w:link w:val="Titlu3Caracter"/>
    <w:uiPriority w:val="9"/>
    <w:semiHidden/>
    <w:unhideWhenUsed/>
    <w:qFormat/>
    <w:rsid w:val="00E02901"/>
    <w:pPr>
      <w:keepNext/>
      <w:keepLines/>
      <w:spacing w:before="40"/>
      <w:outlineLvl w:val="2"/>
    </w:pPr>
    <w:rPr>
      <w:rFonts w:asciiTheme="majorHAnsi" w:eastAsiaTheme="majorEastAsia" w:hAnsiTheme="majorHAnsi" w:cstheme="majorBidi"/>
      <w:color w:val="1F3763" w:themeColor="accent1" w:themeShade="7F"/>
    </w:rPr>
  </w:style>
  <w:style w:type="paragraph" w:styleId="Titlu4">
    <w:name w:val="heading 4"/>
    <w:basedOn w:val="Normal"/>
    <w:next w:val="Normal"/>
    <w:uiPriority w:val="9"/>
    <w:semiHidden/>
    <w:unhideWhenUsed/>
    <w:qFormat/>
    <w:pPr>
      <w:keepNext/>
      <w:keepLines/>
      <w:spacing w:before="240" w:after="40"/>
      <w:outlineLvl w:val="3"/>
    </w:pPr>
    <w:rPr>
      <w:b/>
    </w:rPr>
  </w:style>
  <w:style w:type="paragraph" w:styleId="Titlu5">
    <w:name w:val="heading 5"/>
    <w:basedOn w:val="Normal"/>
    <w:next w:val="Normal"/>
    <w:uiPriority w:val="9"/>
    <w:semiHidden/>
    <w:unhideWhenUsed/>
    <w:qFormat/>
    <w:pPr>
      <w:keepNext/>
      <w:keepLines/>
      <w:spacing w:before="220" w:after="40"/>
      <w:outlineLvl w:val="4"/>
    </w:pPr>
    <w:rPr>
      <w:b/>
      <w:sz w:val="22"/>
      <w:szCs w:val="22"/>
    </w:rPr>
  </w:style>
  <w:style w:type="paragraph" w:styleId="Titlu6">
    <w:name w:val="heading 6"/>
    <w:basedOn w:val="Normal"/>
    <w:next w:val="Normal"/>
    <w:uiPriority w:val="9"/>
    <w:semiHidden/>
    <w:unhideWhenUsed/>
    <w:qFormat/>
    <w:pPr>
      <w:keepNext/>
      <w:keepLines/>
      <w:spacing w:before="200" w:after="40"/>
      <w:outlineLvl w:val="5"/>
    </w:pPr>
    <w:rPr>
      <w:b/>
      <w:sz w:val="20"/>
      <w:szCs w:val="20"/>
    </w:rPr>
  </w:style>
  <w:style w:type="paragraph" w:styleId="Titlu8">
    <w:name w:val="heading 8"/>
    <w:basedOn w:val="Normal"/>
    <w:next w:val="Normal"/>
    <w:link w:val="Titlu8Caracter"/>
    <w:unhideWhenUsed/>
    <w:qFormat/>
    <w:rsid w:val="00AF0787"/>
    <w:pPr>
      <w:keepNext/>
      <w:keepLines/>
      <w:widowControl w:val="0"/>
      <w:autoSpaceDE w:val="0"/>
      <w:autoSpaceDN w:val="0"/>
      <w:spacing w:before="40"/>
      <w:outlineLvl w:val="7"/>
    </w:pPr>
    <w:rPr>
      <w:rFonts w:asciiTheme="majorHAnsi" w:eastAsiaTheme="majorEastAsia" w:hAnsiTheme="majorHAnsi" w:cstheme="majorBidi"/>
      <w:color w:val="272727" w:themeColor="text1" w:themeTint="D8"/>
      <w:sz w:val="21"/>
      <w:szCs w:val="21"/>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lu">
    <w:name w:val="Title"/>
    <w:basedOn w:val="Normal"/>
    <w:next w:val="Normal"/>
    <w:uiPriority w:val="10"/>
    <w:qFormat/>
    <w:pPr>
      <w:keepNext/>
      <w:keepLines/>
      <w:spacing w:before="480" w:after="120"/>
    </w:pPr>
    <w:rPr>
      <w:b/>
      <w:sz w:val="72"/>
      <w:szCs w:val="72"/>
    </w:rPr>
  </w:style>
  <w:style w:type="paragraph" w:styleId="Antet">
    <w:name w:val="header"/>
    <w:basedOn w:val="Normal"/>
    <w:link w:val="AntetCaracter"/>
    <w:uiPriority w:val="99"/>
    <w:unhideWhenUsed/>
    <w:rsid w:val="00AC4DFE"/>
    <w:pPr>
      <w:tabs>
        <w:tab w:val="center" w:pos="4513"/>
        <w:tab w:val="right" w:pos="9026"/>
      </w:tabs>
    </w:pPr>
  </w:style>
  <w:style w:type="character" w:customStyle="1" w:styleId="AntetCaracter">
    <w:name w:val="Antet Caracter"/>
    <w:basedOn w:val="Fontdeparagrafimplicit"/>
    <w:link w:val="Antet"/>
    <w:uiPriority w:val="99"/>
    <w:rsid w:val="00AC4DFE"/>
  </w:style>
  <w:style w:type="paragraph" w:styleId="Subsol">
    <w:name w:val="footer"/>
    <w:basedOn w:val="Normal"/>
    <w:link w:val="SubsolCaracter"/>
    <w:uiPriority w:val="99"/>
    <w:unhideWhenUsed/>
    <w:rsid w:val="00AC4DFE"/>
    <w:pPr>
      <w:tabs>
        <w:tab w:val="center" w:pos="4513"/>
        <w:tab w:val="right" w:pos="9026"/>
      </w:tabs>
    </w:pPr>
  </w:style>
  <w:style w:type="character" w:customStyle="1" w:styleId="SubsolCaracter">
    <w:name w:val="Subsol Caracter"/>
    <w:basedOn w:val="Fontdeparagrafimplicit"/>
    <w:link w:val="Subsol"/>
    <w:uiPriority w:val="99"/>
    <w:rsid w:val="00AC4DFE"/>
  </w:style>
  <w:style w:type="paragraph" w:styleId="NormalWeb">
    <w:name w:val="Normal (Web)"/>
    <w:basedOn w:val="Normal"/>
    <w:uiPriority w:val="99"/>
    <w:semiHidden/>
    <w:unhideWhenUsed/>
    <w:rsid w:val="00D13F81"/>
    <w:pPr>
      <w:spacing w:before="100" w:beforeAutospacing="1" w:after="100" w:afterAutospacing="1"/>
    </w:pPr>
    <w:rPr>
      <w:rFonts w:ascii="Times New Roman" w:eastAsia="Times New Roman" w:hAnsi="Times New Roman" w:cs="Times New Roman"/>
      <w:lang w:eastAsia="en-GB"/>
    </w:rPr>
  </w:style>
  <w:style w:type="character" w:styleId="Numrdepagin">
    <w:name w:val="page number"/>
    <w:basedOn w:val="Fontdeparagrafimplicit"/>
    <w:uiPriority w:val="99"/>
    <w:semiHidden/>
    <w:unhideWhenUsed/>
    <w:rsid w:val="00AF0787"/>
  </w:style>
  <w:style w:type="character" w:customStyle="1" w:styleId="Titlu8Caracter">
    <w:name w:val="Titlu 8 Caracter"/>
    <w:basedOn w:val="Fontdeparagrafimplicit"/>
    <w:link w:val="Titlu8"/>
    <w:rsid w:val="00AF0787"/>
    <w:rPr>
      <w:rFonts w:asciiTheme="majorHAnsi" w:eastAsiaTheme="majorEastAsia" w:hAnsiTheme="majorHAnsi" w:cstheme="majorBidi"/>
      <w:color w:val="272727" w:themeColor="text1" w:themeTint="D8"/>
      <w:sz w:val="21"/>
      <w:szCs w:val="21"/>
      <w:lang w:val="ro-RO"/>
    </w:rPr>
  </w:style>
  <w:style w:type="character" w:styleId="Hyperlink">
    <w:name w:val="Hyperlink"/>
    <w:basedOn w:val="Fontdeparagrafimplicit"/>
    <w:uiPriority w:val="99"/>
    <w:unhideWhenUsed/>
    <w:rsid w:val="00E02901"/>
    <w:rPr>
      <w:color w:val="0563C1" w:themeColor="hyperlink"/>
      <w:u w:val="single"/>
    </w:rPr>
  </w:style>
  <w:style w:type="character" w:customStyle="1" w:styleId="MeniuneNerezolvat1">
    <w:name w:val="Mențiune Nerezolvat1"/>
    <w:basedOn w:val="Fontdeparagrafimplicit"/>
    <w:uiPriority w:val="99"/>
    <w:semiHidden/>
    <w:unhideWhenUsed/>
    <w:rsid w:val="00E02901"/>
    <w:rPr>
      <w:color w:val="605E5C"/>
      <w:shd w:val="clear" w:color="auto" w:fill="E1DFDD"/>
    </w:rPr>
  </w:style>
  <w:style w:type="character" w:customStyle="1" w:styleId="Titlu1Caracter">
    <w:name w:val="Titlu 1 Caracter"/>
    <w:basedOn w:val="Fontdeparagrafimplicit"/>
    <w:link w:val="Titlu1"/>
    <w:uiPriority w:val="9"/>
    <w:rsid w:val="008A26F7"/>
    <w:rPr>
      <w:rFonts w:ascii="Montserrat" w:hAnsi="Montserrat" w:cs="Times New Roman"/>
      <w:b/>
      <w:bCs/>
      <w:i/>
      <w:iCs/>
    </w:rPr>
  </w:style>
  <w:style w:type="character" w:customStyle="1" w:styleId="Titlu2Caracter">
    <w:name w:val="Titlu 2 Caracter"/>
    <w:basedOn w:val="Fontdeparagrafimplicit"/>
    <w:link w:val="Titlu2"/>
    <w:uiPriority w:val="9"/>
    <w:rsid w:val="00A7188A"/>
    <w:rPr>
      <w:rFonts w:ascii="Montserrat" w:eastAsia="Times New Roman" w:hAnsi="Montserrat" w:cs="Times New Roman"/>
      <w:b/>
      <w:bCs/>
      <w:i/>
      <w:sz w:val="22"/>
      <w:szCs w:val="22"/>
    </w:rPr>
  </w:style>
  <w:style w:type="character" w:customStyle="1" w:styleId="Titlu3Caracter">
    <w:name w:val="Titlu 3 Caracter"/>
    <w:basedOn w:val="Fontdeparagrafimplicit"/>
    <w:link w:val="Titlu3"/>
    <w:uiPriority w:val="9"/>
    <w:rsid w:val="00E02901"/>
    <w:rPr>
      <w:rFonts w:asciiTheme="majorHAnsi" w:eastAsiaTheme="majorEastAsia" w:hAnsiTheme="majorHAnsi" w:cstheme="majorBidi"/>
      <w:color w:val="1F3763" w:themeColor="accent1" w:themeShade="7F"/>
    </w:rPr>
  </w:style>
  <w:style w:type="paragraph" w:customStyle="1" w:styleId="marked">
    <w:name w:val="marked"/>
    <w:basedOn w:val="Normal"/>
    <w:rsid w:val="00A54F0E"/>
    <w:pPr>
      <w:pBdr>
        <w:left w:val="single" w:sz="4" w:space="4" w:color="808080"/>
      </w:pBdr>
      <w:spacing w:before="60" w:after="60"/>
      <w:ind w:left="1620"/>
      <w:jc w:val="both"/>
    </w:pPr>
    <w:rPr>
      <w:rFonts w:ascii="Trebuchet MS" w:eastAsia="Times New Roman" w:hAnsi="Trebuchet MS" w:cs="Times New Roman"/>
      <w:sz w:val="20"/>
    </w:rPr>
  </w:style>
  <w:style w:type="paragraph" w:styleId="Cuprins1">
    <w:name w:val="toc 1"/>
    <w:basedOn w:val="Normal"/>
    <w:next w:val="Normal"/>
    <w:autoRedefine/>
    <w:uiPriority w:val="39"/>
    <w:qFormat/>
    <w:rsid w:val="00A54F0E"/>
    <w:pPr>
      <w:tabs>
        <w:tab w:val="right" w:leader="dot" w:pos="9771"/>
      </w:tabs>
      <w:spacing w:before="60"/>
      <w:jc w:val="both"/>
    </w:pPr>
    <w:rPr>
      <w:rFonts w:ascii="Arial (W1)" w:eastAsia="Times New Roman" w:hAnsi="Arial (W1)" w:cs="Times New Roman"/>
      <w:b/>
      <w:noProof/>
      <w:sz w:val="20"/>
      <w:shd w:val="clear" w:color="auto" w:fill="C6D9F1"/>
    </w:rPr>
  </w:style>
  <w:style w:type="paragraph" w:styleId="Cuprins2">
    <w:name w:val="toc 2"/>
    <w:basedOn w:val="Normal"/>
    <w:next w:val="Normal"/>
    <w:autoRedefine/>
    <w:uiPriority w:val="39"/>
    <w:qFormat/>
    <w:rsid w:val="00A54F0E"/>
    <w:pPr>
      <w:tabs>
        <w:tab w:val="right" w:leader="dot" w:pos="9771"/>
      </w:tabs>
    </w:pPr>
    <w:rPr>
      <w:rFonts w:ascii="Trebuchet MS" w:eastAsia="Times New Roman" w:hAnsi="Trebuchet MS" w:cs="Times New Roman"/>
      <w:sz w:val="20"/>
    </w:rPr>
  </w:style>
  <w:style w:type="paragraph" w:styleId="Cuprins3">
    <w:name w:val="toc 3"/>
    <w:basedOn w:val="Normal"/>
    <w:next w:val="Normal"/>
    <w:autoRedefine/>
    <w:uiPriority w:val="39"/>
    <w:qFormat/>
    <w:rsid w:val="00A54F0E"/>
    <w:pPr>
      <w:tabs>
        <w:tab w:val="left" w:pos="567"/>
        <w:tab w:val="right" w:leader="dot" w:pos="9771"/>
      </w:tabs>
      <w:ind w:left="142" w:hanging="142"/>
    </w:pPr>
    <w:rPr>
      <w:rFonts w:ascii="Trebuchet MS" w:eastAsia="Times New Roman" w:hAnsi="Trebuchet MS" w:cs="Times New Roman"/>
      <w:sz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A54F0E"/>
    <w:rPr>
      <w:rFonts w:ascii="Trebuchet MS" w:eastAsia="Times New Roman" w:hAnsi="Trebuchet MS" w:cs="Times New Roman"/>
      <w:sz w:val="16"/>
      <w:szCs w:val="20"/>
    </w:rPr>
  </w:style>
  <w:style w:type="character" w:customStyle="1" w:styleId="FootnoteTextChar">
    <w:name w:val="Footnote Text Char"/>
    <w:basedOn w:val="Fontdeparagrafimplicit"/>
    <w:uiPriority w:val="99"/>
    <w:semiHidden/>
    <w:rsid w:val="00A54F0E"/>
    <w:rPr>
      <w:sz w:val="20"/>
      <w:szCs w:val="20"/>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A54F0E"/>
    <w:rPr>
      <w:vertAlign w:val="superscript"/>
    </w:rPr>
  </w:style>
  <w:style w:type="character" w:styleId="Referincomentariu">
    <w:name w:val="annotation reference"/>
    <w:rsid w:val="00A54F0E"/>
    <w:rPr>
      <w:sz w:val="16"/>
      <w:szCs w:val="16"/>
    </w:rPr>
  </w:style>
  <w:style w:type="paragraph" w:styleId="Textcomentariu">
    <w:name w:val="annotation text"/>
    <w:basedOn w:val="Normal"/>
    <w:link w:val="TextcomentariuCaracter"/>
    <w:rsid w:val="00A54F0E"/>
    <w:pPr>
      <w:spacing w:before="120" w:after="120"/>
    </w:pPr>
    <w:rPr>
      <w:rFonts w:ascii="Trebuchet MS" w:eastAsia="Times New Roman" w:hAnsi="Trebuchet MS" w:cs="Times New Roman"/>
      <w:sz w:val="20"/>
      <w:szCs w:val="20"/>
    </w:rPr>
  </w:style>
  <w:style w:type="character" w:customStyle="1" w:styleId="TextcomentariuCaracter">
    <w:name w:val="Text comentariu Caracter"/>
    <w:basedOn w:val="Fontdeparagrafimplicit"/>
    <w:link w:val="Textcomentariu"/>
    <w:rsid w:val="00A54F0E"/>
    <w:rPr>
      <w:rFonts w:ascii="Trebuchet MS" w:eastAsia="Times New Roman" w:hAnsi="Trebuchet MS" w:cs="Times New Roman"/>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A54F0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A54F0E"/>
    <w:pPr>
      <w:spacing w:after="160" w:line="240" w:lineRule="exact"/>
    </w:pPr>
    <w:rPr>
      <w:vertAlign w:val="superscript"/>
    </w:rPr>
  </w:style>
  <w:style w:type="character" w:customStyle="1" w:styleId="Text1Char">
    <w:name w:val="Text 1 Char"/>
    <w:link w:val="Text1"/>
    <w:locked/>
    <w:rsid w:val="00A54F0E"/>
  </w:style>
  <w:style w:type="paragraph" w:customStyle="1" w:styleId="Text1">
    <w:name w:val="Text 1"/>
    <w:basedOn w:val="Normal"/>
    <w:link w:val="Text1Char"/>
    <w:qFormat/>
    <w:rsid w:val="00A54F0E"/>
    <w:pPr>
      <w:spacing w:before="120" w:after="120"/>
      <w:ind w:left="850"/>
      <w:jc w:val="both"/>
    </w:pPr>
  </w:style>
  <w:style w:type="paragraph" w:styleId="SubiectComentariu">
    <w:name w:val="annotation subject"/>
    <w:basedOn w:val="Textcomentariu"/>
    <w:next w:val="Textcomentariu"/>
    <w:link w:val="SubiectComentariuCaracter"/>
    <w:uiPriority w:val="99"/>
    <w:semiHidden/>
    <w:unhideWhenUsed/>
    <w:rsid w:val="00A54F0E"/>
    <w:rPr>
      <w:b/>
      <w:bCs/>
    </w:rPr>
  </w:style>
  <w:style w:type="character" w:customStyle="1" w:styleId="SubiectComentariuCaracter">
    <w:name w:val="Subiect Comentariu Caracter"/>
    <w:basedOn w:val="TextcomentariuCaracter"/>
    <w:link w:val="SubiectComentariu"/>
    <w:uiPriority w:val="99"/>
    <w:semiHidden/>
    <w:rsid w:val="00A54F0E"/>
    <w:rPr>
      <w:rFonts w:ascii="Trebuchet MS" w:eastAsia="Times New Roman" w:hAnsi="Trebuchet MS" w:cs="Times New Roman"/>
      <w:b/>
      <w:bCs/>
      <w:sz w:val="20"/>
      <w:szCs w:val="20"/>
    </w:rPr>
  </w:style>
  <w:style w:type="paragraph" w:styleId="Listparagraf">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fCaracter"/>
    <w:uiPriority w:val="34"/>
    <w:qFormat/>
    <w:rsid w:val="00A54F0E"/>
    <w:pPr>
      <w:spacing w:before="120" w:after="120"/>
      <w:ind w:left="720"/>
      <w:contextualSpacing/>
    </w:pPr>
    <w:rPr>
      <w:rFonts w:ascii="Trebuchet MS" w:eastAsia="Times New Roman" w:hAnsi="Trebuchet MS" w:cs="Times New Roman"/>
      <w:sz w:val="20"/>
    </w:rPr>
  </w:style>
  <w:style w:type="character" w:customStyle="1" w:styleId="5NormalChar">
    <w:name w:val="5 Normal Char"/>
    <w:link w:val="5Normal"/>
    <w:locked/>
    <w:rsid w:val="00A54F0E"/>
    <w:rPr>
      <w:rFonts w:ascii="Verdana" w:hAnsi="Verdana"/>
      <w:spacing w:val="-2"/>
      <w:lang w:val="en-GB" w:eastAsia="en-GB"/>
    </w:rPr>
  </w:style>
  <w:style w:type="paragraph" w:customStyle="1" w:styleId="5Normal">
    <w:name w:val="5 Normal"/>
    <w:basedOn w:val="Normal"/>
    <w:link w:val="5NormalChar"/>
    <w:qFormat/>
    <w:rsid w:val="00A54F0E"/>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ind w:right="57"/>
      <w:jc w:val="both"/>
    </w:pPr>
    <w:rPr>
      <w:rFonts w:ascii="Verdana" w:hAnsi="Verdana"/>
      <w:spacing w:val="-2"/>
      <w:lang w:val="en-GB" w:eastAsia="en-GB"/>
    </w:rPr>
  </w:style>
  <w:style w:type="character" w:customStyle="1" w:styleId="ListparagrafCaracter">
    <w:name w:val="Listă paragraf Caracter"/>
    <w:aliases w:val="List Paragraph compact Caracter,Normal bullet 2 Caracter,Paragraphe de liste 2 Caracter,Reference list Caracter,Bullet list Caracter,Numbered List Caracter,List Paragraph1 Caracter,1st level - Bullet List Paragraph Caracter"/>
    <w:link w:val="Listparagraf"/>
    <w:uiPriority w:val="34"/>
    <w:qFormat/>
    <w:locked/>
    <w:rsid w:val="00A54F0E"/>
    <w:rPr>
      <w:rFonts w:ascii="Trebuchet MS" w:eastAsia="Times New Roman" w:hAnsi="Trebuchet MS" w:cs="Times New Roman"/>
      <w:sz w:val="20"/>
    </w:rPr>
  </w:style>
  <w:style w:type="character" w:customStyle="1" w:styleId="UnresolvedMention1">
    <w:name w:val="Unresolved Mention1"/>
    <w:basedOn w:val="Fontdeparagrafimplicit"/>
    <w:uiPriority w:val="99"/>
    <w:semiHidden/>
    <w:unhideWhenUsed/>
    <w:rsid w:val="00A54F0E"/>
    <w:rPr>
      <w:color w:val="605E5C"/>
      <w:shd w:val="clear" w:color="auto" w:fill="E1DFDD"/>
    </w:rPr>
  </w:style>
  <w:style w:type="table" w:styleId="Tabelgril">
    <w:name w:val="Table Grid"/>
    <w:basedOn w:val="TabelNormal"/>
    <w:uiPriority w:val="39"/>
    <w:rsid w:val="00A54F0E"/>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Balon">
    <w:name w:val="Balloon Text"/>
    <w:basedOn w:val="Normal"/>
    <w:link w:val="TextnBalonCaracter"/>
    <w:uiPriority w:val="99"/>
    <w:semiHidden/>
    <w:unhideWhenUsed/>
    <w:rsid w:val="00A54F0E"/>
    <w:rPr>
      <w:rFonts w:ascii="Segoe UI" w:eastAsia="Times New Roman" w:hAnsi="Segoe UI" w:cs="Segoe UI"/>
      <w:sz w:val="18"/>
      <w:szCs w:val="18"/>
    </w:rPr>
  </w:style>
  <w:style w:type="character" w:customStyle="1" w:styleId="TextnBalonCaracter">
    <w:name w:val="Text în Balon Caracter"/>
    <w:basedOn w:val="Fontdeparagrafimplicit"/>
    <w:link w:val="TextnBalon"/>
    <w:uiPriority w:val="99"/>
    <w:semiHidden/>
    <w:rsid w:val="00A54F0E"/>
    <w:rPr>
      <w:rFonts w:ascii="Segoe UI" w:eastAsia="Times New Roman" w:hAnsi="Segoe UI" w:cs="Segoe UI"/>
      <w:sz w:val="18"/>
      <w:szCs w:val="18"/>
    </w:rPr>
  </w:style>
  <w:style w:type="paragraph" w:customStyle="1" w:styleId="criterii">
    <w:name w:val="criterii"/>
    <w:basedOn w:val="Normal"/>
    <w:rsid w:val="00A54F0E"/>
    <w:pPr>
      <w:shd w:val="clear" w:color="auto" w:fill="E6E6E6"/>
      <w:spacing w:before="240" w:after="120"/>
      <w:jc w:val="both"/>
    </w:pPr>
    <w:rPr>
      <w:rFonts w:ascii="Trebuchet MS" w:eastAsia="Times New Roman" w:hAnsi="Trebuchet MS" w:cs="Times New Roman"/>
      <w:b/>
      <w:bCs/>
      <w:snapToGrid w:val="0"/>
      <w:sz w:val="20"/>
    </w:rPr>
  </w:style>
  <w:style w:type="character" w:styleId="HyperlinkParcurs">
    <w:name w:val="FollowedHyperlink"/>
    <w:basedOn w:val="Fontdeparagrafimplicit"/>
    <w:uiPriority w:val="99"/>
    <w:semiHidden/>
    <w:unhideWhenUsed/>
    <w:rsid w:val="00A54F0E"/>
    <w:rPr>
      <w:color w:val="954F72" w:themeColor="followedHyperlink"/>
      <w:u w:val="single"/>
    </w:rPr>
  </w:style>
  <w:style w:type="paragraph" w:customStyle="1" w:styleId="al">
    <w:name w:val="a_l"/>
    <w:basedOn w:val="Normal"/>
    <w:rsid w:val="00A54F0E"/>
    <w:pPr>
      <w:spacing w:before="100" w:beforeAutospacing="1" w:after="100" w:afterAutospacing="1"/>
    </w:pPr>
    <w:rPr>
      <w:rFonts w:ascii="Times New Roman" w:eastAsia="Times New Roman" w:hAnsi="Times New Roman" w:cs="Times New Roman"/>
      <w:lang w:val="en-US"/>
    </w:rPr>
  </w:style>
  <w:style w:type="paragraph" w:customStyle="1" w:styleId="Normal1">
    <w:name w:val="Normal1"/>
    <w:basedOn w:val="Normal"/>
    <w:rsid w:val="00A54F0E"/>
    <w:pPr>
      <w:spacing w:before="60" w:after="60"/>
      <w:jc w:val="both"/>
    </w:pPr>
    <w:rPr>
      <w:rFonts w:ascii="Trebuchet MS" w:eastAsia="Times New Roman" w:hAnsi="Trebuchet MS" w:cs="Times New Roman"/>
      <w:sz w:val="20"/>
    </w:rPr>
  </w:style>
  <w:style w:type="paragraph" w:customStyle="1" w:styleId="maintext">
    <w:name w:val="maintext"/>
    <w:basedOn w:val="Normal"/>
    <w:rsid w:val="00A54F0E"/>
    <w:pPr>
      <w:spacing w:before="120" w:after="120"/>
      <w:jc w:val="both"/>
    </w:pPr>
    <w:rPr>
      <w:rFonts w:ascii="Arial" w:eastAsia="Times New Roman" w:hAnsi="Arial" w:cs="Arial"/>
      <w:sz w:val="22"/>
      <w:szCs w:val="28"/>
    </w:rPr>
  </w:style>
  <w:style w:type="paragraph" w:customStyle="1" w:styleId="txt">
    <w:name w:val="txt"/>
    <w:basedOn w:val="Normal"/>
    <w:link w:val="txtChar"/>
    <w:qFormat/>
    <w:rsid w:val="00A54F0E"/>
    <w:pPr>
      <w:spacing w:before="240" w:after="120"/>
      <w:jc w:val="both"/>
    </w:pPr>
    <w:rPr>
      <w:rFonts w:ascii="Arial" w:eastAsia="Trebuchet MS" w:hAnsi="Arial" w:cs="Trebuchet MS"/>
      <w:sz w:val="20"/>
      <w:szCs w:val="20"/>
    </w:rPr>
  </w:style>
  <w:style w:type="character" w:customStyle="1" w:styleId="txtChar">
    <w:name w:val="txt Char"/>
    <w:link w:val="txt"/>
    <w:rsid w:val="00A54F0E"/>
    <w:rPr>
      <w:rFonts w:ascii="Arial" w:eastAsia="Trebuchet MS" w:hAnsi="Arial" w:cs="Trebuchet MS"/>
      <w:sz w:val="20"/>
      <w:szCs w:val="20"/>
    </w:rPr>
  </w:style>
  <w:style w:type="paragraph" w:styleId="Textnotdefinal">
    <w:name w:val="endnote text"/>
    <w:basedOn w:val="Normal"/>
    <w:link w:val="TextnotdefinalCaracter"/>
    <w:uiPriority w:val="99"/>
    <w:semiHidden/>
    <w:unhideWhenUsed/>
    <w:rsid w:val="00A54F0E"/>
    <w:rPr>
      <w:rFonts w:ascii="Trebuchet MS" w:eastAsia="Times New Roman" w:hAnsi="Trebuchet MS" w:cs="Times New Roman"/>
      <w:sz w:val="20"/>
      <w:szCs w:val="20"/>
    </w:rPr>
  </w:style>
  <w:style w:type="character" w:customStyle="1" w:styleId="TextnotdefinalCaracter">
    <w:name w:val="Text notă de final Caracter"/>
    <w:basedOn w:val="Fontdeparagrafimplicit"/>
    <w:link w:val="Textnotdefinal"/>
    <w:uiPriority w:val="99"/>
    <w:semiHidden/>
    <w:rsid w:val="00A54F0E"/>
    <w:rPr>
      <w:rFonts w:ascii="Trebuchet MS" w:eastAsia="Times New Roman" w:hAnsi="Trebuchet MS" w:cs="Times New Roman"/>
      <w:sz w:val="20"/>
      <w:szCs w:val="20"/>
    </w:rPr>
  </w:style>
  <w:style w:type="character" w:styleId="Referinnotdefinal">
    <w:name w:val="endnote reference"/>
    <w:basedOn w:val="Fontdeparagrafimplicit"/>
    <w:uiPriority w:val="99"/>
    <w:semiHidden/>
    <w:unhideWhenUsed/>
    <w:rsid w:val="00A54F0E"/>
    <w:rPr>
      <w:vertAlign w:val="superscript"/>
    </w:rPr>
  </w:style>
  <w:style w:type="character" w:customStyle="1" w:styleId="UnresolvedMention2">
    <w:name w:val="Unresolved Mention2"/>
    <w:basedOn w:val="Fontdeparagrafimplicit"/>
    <w:uiPriority w:val="99"/>
    <w:semiHidden/>
    <w:unhideWhenUsed/>
    <w:rsid w:val="00A54F0E"/>
    <w:rPr>
      <w:color w:val="605E5C"/>
      <w:shd w:val="clear" w:color="auto" w:fill="E1DFDD"/>
    </w:rPr>
  </w:style>
  <w:style w:type="paragraph" w:customStyle="1" w:styleId="Default">
    <w:name w:val="Default"/>
    <w:rsid w:val="00A54F0E"/>
    <w:pPr>
      <w:autoSpaceDE w:val="0"/>
      <w:autoSpaceDN w:val="0"/>
      <w:adjustRightInd w:val="0"/>
    </w:pPr>
    <w:rPr>
      <w:color w:val="000000"/>
      <w:u w:val="single"/>
      <w:lang w:val="en-GB"/>
    </w:rPr>
  </w:style>
  <w:style w:type="numbering" w:customStyle="1" w:styleId="CurrentList1">
    <w:name w:val="Current List1"/>
    <w:uiPriority w:val="99"/>
    <w:rsid w:val="00A54F0E"/>
  </w:style>
  <w:style w:type="paragraph" w:styleId="Corptext">
    <w:name w:val="Body Text"/>
    <w:basedOn w:val="Normal"/>
    <w:link w:val="CorptextCaracter"/>
    <w:uiPriority w:val="1"/>
    <w:qFormat/>
    <w:rsid w:val="00A54F0E"/>
    <w:pPr>
      <w:widowControl w:val="0"/>
      <w:autoSpaceDE w:val="0"/>
      <w:autoSpaceDN w:val="0"/>
      <w:jc w:val="both"/>
    </w:pPr>
    <w:rPr>
      <w:rFonts w:ascii="Carlito" w:eastAsia="Carlito" w:hAnsi="Carlito" w:cs="Carlito"/>
      <w:sz w:val="22"/>
      <w:szCs w:val="22"/>
    </w:rPr>
  </w:style>
  <w:style w:type="character" w:customStyle="1" w:styleId="CorptextCaracter">
    <w:name w:val="Corp text Caracter"/>
    <w:basedOn w:val="Fontdeparagrafimplicit"/>
    <w:link w:val="Corptext"/>
    <w:uiPriority w:val="1"/>
    <w:rsid w:val="00A54F0E"/>
    <w:rPr>
      <w:rFonts w:ascii="Carlito" w:eastAsia="Carlito" w:hAnsi="Carlito" w:cs="Carlito"/>
      <w:sz w:val="22"/>
      <w:szCs w:val="22"/>
    </w:rPr>
  </w:style>
  <w:style w:type="paragraph" w:customStyle="1" w:styleId="oj-normal">
    <w:name w:val="oj-normal"/>
    <w:basedOn w:val="Normal"/>
    <w:rsid w:val="00A54F0E"/>
    <w:pPr>
      <w:spacing w:before="100" w:beforeAutospacing="1" w:after="100" w:afterAutospacing="1"/>
    </w:pPr>
    <w:rPr>
      <w:rFonts w:ascii="Times New Roman" w:eastAsia="Times New Roman" w:hAnsi="Times New Roman" w:cs="Times New Roman"/>
      <w:lang w:val="en-US"/>
    </w:rPr>
  </w:style>
  <w:style w:type="character" w:customStyle="1" w:styleId="saln">
    <w:name w:val="s_aln"/>
    <w:basedOn w:val="Fontdeparagrafimplicit"/>
    <w:rsid w:val="00A54F0E"/>
  </w:style>
  <w:style w:type="character" w:customStyle="1" w:styleId="salnbdy">
    <w:name w:val="s_aln_bdy"/>
    <w:basedOn w:val="Fontdeparagrafimplicit"/>
    <w:rsid w:val="00A54F0E"/>
  </w:style>
  <w:style w:type="character" w:customStyle="1" w:styleId="slgi">
    <w:name w:val="s_lgi"/>
    <w:basedOn w:val="Fontdeparagrafimplicit"/>
    <w:rsid w:val="00A54F0E"/>
  </w:style>
  <w:style w:type="character" w:customStyle="1" w:styleId="slit">
    <w:name w:val="s_lit"/>
    <w:basedOn w:val="Fontdeparagrafimplicit"/>
    <w:rsid w:val="00A54F0E"/>
  </w:style>
  <w:style w:type="character" w:customStyle="1" w:styleId="slitttl">
    <w:name w:val="s_lit_ttl"/>
    <w:basedOn w:val="Fontdeparagrafimplicit"/>
    <w:rsid w:val="00A54F0E"/>
  </w:style>
  <w:style w:type="character" w:customStyle="1" w:styleId="slitbdy">
    <w:name w:val="s_lit_bdy"/>
    <w:basedOn w:val="Fontdeparagrafimplicit"/>
    <w:rsid w:val="00A54F0E"/>
  </w:style>
  <w:style w:type="character" w:customStyle="1" w:styleId="salnttl">
    <w:name w:val="s_aln_ttl"/>
    <w:basedOn w:val="Fontdeparagrafimplicit"/>
    <w:rsid w:val="00A54F0E"/>
  </w:style>
  <w:style w:type="paragraph" w:styleId="Titlucuprins">
    <w:name w:val="TOC Heading"/>
    <w:basedOn w:val="Titlu1"/>
    <w:next w:val="Normal"/>
    <w:uiPriority w:val="39"/>
    <w:unhideWhenUsed/>
    <w:qFormat/>
    <w:rsid w:val="009E4A82"/>
    <w:pPr>
      <w:outlineLvl w:val="9"/>
    </w:pPr>
    <w:rPr>
      <w:lang w:val="en-US"/>
    </w:rPr>
  </w:style>
  <w:style w:type="paragraph" w:customStyle="1" w:styleId="bulletX">
    <w:name w:val="bulletX"/>
    <w:basedOn w:val="Normal"/>
    <w:rsid w:val="00717321"/>
    <w:pPr>
      <w:numPr>
        <w:numId w:val="25"/>
      </w:numPr>
      <w:autoSpaceDE w:val="0"/>
      <w:autoSpaceDN w:val="0"/>
      <w:adjustRightInd w:val="0"/>
      <w:spacing w:before="120" w:after="120"/>
    </w:pPr>
    <w:rPr>
      <w:rFonts w:ascii="Arial,Bold" w:eastAsia="Trebuchet MS" w:hAnsi="Arial,Bold" w:cs="Arial"/>
      <w:sz w:val="20"/>
      <w:szCs w:val="22"/>
    </w:rPr>
  </w:style>
  <w:style w:type="character" w:styleId="Accentuat">
    <w:name w:val="Emphasis"/>
    <w:basedOn w:val="Fontdeparagrafimplicit"/>
    <w:uiPriority w:val="20"/>
    <w:qFormat/>
    <w:rsid w:val="00D70A55"/>
    <w:rPr>
      <w:i/>
      <w:iCs/>
    </w:rPr>
  </w:style>
  <w:style w:type="character" w:styleId="Robust">
    <w:name w:val="Strong"/>
    <w:basedOn w:val="Fontdeparagrafimplicit"/>
    <w:uiPriority w:val="22"/>
    <w:qFormat/>
    <w:rsid w:val="00D70A55"/>
    <w:rPr>
      <w:b/>
      <w:bCs/>
    </w:rPr>
  </w:style>
  <w:style w:type="paragraph" w:styleId="Revizuire">
    <w:name w:val="Revision"/>
    <w:hidden/>
    <w:uiPriority w:val="99"/>
    <w:semiHidden/>
    <w:rsid w:val="009655FF"/>
  </w:style>
  <w:style w:type="paragraph" w:styleId="Cuprins4">
    <w:name w:val="toc 4"/>
    <w:basedOn w:val="Normal"/>
    <w:next w:val="Normal"/>
    <w:autoRedefine/>
    <w:uiPriority w:val="39"/>
    <w:unhideWhenUsed/>
    <w:rsid w:val="00E26205"/>
    <w:pPr>
      <w:spacing w:after="100" w:line="259" w:lineRule="auto"/>
      <w:ind w:left="660"/>
    </w:pPr>
    <w:rPr>
      <w:rFonts w:eastAsiaTheme="minorEastAsia"/>
      <w:sz w:val="22"/>
      <w:szCs w:val="22"/>
      <w:lang w:val="en-US"/>
    </w:rPr>
  </w:style>
  <w:style w:type="paragraph" w:styleId="Cuprins5">
    <w:name w:val="toc 5"/>
    <w:basedOn w:val="Normal"/>
    <w:next w:val="Normal"/>
    <w:autoRedefine/>
    <w:uiPriority w:val="39"/>
    <w:unhideWhenUsed/>
    <w:rsid w:val="00E26205"/>
    <w:pPr>
      <w:spacing w:after="100" w:line="259" w:lineRule="auto"/>
      <w:ind w:left="880"/>
    </w:pPr>
    <w:rPr>
      <w:rFonts w:eastAsiaTheme="minorEastAsia"/>
      <w:sz w:val="22"/>
      <w:szCs w:val="22"/>
      <w:lang w:val="en-US"/>
    </w:rPr>
  </w:style>
  <w:style w:type="paragraph" w:styleId="Cuprins6">
    <w:name w:val="toc 6"/>
    <w:basedOn w:val="Normal"/>
    <w:next w:val="Normal"/>
    <w:autoRedefine/>
    <w:uiPriority w:val="39"/>
    <w:unhideWhenUsed/>
    <w:rsid w:val="00E26205"/>
    <w:pPr>
      <w:spacing w:after="100" w:line="259" w:lineRule="auto"/>
      <w:ind w:left="1100"/>
    </w:pPr>
    <w:rPr>
      <w:rFonts w:eastAsiaTheme="minorEastAsia"/>
      <w:sz w:val="22"/>
      <w:szCs w:val="22"/>
      <w:lang w:val="en-US"/>
    </w:rPr>
  </w:style>
  <w:style w:type="paragraph" w:styleId="Cuprins7">
    <w:name w:val="toc 7"/>
    <w:basedOn w:val="Normal"/>
    <w:next w:val="Normal"/>
    <w:autoRedefine/>
    <w:uiPriority w:val="39"/>
    <w:unhideWhenUsed/>
    <w:rsid w:val="00E26205"/>
    <w:pPr>
      <w:spacing w:after="100" w:line="259" w:lineRule="auto"/>
      <w:ind w:left="1320"/>
    </w:pPr>
    <w:rPr>
      <w:rFonts w:eastAsiaTheme="minorEastAsia"/>
      <w:sz w:val="22"/>
      <w:szCs w:val="22"/>
      <w:lang w:val="en-US"/>
    </w:rPr>
  </w:style>
  <w:style w:type="paragraph" w:styleId="Cuprins8">
    <w:name w:val="toc 8"/>
    <w:basedOn w:val="Normal"/>
    <w:next w:val="Normal"/>
    <w:autoRedefine/>
    <w:uiPriority w:val="39"/>
    <w:unhideWhenUsed/>
    <w:rsid w:val="00E26205"/>
    <w:pPr>
      <w:spacing w:after="100" w:line="259" w:lineRule="auto"/>
      <w:ind w:left="1540"/>
    </w:pPr>
    <w:rPr>
      <w:rFonts w:eastAsiaTheme="minorEastAsia"/>
      <w:sz w:val="22"/>
      <w:szCs w:val="22"/>
      <w:lang w:val="en-US"/>
    </w:rPr>
  </w:style>
  <w:style w:type="paragraph" w:styleId="Cuprins9">
    <w:name w:val="toc 9"/>
    <w:basedOn w:val="Normal"/>
    <w:next w:val="Normal"/>
    <w:autoRedefine/>
    <w:uiPriority w:val="39"/>
    <w:unhideWhenUsed/>
    <w:rsid w:val="00E26205"/>
    <w:pPr>
      <w:spacing w:after="100" w:line="259" w:lineRule="auto"/>
      <w:ind w:left="1760"/>
    </w:pPr>
    <w:rPr>
      <w:rFonts w:eastAsiaTheme="minorEastAsia"/>
      <w:sz w:val="22"/>
      <w:szCs w:val="22"/>
      <w:lang w:val="en-US"/>
    </w:rPr>
  </w:style>
  <w:style w:type="paragraph" w:styleId="Subtitlu">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elNormal"/>
    <w:rPr>
      <w:sz w:val="22"/>
      <w:szCs w:val="22"/>
    </w:rPr>
    <w:tblPr>
      <w:tblStyleRowBandSize w:val="1"/>
      <w:tblStyleColBandSize w:val="1"/>
    </w:tblPr>
  </w:style>
  <w:style w:type="table" w:customStyle="1" w:styleId="a0">
    <w:basedOn w:val="TabelNormal"/>
    <w:rPr>
      <w:sz w:val="22"/>
      <w:szCs w:val="22"/>
    </w:rPr>
    <w:tblPr>
      <w:tblStyleRowBandSize w:val="1"/>
      <w:tblStyleColBandSize w:val="1"/>
    </w:tblPr>
  </w:style>
  <w:style w:type="table" w:customStyle="1" w:styleId="a1">
    <w:basedOn w:val="TabelNormal"/>
    <w:rPr>
      <w:sz w:val="22"/>
      <w:szCs w:val="22"/>
    </w:rPr>
    <w:tblPr>
      <w:tblStyleRowBandSize w:val="1"/>
      <w:tblStyleColBandSize w:val="1"/>
    </w:tblPr>
  </w:style>
  <w:style w:type="table" w:customStyle="1" w:styleId="a2">
    <w:basedOn w:val="TabelNormal"/>
    <w:tblPr>
      <w:tblStyleRowBandSize w:val="1"/>
      <w:tblStyleColBandSize w:val="1"/>
      <w:tblCellMar>
        <w:left w:w="115" w:type="dxa"/>
        <w:right w:w="115" w:type="dxa"/>
      </w:tblCellMar>
    </w:tblPr>
  </w:style>
  <w:style w:type="table" w:customStyle="1" w:styleId="a3">
    <w:basedOn w:val="TabelNormal"/>
    <w:tblPr>
      <w:tblStyleRowBandSize w:val="1"/>
      <w:tblStyleColBandSize w:val="1"/>
      <w:tblCellMar>
        <w:left w:w="115" w:type="dxa"/>
        <w:right w:w="115" w:type="dxa"/>
      </w:tblCellMar>
    </w:tblPr>
  </w:style>
  <w:style w:type="table" w:customStyle="1" w:styleId="a4">
    <w:basedOn w:val="Tabel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adrnordest.ro/documente-suport/" TargetMode="External"/><Relationship Id="rId18" Type="http://schemas.openxmlformats.org/officeDocument/2006/relationships/hyperlink" Target="https://www.adrnordest.ro/"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egislatie.just.ro/Public/DetaliiDocumentAfis/155770" TargetMode="External"/><Relationship Id="rId7" Type="http://schemas.openxmlformats.org/officeDocument/2006/relationships/endnotes" Target="endnotes.xml"/><Relationship Id="rId12" Type="http://schemas.openxmlformats.org/officeDocument/2006/relationships/hyperlink" Target="https://www.adrnordest.ro/documente-suport/" TargetMode="External"/><Relationship Id="rId17" Type="http://schemas.openxmlformats.org/officeDocument/2006/relationships/hyperlink" Target="https://www.adrnordest.ro/"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egislatie.just.ro/Public/DetaliiDocumentAfis/256327" TargetMode="External"/><Relationship Id="rId20" Type="http://schemas.openxmlformats.org/officeDocument/2006/relationships/hyperlink" Target="mailto:am@adrnordest.r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drnordest.ro/documente-suport/"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adrnordest.ro/documente-suport/"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hyperlink" Target="http://www.adrnordest.ro" TargetMode="External"/><Relationship Id="rId19" Type="http://schemas.openxmlformats.org/officeDocument/2006/relationships/hyperlink" Target="mailto:am@adrnordest.ro" TargetMode="External"/><Relationship Id="rId4" Type="http://schemas.openxmlformats.org/officeDocument/2006/relationships/settings" Target="settings.xml"/><Relationship Id="rId9" Type="http://schemas.openxmlformats.org/officeDocument/2006/relationships/hyperlink" Target="http://www.adrnordest.ro" TargetMode="External"/><Relationship Id="rId14" Type="http://schemas.openxmlformats.org/officeDocument/2006/relationships/hyperlink" Target="https://www.adrnordest.ro/" TargetMode="External"/><Relationship Id="rId22" Type="http://schemas.openxmlformats.org/officeDocument/2006/relationships/hyperlink" Target="https://legislatie.just.ro/Public/DetaliiDocumentAfis/155770" TargetMode="Externa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RO/TXT/?uri=CELEX%3A32010D0048&amp;qid=1679648361288"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 Id="rId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nJKg5NB0oK6ID3J2AWbFaRCquZw==">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irQMKCnRleHQvcGxhaW4SngNOdSByZXp1bHRhIGluIG1vZCBjbGFyIGFjZXN0IGFzcGVjdCBkaW4gZ3JpbGEgRVRGLsKgIEFjb2xvIGF2ZW0gY3JpdGVyaXVsIOKAnVNvbGljaXRhbnR1bCBmdW5kYW1lbnRlYXphIHN1c3RlbmFiaWxpdGF0ZWEgZmluYW5jaWFyYSBhIGludmVzdGl0aWVpID8K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56</Pages>
  <Words>22837</Words>
  <Characters>132461</Characters>
  <Application>Microsoft Office Word</Application>
  <DocSecurity>0</DocSecurity>
  <Lines>1103</Lines>
  <Paragraphs>309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154989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Florina Barladeanu</dc:creator>
  <cp:lastModifiedBy>Florina Barladeanu</cp:lastModifiedBy>
  <cp:revision>9</cp:revision>
  <cp:lastPrinted>2023-07-10T09:08:00Z</cp:lastPrinted>
  <dcterms:created xsi:type="dcterms:W3CDTF">2023-07-07T08:47:00Z</dcterms:created>
  <dcterms:modified xsi:type="dcterms:W3CDTF">2023-07-10T09:09:00Z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e5da678f0405f000d453789fc5c9c9bddabe1d4a7054cdc0348e3303030d0873</vt:lpwstr>
  </property>
</Properties>
</file>